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theme/themeOverride1.xml" ContentType="application/vnd.openxmlformats-officedocument.themeOverride+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DB3AA1" w14:textId="77777777" w:rsidTr="00D74AE1">
        <w:trPr>
          <w:trHeight w:hRule="exact" w:val="2948"/>
        </w:trPr>
        <w:tc>
          <w:tcPr>
            <w:tcW w:w="11185" w:type="dxa"/>
            <w:vAlign w:val="center"/>
          </w:tcPr>
          <w:p w14:paraId="7AF9F28E"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326514DF" w14:textId="77777777" w:rsidR="008972C3" w:rsidRDefault="008972C3" w:rsidP="003274DB"/>
    <w:p w14:paraId="6ADE7571" w14:textId="77777777" w:rsidR="00D74AE1" w:rsidRDefault="00D74AE1" w:rsidP="003274DB"/>
    <w:p w14:paraId="734C665C" w14:textId="77777777" w:rsidR="0093492E" w:rsidRDefault="0026038D" w:rsidP="0026038D">
      <w:pPr>
        <w:pStyle w:val="Documentnumber"/>
      </w:pPr>
      <w:r>
        <w:t>1</w:t>
      </w:r>
      <w:r w:rsidR="00914330" w:rsidRPr="00914330">
        <w:rPr>
          <w:highlight w:val="yellow"/>
        </w:rPr>
        <w:t>???</w:t>
      </w:r>
    </w:p>
    <w:p w14:paraId="54FFD06E" w14:textId="77777777" w:rsidR="0026038D" w:rsidRDefault="0026038D" w:rsidP="003274DB">
      <w:bookmarkStart w:id="1" w:name="_GoBack"/>
      <w:bookmarkEnd w:id="1"/>
    </w:p>
    <w:p w14:paraId="74EBF349" w14:textId="6BC26AB8" w:rsidR="00776004" w:rsidRPr="00ED4450" w:rsidRDefault="007F26A6" w:rsidP="006218E8">
      <w:pPr>
        <w:pStyle w:val="Documentname"/>
      </w:pPr>
      <w:r>
        <w:rPr>
          <w:bCs/>
        </w:rPr>
        <w:t>Commissioning</w:t>
      </w:r>
    </w:p>
    <w:p w14:paraId="1AE123DE" w14:textId="77777777" w:rsidR="00CF49CC" w:rsidRDefault="00CF49CC" w:rsidP="00D74AE1"/>
    <w:p w14:paraId="4A29C84D" w14:textId="77777777" w:rsidR="004E0BBB" w:rsidRDefault="004E0BBB" w:rsidP="00D74AE1"/>
    <w:p w14:paraId="3FF604D8" w14:textId="77777777" w:rsidR="004E0BBB" w:rsidRDefault="004E0BBB" w:rsidP="00D74AE1"/>
    <w:p w14:paraId="5C24A843" w14:textId="77777777" w:rsidR="004E0BBB" w:rsidRDefault="004E0BBB" w:rsidP="00D74AE1"/>
    <w:p w14:paraId="0557EB5C" w14:textId="77777777" w:rsidR="004E0BBB" w:rsidRDefault="004E0BBB" w:rsidP="00D74AE1"/>
    <w:p w14:paraId="18ECD3CF" w14:textId="77777777" w:rsidR="004E0BBB" w:rsidRDefault="004E0BBB" w:rsidP="00D74AE1"/>
    <w:p w14:paraId="50866631" w14:textId="77777777" w:rsidR="004E0BBB" w:rsidRDefault="004E0BBB" w:rsidP="00D74AE1"/>
    <w:p w14:paraId="4F0B5644" w14:textId="77777777" w:rsidR="004E0BBB" w:rsidRDefault="004E0BBB" w:rsidP="00D74AE1"/>
    <w:p w14:paraId="00F96133" w14:textId="77777777" w:rsidR="004E0BBB" w:rsidRDefault="004E0BBB" w:rsidP="00D74AE1"/>
    <w:p w14:paraId="7A12839E" w14:textId="77777777" w:rsidR="004E0BBB" w:rsidRDefault="004E0BBB" w:rsidP="00D74AE1"/>
    <w:p w14:paraId="3350370A" w14:textId="77777777" w:rsidR="004E0BBB" w:rsidRDefault="004E0BBB" w:rsidP="00D74AE1"/>
    <w:p w14:paraId="275C5C91" w14:textId="77777777" w:rsidR="004E0BBB" w:rsidRDefault="004E0BBB" w:rsidP="00D74AE1"/>
    <w:p w14:paraId="1D57E9AA" w14:textId="77777777" w:rsidR="004E0BBB" w:rsidRDefault="004E0BBB" w:rsidP="00D74AE1"/>
    <w:p w14:paraId="50ABE112" w14:textId="77777777" w:rsidR="004E0BBB" w:rsidRDefault="004E0BBB" w:rsidP="00D74AE1"/>
    <w:p w14:paraId="6CE63FDC" w14:textId="77777777" w:rsidR="004E0BBB" w:rsidRDefault="004E0BBB" w:rsidP="00D74AE1"/>
    <w:p w14:paraId="582CD055" w14:textId="77777777" w:rsidR="004E0BBB" w:rsidRDefault="004E0BBB" w:rsidP="00D74AE1"/>
    <w:p w14:paraId="4A413EFF" w14:textId="77777777" w:rsidR="004E0BBB" w:rsidRDefault="004E0BBB" w:rsidP="00D74AE1"/>
    <w:p w14:paraId="441A889D" w14:textId="77777777" w:rsidR="00734BC6" w:rsidRDefault="00734BC6" w:rsidP="00D74AE1"/>
    <w:p w14:paraId="48F7CFEB" w14:textId="77777777" w:rsidR="004E0BBB" w:rsidRDefault="004E0BBB" w:rsidP="00D74AE1"/>
    <w:p w14:paraId="65F03EE3" w14:textId="77777777" w:rsidR="004E0BBB" w:rsidRDefault="004E0BBB" w:rsidP="00D74AE1"/>
    <w:p w14:paraId="4CA98679" w14:textId="77777777" w:rsidR="004E0BBB" w:rsidRDefault="004E0BBB" w:rsidP="00D74AE1"/>
    <w:p w14:paraId="1E989B0A" w14:textId="77777777" w:rsidR="004E0BBB" w:rsidRDefault="004E0BBB" w:rsidP="00D74AE1"/>
    <w:p w14:paraId="5F808242" w14:textId="77777777" w:rsidR="004E0BBB" w:rsidRDefault="004E0BBB" w:rsidP="00D74AE1"/>
    <w:p w14:paraId="6011FD95" w14:textId="77777777" w:rsidR="004E0BBB" w:rsidRDefault="004E0BBB" w:rsidP="00D74AE1"/>
    <w:p w14:paraId="2D3A34A4" w14:textId="77777777" w:rsidR="004E0BBB" w:rsidRDefault="004E0BBB" w:rsidP="00D74AE1"/>
    <w:p w14:paraId="2D02468E" w14:textId="77777777" w:rsidR="004E0BBB" w:rsidRDefault="004E0BBB" w:rsidP="00D74AE1"/>
    <w:p w14:paraId="4B597A4B" w14:textId="77777777" w:rsidR="004E0BBB" w:rsidRDefault="004E0BBB" w:rsidP="004E0BBB">
      <w:pPr>
        <w:pStyle w:val="Editionnumber"/>
      </w:pPr>
      <w:r>
        <w:t>Edition 1.0</w:t>
      </w:r>
    </w:p>
    <w:p w14:paraId="42B57EBD" w14:textId="2A21B0AB" w:rsidR="004E0BBB" w:rsidRDefault="00A1043E" w:rsidP="004E0BBB">
      <w:pPr>
        <w:pStyle w:val="Documentdate"/>
      </w:pPr>
      <w:r>
        <w:t>December 2016</w:t>
      </w:r>
    </w:p>
    <w:p w14:paraId="47CBFD4A"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77C0D78C"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60D81ED" w14:textId="77777777" w:rsidTr="005E4659">
        <w:tc>
          <w:tcPr>
            <w:tcW w:w="1908" w:type="dxa"/>
          </w:tcPr>
          <w:p w14:paraId="3C1A03A1" w14:textId="77777777" w:rsidR="00914E26" w:rsidRPr="00460028" w:rsidRDefault="00914E26" w:rsidP="00414698">
            <w:pPr>
              <w:pStyle w:val="Tableheading"/>
            </w:pPr>
            <w:r w:rsidRPr="00460028">
              <w:t>Date</w:t>
            </w:r>
          </w:p>
        </w:tc>
        <w:tc>
          <w:tcPr>
            <w:tcW w:w="3576" w:type="dxa"/>
          </w:tcPr>
          <w:p w14:paraId="4D0A155F" w14:textId="77777777" w:rsidR="00914E26" w:rsidRPr="00460028" w:rsidRDefault="00914E26" w:rsidP="00414698">
            <w:pPr>
              <w:pStyle w:val="Tableheading"/>
            </w:pPr>
            <w:r w:rsidRPr="00460028">
              <w:t>Page / Section Revised</w:t>
            </w:r>
          </w:p>
        </w:tc>
        <w:tc>
          <w:tcPr>
            <w:tcW w:w="5001" w:type="dxa"/>
          </w:tcPr>
          <w:p w14:paraId="16E2CE35" w14:textId="77777777" w:rsidR="00914E26" w:rsidRPr="00460028" w:rsidRDefault="00914E26" w:rsidP="00414698">
            <w:pPr>
              <w:pStyle w:val="Tableheading"/>
            </w:pPr>
            <w:r w:rsidRPr="00460028">
              <w:t>Requirement for Revision</w:t>
            </w:r>
          </w:p>
        </w:tc>
      </w:tr>
      <w:tr w:rsidR="005E4659" w:rsidRPr="00460028" w14:paraId="46E781CA" w14:textId="77777777" w:rsidTr="005E4659">
        <w:trPr>
          <w:trHeight w:val="851"/>
        </w:trPr>
        <w:tc>
          <w:tcPr>
            <w:tcW w:w="1908" w:type="dxa"/>
            <w:vAlign w:val="center"/>
          </w:tcPr>
          <w:p w14:paraId="1F3E1D31" w14:textId="37856AB1" w:rsidR="00914E26" w:rsidRPr="00C27E08" w:rsidRDefault="00914E26" w:rsidP="00914E26">
            <w:pPr>
              <w:pStyle w:val="Tabletext"/>
            </w:pPr>
          </w:p>
        </w:tc>
        <w:tc>
          <w:tcPr>
            <w:tcW w:w="3576" w:type="dxa"/>
            <w:vAlign w:val="center"/>
          </w:tcPr>
          <w:p w14:paraId="2CF2AE34" w14:textId="145ADEC5" w:rsidR="00914E26" w:rsidRPr="00C27E08" w:rsidRDefault="00914E26" w:rsidP="00914E26">
            <w:pPr>
              <w:pStyle w:val="Tabletext"/>
            </w:pPr>
          </w:p>
        </w:tc>
        <w:tc>
          <w:tcPr>
            <w:tcW w:w="5001" w:type="dxa"/>
            <w:vAlign w:val="center"/>
          </w:tcPr>
          <w:p w14:paraId="7511CCB7" w14:textId="7D20F691" w:rsidR="00914E26" w:rsidRPr="00460028" w:rsidRDefault="00914E26" w:rsidP="00914E26">
            <w:pPr>
              <w:pStyle w:val="Tabletext"/>
            </w:pPr>
          </w:p>
        </w:tc>
      </w:tr>
      <w:tr w:rsidR="005E4659" w:rsidRPr="00460028" w14:paraId="223838D4" w14:textId="77777777" w:rsidTr="005E4659">
        <w:trPr>
          <w:trHeight w:val="851"/>
        </w:trPr>
        <w:tc>
          <w:tcPr>
            <w:tcW w:w="1908" w:type="dxa"/>
            <w:vAlign w:val="center"/>
          </w:tcPr>
          <w:p w14:paraId="3A6AFF38" w14:textId="77777777" w:rsidR="00914E26" w:rsidRPr="00460028" w:rsidRDefault="00914E26" w:rsidP="00914E26">
            <w:pPr>
              <w:pStyle w:val="Tabletext"/>
            </w:pPr>
          </w:p>
        </w:tc>
        <w:tc>
          <w:tcPr>
            <w:tcW w:w="3576" w:type="dxa"/>
            <w:vAlign w:val="center"/>
          </w:tcPr>
          <w:p w14:paraId="35CDE335" w14:textId="77777777" w:rsidR="00914E26" w:rsidRPr="00460028" w:rsidRDefault="00914E26" w:rsidP="00914E26">
            <w:pPr>
              <w:pStyle w:val="Tabletext"/>
            </w:pPr>
          </w:p>
        </w:tc>
        <w:tc>
          <w:tcPr>
            <w:tcW w:w="5001" w:type="dxa"/>
            <w:vAlign w:val="center"/>
          </w:tcPr>
          <w:p w14:paraId="36923641" w14:textId="77777777" w:rsidR="00914E26" w:rsidRPr="00460028" w:rsidRDefault="00914E26" w:rsidP="00914E26">
            <w:pPr>
              <w:pStyle w:val="Tabletext"/>
            </w:pPr>
          </w:p>
        </w:tc>
      </w:tr>
      <w:tr w:rsidR="005E4659" w:rsidRPr="00460028" w14:paraId="207F7A02" w14:textId="77777777" w:rsidTr="005E4659">
        <w:trPr>
          <w:trHeight w:val="851"/>
        </w:trPr>
        <w:tc>
          <w:tcPr>
            <w:tcW w:w="1908" w:type="dxa"/>
            <w:vAlign w:val="center"/>
          </w:tcPr>
          <w:p w14:paraId="61E8CEFE" w14:textId="77777777" w:rsidR="00914E26" w:rsidRPr="00460028" w:rsidRDefault="00914E26" w:rsidP="00914E26">
            <w:pPr>
              <w:pStyle w:val="Tabletext"/>
            </w:pPr>
          </w:p>
        </w:tc>
        <w:tc>
          <w:tcPr>
            <w:tcW w:w="3576" w:type="dxa"/>
            <w:vAlign w:val="center"/>
          </w:tcPr>
          <w:p w14:paraId="3B59C608" w14:textId="77777777" w:rsidR="00914E26" w:rsidRPr="00460028" w:rsidRDefault="00914E26" w:rsidP="00914E26">
            <w:pPr>
              <w:pStyle w:val="Tabletext"/>
            </w:pPr>
          </w:p>
        </w:tc>
        <w:tc>
          <w:tcPr>
            <w:tcW w:w="5001" w:type="dxa"/>
            <w:vAlign w:val="center"/>
          </w:tcPr>
          <w:p w14:paraId="7E0EFFFD" w14:textId="77777777" w:rsidR="00914E26" w:rsidRPr="00460028" w:rsidRDefault="00914E26" w:rsidP="00914E26">
            <w:pPr>
              <w:pStyle w:val="Tabletext"/>
            </w:pPr>
          </w:p>
        </w:tc>
      </w:tr>
      <w:tr w:rsidR="005E4659" w:rsidRPr="00460028" w14:paraId="4A26A748" w14:textId="77777777" w:rsidTr="005E4659">
        <w:trPr>
          <w:trHeight w:val="851"/>
        </w:trPr>
        <w:tc>
          <w:tcPr>
            <w:tcW w:w="1908" w:type="dxa"/>
            <w:vAlign w:val="center"/>
          </w:tcPr>
          <w:p w14:paraId="5578642F" w14:textId="77777777" w:rsidR="00914E26" w:rsidRPr="00460028" w:rsidRDefault="00914E26" w:rsidP="00914E26">
            <w:pPr>
              <w:pStyle w:val="Tabletext"/>
            </w:pPr>
          </w:p>
        </w:tc>
        <w:tc>
          <w:tcPr>
            <w:tcW w:w="3576" w:type="dxa"/>
            <w:vAlign w:val="center"/>
          </w:tcPr>
          <w:p w14:paraId="06A84787" w14:textId="77777777" w:rsidR="00914E26" w:rsidRPr="00460028" w:rsidRDefault="00914E26" w:rsidP="00914E26">
            <w:pPr>
              <w:pStyle w:val="Tabletext"/>
            </w:pPr>
          </w:p>
        </w:tc>
        <w:tc>
          <w:tcPr>
            <w:tcW w:w="5001" w:type="dxa"/>
            <w:vAlign w:val="center"/>
          </w:tcPr>
          <w:p w14:paraId="00CCC177" w14:textId="77777777" w:rsidR="00914E26" w:rsidRPr="00460028" w:rsidRDefault="00914E26" w:rsidP="00914E26">
            <w:pPr>
              <w:pStyle w:val="Tabletext"/>
            </w:pPr>
          </w:p>
        </w:tc>
      </w:tr>
      <w:tr w:rsidR="005E4659" w:rsidRPr="00460028" w14:paraId="32F45E7D" w14:textId="77777777" w:rsidTr="005E4659">
        <w:trPr>
          <w:trHeight w:val="851"/>
        </w:trPr>
        <w:tc>
          <w:tcPr>
            <w:tcW w:w="1908" w:type="dxa"/>
            <w:vAlign w:val="center"/>
          </w:tcPr>
          <w:p w14:paraId="47EC3FB6" w14:textId="77777777" w:rsidR="00914E26" w:rsidRPr="00460028" w:rsidRDefault="00914E26" w:rsidP="00914E26">
            <w:pPr>
              <w:pStyle w:val="Tabletext"/>
            </w:pPr>
          </w:p>
        </w:tc>
        <w:tc>
          <w:tcPr>
            <w:tcW w:w="3576" w:type="dxa"/>
            <w:vAlign w:val="center"/>
          </w:tcPr>
          <w:p w14:paraId="4D550428" w14:textId="77777777" w:rsidR="00914E26" w:rsidRPr="00460028" w:rsidRDefault="00914E26" w:rsidP="00914E26">
            <w:pPr>
              <w:pStyle w:val="Tabletext"/>
            </w:pPr>
          </w:p>
        </w:tc>
        <w:tc>
          <w:tcPr>
            <w:tcW w:w="5001" w:type="dxa"/>
            <w:vAlign w:val="center"/>
          </w:tcPr>
          <w:p w14:paraId="518D409B" w14:textId="77777777" w:rsidR="00914E26" w:rsidRPr="00460028" w:rsidRDefault="00914E26" w:rsidP="00914E26">
            <w:pPr>
              <w:pStyle w:val="Tabletext"/>
            </w:pPr>
          </w:p>
        </w:tc>
      </w:tr>
      <w:tr w:rsidR="005E4659" w:rsidRPr="00460028" w14:paraId="421C64A5" w14:textId="77777777" w:rsidTr="005E4659">
        <w:trPr>
          <w:trHeight w:val="851"/>
        </w:trPr>
        <w:tc>
          <w:tcPr>
            <w:tcW w:w="1908" w:type="dxa"/>
            <w:vAlign w:val="center"/>
          </w:tcPr>
          <w:p w14:paraId="63D9B5A1" w14:textId="77777777" w:rsidR="00914E26" w:rsidRPr="00460028" w:rsidRDefault="00914E26" w:rsidP="00914E26">
            <w:pPr>
              <w:pStyle w:val="Tabletext"/>
            </w:pPr>
          </w:p>
        </w:tc>
        <w:tc>
          <w:tcPr>
            <w:tcW w:w="3576" w:type="dxa"/>
            <w:vAlign w:val="center"/>
          </w:tcPr>
          <w:p w14:paraId="3219C19F" w14:textId="77777777" w:rsidR="00914E26" w:rsidRPr="00460028" w:rsidRDefault="00914E26" w:rsidP="00914E26">
            <w:pPr>
              <w:pStyle w:val="Tabletext"/>
            </w:pPr>
          </w:p>
        </w:tc>
        <w:tc>
          <w:tcPr>
            <w:tcW w:w="5001" w:type="dxa"/>
            <w:vAlign w:val="center"/>
          </w:tcPr>
          <w:p w14:paraId="2125CC54" w14:textId="77777777" w:rsidR="00914E26" w:rsidRPr="00460028" w:rsidRDefault="00914E26" w:rsidP="00914E26">
            <w:pPr>
              <w:pStyle w:val="Tabletext"/>
            </w:pPr>
          </w:p>
        </w:tc>
      </w:tr>
      <w:tr w:rsidR="005E4659" w:rsidRPr="00460028" w14:paraId="1DFDA06E" w14:textId="77777777" w:rsidTr="005E4659">
        <w:trPr>
          <w:trHeight w:val="851"/>
        </w:trPr>
        <w:tc>
          <w:tcPr>
            <w:tcW w:w="1908" w:type="dxa"/>
            <w:vAlign w:val="center"/>
          </w:tcPr>
          <w:p w14:paraId="564DD546" w14:textId="77777777" w:rsidR="00914E26" w:rsidRPr="00460028" w:rsidRDefault="00914E26" w:rsidP="00914E26">
            <w:pPr>
              <w:pStyle w:val="Tabletext"/>
            </w:pPr>
          </w:p>
        </w:tc>
        <w:tc>
          <w:tcPr>
            <w:tcW w:w="3576" w:type="dxa"/>
            <w:vAlign w:val="center"/>
          </w:tcPr>
          <w:p w14:paraId="02FBB547" w14:textId="77777777" w:rsidR="00914E26" w:rsidRPr="00460028" w:rsidRDefault="00914E26" w:rsidP="00914E26">
            <w:pPr>
              <w:pStyle w:val="Tabletext"/>
            </w:pPr>
          </w:p>
        </w:tc>
        <w:tc>
          <w:tcPr>
            <w:tcW w:w="5001" w:type="dxa"/>
            <w:vAlign w:val="center"/>
          </w:tcPr>
          <w:p w14:paraId="0D6605EA" w14:textId="77777777" w:rsidR="00914E26" w:rsidRPr="00460028" w:rsidRDefault="00914E26" w:rsidP="00914E26">
            <w:pPr>
              <w:pStyle w:val="Tabletext"/>
            </w:pPr>
          </w:p>
        </w:tc>
      </w:tr>
    </w:tbl>
    <w:p w14:paraId="26004BD8" w14:textId="77777777" w:rsidR="00914E26" w:rsidRDefault="00914E26" w:rsidP="00D74AE1"/>
    <w:p w14:paraId="746A5390"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59493816" w14:textId="5C56A717" w:rsidR="0060184B" w:rsidRPr="00C91630" w:rsidRDefault="004A4EC4" w:rsidP="00BA5754">
      <w:pPr>
        <w:rPr>
          <w:noProof/>
        </w:rPr>
      </w:pPr>
      <w:r>
        <w:rPr>
          <w:rFonts w:eastAsia="Times New Roman" w:cs="Times New Roman"/>
          <w:b/>
          <w:szCs w:val="20"/>
        </w:rPr>
        <w:lastRenderedPageBreak/>
        <w:fldChar w:fldCharType="begin"/>
      </w:r>
      <w:r>
        <w:rPr>
          <w:rFonts w:eastAsia="Times New Roman" w:cs="Times New Roman"/>
          <w:b/>
          <w:szCs w:val="20"/>
        </w:rPr>
        <w:instrText xml:space="preserve"> TOC \o "1-3" \t "Annex,4,Appendix,5" </w:instrText>
      </w:r>
      <w:r>
        <w:rPr>
          <w:rFonts w:eastAsia="Times New Roman" w:cs="Times New Roman"/>
          <w:b/>
          <w:szCs w:val="20"/>
        </w:rPr>
        <w:fldChar w:fldCharType="end"/>
      </w:r>
    </w:p>
    <w:sdt>
      <w:sdtPr>
        <w:rPr>
          <w:rFonts w:asciiTheme="minorHAnsi" w:eastAsiaTheme="minorHAnsi" w:hAnsiTheme="minorHAnsi" w:cstheme="minorBidi"/>
          <w:b w:val="0"/>
          <w:bCs w:val="0"/>
          <w:color w:val="auto"/>
          <w:sz w:val="18"/>
          <w:szCs w:val="22"/>
          <w:lang w:val="en-GB"/>
        </w:rPr>
        <w:id w:val="-1504043989"/>
        <w:docPartObj>
          <w:docPartGallery w:val="Table of Contents"/>
          <w:docPartUnique/>
        </w:docPartObj>
      </w:sdtPr>
      <w:sdtEndPr>
        <w:rPr>
          <w:noProof/>
        </w:rPr>
      </w:sdtEndPr>
      <w:sdtContent>
        <w:p w14:paraId="68F980FA" w14:textId="0354FD0B" w:rsidR="0060184B" w:rsidRDefault="0060184B">
          <w:pPr>
            <w:pStyle w:val="TOCHeading"/>
          </w:pPr>
        </w:p>
        <w:p w14:paraId="565922BA" w14:textId="77777777" w:rsidR="0009108E" w:rsidRDefault="0060184B">
          <w:pPr>
            <w:pStyle w:val="TOC1"/>
            <w:rPr>
              <w:ins w:id="4" w:author="Adam Hay" w:date="2017-03-29T21:02:00Z"/>
              <w:rFonts w:eastAsiaTheme="minorEastAsia"/>
              <w:b w:val="0"/>
              <w:color w:val="auto"/>
              <w:lang w:val="en-AU" w:eastAsia="en-AU"/>
            </w:rPr>
          </w:pPr>
          <w:r>
            <w:fldChar w:fldCharType="begin"/>
          </w:r>
          <w:r>
            <w:instrText xml:space="preserve"> TOC \o "1-3" \h \z \u </w:instrText>
          </w:r>
          <w:r>
            <w:fldChar w:fldCharType="separate"/>
          </w:r>
          <w:ins w:id="5" w:author="Adam Hay" w:date="2017-03-29T21:02:00Z">
            <w:r w:rsidR="0009108E" w:rsidRPr="00996324">
              <w:rPr>
                <w:rStyle w:val="Hyperlink"/>
              </w:rPr>
              <w:fldChar w:fldCharType="begin"/>
            </w:r>
            <w:r w:rsidR="0009108E" w:rsidRPr="00996324">
              <w:rPr>
                <w:rStyle w:val="Hyperlink"/>
              </w:rPr>
              <w:instrText xml:space="preserve"> </w:instrText>
            </w:r>
            <w:r w:rsidR="0009108E">
              <w:instrText>HYPERLINK \l "_Toc478584662"</w:instrText>
            </w:r>
            <w:r w:rsidR="0009108E" w:rsidRPr="00996324">
              <w:rPr>
                <w:rStyle w:val="Hyperlink"/>
              </w:rPr>
              <w:instrText xml:space="preserve"> </w:instrText>
            </w:r>
            <w:r w:rsidR="0009108E" w:rsidRPr="00996324">
              <w:rPr>
                <w:rStyle w:val="Hyperlink"/>
              </w:rPr>
              <w:fldChar w:fldCharType="separate"/>
            </w:r>
            <w:r w:rsidR="0009108E" w:rsidRPr="00996324">
              <w:rPr>
                <w:rStyle w:val="Hyperlink"/>
              </w:rPr>
              <w:t>1.</w:t>
            </w:r>
            <w:r w:rsidR="0009108E">
              <w:rPr>
                <w:rFonts w:eastAsiaTheme="minorEastAsia"/>
                <w:b w:val="0"/>
                <w:color w:val="auto"/>
                <w:lang w:val="en-AU" w:eastAsia="en-AU"/>
              </w:rPr>
              <w:tab/>
            </w:r>
            <w:r w:rsidR="0009108E" w:rsidRPr="00996324">
              <w:rPr>
                <w:rStyle w:val="Hyperlink"/>
              </w:rPr>
              <w:t>INTRODUCTION</w:t>
            </w:r>
            <w:r w:rsidR="0009108E">
              <w:rPr>
                <w:webHidden/>
              </w:rPr>
              <w:tab/>
            </w:r>
            <w:r w:rsidR="0009108E">
              <w:rPr>
                <w:webHidden/>
              </w:rPr>
              <w:fldChar w:fldCharType="begin"/>
            </w:r>
            <w:r w:rsidR="0009108E">
              <w:rPr>
                <w:webHidden/>
              </w:rPr>
              <w:instrText xml:space="preserve"> PAGEREF _Toc478584662 \h </w:instrText>
            </w:r>
          </w:ins>
          <w:r w:rsidR="0009108E">
            <w:rPr>
              <w:webHidden/>
            </w:rPr>
          </w:r>
          <w:r w:rsidR="0009108E">
            <w:rPr>
              <w:webHidden/>
            </w:rPr>
            <w:fldChar w:fldCharType="separate"/>
          </w:r>
          <w:ins w:id="6" w:author="Adam Hay" w:date="2017-03-29T21:02:00Z">
            <w:r w:rsidR="0009108E">
              <w:rPr>
                <w:webHidden/>
              </w:rPr>
              <w:t>4</w:t>
            </w:r>
            <w:r w:rsidR="0009108E">
              <w:rPr>
                <w:webHidden/>
              </w:rPr>
              <w:fldChar w:fldCharType="end"/>
            </w:r>
            <w:r w:rsidR="0009108E" w:rsidRPr="00996324">
              <w:rPr>
                <w:rStyle w:val="Hyperlink"/>
              </w:rPr>
              <w:fldChar w:fldCharType="end"/>
            </w:r>
          </w:ins>
        </w:p>
        <w:p w14:paraId="34961FB3" w14:textId="77777777" w:rsidR="0009108E" w:rsidRDefault="0009108E">
          <w:pPr>
            <w:pStyle w:val="TOC1"/>
            <w:rPr>
              <w:ins w:id="7" w:author="Adam Hay" w:date="2017-03-29T21:02:00Z"/>
              <w:rFonts w:eastAsiaTheme="minorEastAsia"/>
              <w:b w:val="0"/>
              <w:color w:val="auto"/>
              <w:lang w:val="en-AU" w:eastAsia="en-AU"/>
            </w:rPr>
          </w:pPr>
          <w:ins w:id="8" w:author="Adam Hay" w:date="2017-03-29T21:02:00Z">
            <w:r w:rsidRPr="00996324">
              <w:rPr>
                <w:rStyle w:val="Hyperlink"/>
              </w:rPr>
              <w:fldChar w:fldCharType="begin"/>
            </w:r>
            <w:r w:rsidRPr="00996324">
              <w:rPr>
                <w:rStyle w:val="Hyperlink"/>
              </w:rPr>
              <w:instrText xml:space="preserve"> </w:instrText>
            </w:r>
            <w:r>
              <w:instrText>HYPERLINK \l "_Toc478584663"</w:instrText>
            </w:r>
            <w:r w:rsidRPr="00996324">
              <w:rPr>
                <w:rStyle w:val="Hyperlink"/>
              </w:rPr>
              <w:instrText xml:space="preserve"> </w:instrText>
            </w:r>
            <w:r w:rsidRPr="00996324">
              <w:rPr>
                <w:rStyle w:val="Hyperlink"/>
              </w:rPr>
              <w:fldChar w:fldCharType="separate"/>
            </w:r>
            <w:r w:rsidRPr="00996324">
              <w:rPr>
                <w:rStyle w:val="Hyperlink"/>
              </w:rPr>
              <w:t>2.</w:t>
            </w:r>
            <w:r>
              <w:rPr>
                <w:rFonts w:eastAsiaTheme="minorEastAsia"/>
                <w:b w:val="0"/>
                <w:color w:val="auto"/>
                <w:lang w:val="en-AU" w:eastAsia="en-AU"/>
              </w:rPr>
              <w:tab/>
            </w:r>
            <w:r w:rsidRPr="00996324">
              <w:rPr>
                <w:rStyle w:val="Hyperlink"/>
              </w:rPr>
              <w:t>SCOPE</w:t>
            </w:r>
            <w:r>
              <w:rPr>
                <w:webHidden/>
              </w:rPr>
              <w:tab/>
            </w:r>
            <w:r>
              <w:rPr>
                <w:webHidden/>
              </w:rPr>
              <w:fldChar w:fldCharType="begin"/>
            </w:r>
            <w:r>
              <w:rPr>
                <w:webHidden/>
              </w:rPr>
              <w:instrText xml:space="preserve"> PAGEREF _Toc478584663 \h </w:instrText>
            </w:r>
          </w:ins>
          <w:r>
            <w:rPr>
              <w:webHidden/>
            </w:rPr>
          </w:r>
          <w:r>
            <w:rPr>
              <w:webHidden/>
            </w:rPr>
            <w:fldChar w:fldCharType="separate"/>
          </w:r>
          <w:ins w:id="9" w:author="Adam Hay" w:date="2017-03-29T21:02:00Z">
            <w:r>
              <w:rPr>
                <w:webHidden/>
              </w:rPr>
              <w:t>4</w:t>
            </w:r>
            <w:r>
              <w:rPr>
                <w:webHidden/>
              </w:rPr>
              <w:fldChar w:fldCharType="end"/>
            </w:r>
            <w:r w:rsidRPr="00996324">
              <w:rPr>
                <w:rStyle w:val="Hyperlink"/>
              </w:rPr>
              <w:fldChar w:fldCharType="end"/>
            </w:r>
          </w:ins>
        </w:p>
        <w:p w14:paraId="7E4ADF9A" w14:textId="77777777" w:rsidR="0009108E" w:rsidRDefault="0009108E">
          <w:pPr>
            <w:pStyle w:val="TOC1"/>
            <w:rPr>
              <w:ins w:id="10" w:author="Adam Hay" w:date="2017-03-29T21:02:00Z"/>
              <w:rFonts w:eastAsiaTheme="minorEastAsia"/>
              <w:b w:val="0"/>
              <w:color w:val="auto"/>
              <w:lang w:val="en-AU" w:eastAsia="en-AU"/>
            </w:rPr>
          </w:pPr>
          <w:ins w:id="11" w:author="Adam Hay" w:date="2017-03-29T21:02:00Z">
            <w:r w:rsidRPr="00996324">
              <w:rPr>
                <w:rStyle w:val="Hyperlink"/>
              </w:rPr>
              <w:fldChar w:fldCharType="begin"/>
            </w:r>
            <w:r w:rsidRPr="00996324">
              <w:rPr>
                <w:rStyle w:val="Hyperlink"/>
              </w:rPr>
              <w:instrText xml:space="preserve"> </w:instrText>
            </w:r>
            <w:r>
              <w:instrText>HYPERLINK \l "_Toc478584664"</w:instrText>
            </w:r>
            <w:r w:rsidRPr="00996324">
              <w:rPr>
                <w:rStyle w:val="Hyperlink"/>
              </w:rPr>
              <w:instrText xml:space="preserve"> </w:instrText>
            </w:r>
            <w:r w:rsidRPr="00996324">
              <w:rPr>
                <w:rStyle w:val="Hyperlink"/>
              </w:rPr>
              <w:fldChar w:fldCharType="separate"/>
            </w:r>
            <w:r w:rsidRPr="00996324">
              <w:rPr>
                <w:rStyle w:val="Hyperlink"/>
              </w:rPr>
              <w:t>3.</w:t>
            </w:r>
            <w:r>
              <w:rPr>
                <w:rFonts w:eastAsiaTheme="minorEastAsia"/>
                <w:b w:val="0"/>
                <w:color w:val="auto"/>
                <w:lang w:val="en-AU" w:eastAsia="en-AU"/>
              </w:rPr>
              <w:tab/>
            </w:r>
            <w:r w:rsidRPr="00996324">
              <w:rPr>
                <w:rStyle w:val="Hyperlink"/>
              </w:rPr>
              <w:t>CONCEPT OF COMMISSIONING</w:t>
            </w:r>
            <w:r>
              <w:rPr>
                <w:webHidden/>
              </w:rPr>
              <w:tab/>
            </w:r>
            <w:r>
              <w:rPr>
                <w:webHidden/>
              </w:rPr>
              <w:fldChar w:fldCharType="begin"/>
            </w:r>
            <w:r>
              <w:rPr>
                <w:webHidden/>
              </w:rPr>
              <w:instrText xml:space="preserve"> PAGEREF _Toc478584664 \h </w:instrText>
            </w:r>
          </w:ins>
          <w:r>
            <w:rPr>
              <w:webHidden/>
            </w:rPr>
          </w:r>
          <w:r>
            <w:rPr>
              <w:webHidden/>
            </w:rPr>
            <w:fldChar w:fldCharType="separate"/>
          </w:r>
          <w:ins w:id="12" w:author="Adam Hay" w:date="2017-03-29T21:02:00Z">
            <w:r>
              <w:rPr>
                <w:webHidden/>
              </w:rPr>
              <w:t>4</w:t>
            </w:r>
            <w:r>
              <w:rPr>
                <w:webHidden/>
              </w:rPr>
              <w:fldChar w:fldCharType="end"/>
            </w:r>
            <w:r w:rsidRPr="00996324">
              <w:rPr>
                <w:rStyle w:val="Hyperlink"/>
              </w:rPr>
              <w:fldChar w:fldCharType="end"/>
            </w:r>
          </w:ins>
        </w:p>
        <w:p w14:paraId="19712563" w14:textId="77777777" w:rsidR="0009108E" w:rsidRDefault="0009108E">
          <w:pPr>
            <w:pStyle w:val="TOC1"/>
            <w:rPr>
              <w:ins w:id="13" w:author="Adam Hay" w:date="2017-03-29T21:02:00Z"/>
              <w:rFonts w:eastAsiaTheme="minorEastAsia"/>
              <w:b w:val="0"/>
              <w:color w:val="auto"/>
              <w:lang w:val="en-AU" w:eastAsia="en-AU"/>
            </w:rPr>
          </w:pPr>
          <w:ins w:id="14" w:author="Adam Hay" w:date="2017-03-29T21:02:00Z">
            <w:r w:rsidRPr="00996324">
              <w:rPr>
                <w:rStyle w:val="Hyperlink"/>
              </w:rPr>
              <w:fldChar w:fldCharType="begin"/>
            </w:r>
            <w:r w:rsidRPr="00996324">
              <w:rPr>
                <w:rStyle w:val="Hyperlink"/>
              </w:rPr>
              <w:instrText xml:space="preserve"> </w:instrText>
            </w:r>
            <w:r>
              <w:instrText>HYPERLINK \l "_Toc478584665"</w:instrText>
            </w:r>
            <w:r w:rsidRPr="00996324">
              <w:rPr>
                <w:rStyle w:val="Hyperlink"/>
              </w:rPr>
              <w:instrText xml:space="preserve"> </w:instrText>
            </w:r>
            <w:r w:rsidRPr="00996324">
              <w:rPr>
                <w:rStyle w:val="Hyperlink"/>
              </w:rPr>
              <w:fldChar w:fldCharType="separate"/>
            </w:r>
            <w:r w:rsidRPr="00996324">
              <w:rPr>
                <w:rStyle w:val="Hyperlink"/>
              </w:rPr>
              <w:t>4.</w:t>
            </w:r>
            <w:r>
              <w:rPr>
                <w:rFonts w:eastAsiaTheme="minorEastAsia"/>
                <w:b w:val="0"/>
                <w:color w:val="auto"/>
                <w:lang w:val="en-AU" w:eastAsia="en-AU"/>
              </w:rPr>
              <w:tab/>
            </w:r>
            <w:r w:rsidRPr="00996324">
              <w:rPr>
                <w:rStyle w:val="Hyperlink"/>
              </w:rPr>
              <w:t>THE IDENTIFICaTION OF CRITICAL FACTORS</w:t>
            </w:r>
            <w:r>
              <w:rPr>
                <w:webHidden/>
              </w:rPr>
              <w:tab/>
            </w:r>
            <w:r>
              <w:rPr>
                <w:webHidden/>
              </w:rPr>
              <w:fldChar w:fldCharType="begin"/>
            </w:r>
            <w:r>
              <w:rPr>
                <w:webHidden/>
              </w:rPr>
              <w:instrText xml:space="preserve"> PAGEREF _Toc478584665 \h </w:instrText>
            </w:r>
          </w:ins>
          <w:r>
            <w:rPr>
              <w:webHidden/>
            </w:rPr>
          </w:r>
          <w:r>
            <w:rPr>
              <w:webHidden/>
            </w:rPr>
            <w:fldChar w:fldCharType="separate"/>
          </w:r>
          <w:ins w:id="15" w:author="Adam Hay" w:date="2017-03-29T21:02:00Z">
            <w:r>
              <w:rPr>
                <w:webHidden/>
              </w:rPr>
              <w:t>5</w:t>
            </w:r>
            <w:r>
              <w:rPr>
                <w:webHidden/>
              </w:rPr>
              <w:fldChar w:fldCharType="end"/>
            </w:r>
            <w:r w:rsidRPr="00996324">
              <w:rPr>
                <w:rStyle w:val="Hyperlink"/>
              </w:rPr>
              <w:fldChar w:fldCharType="end"/>
            </w:r>
          </w:ins>
        </w:p>
        <w:p w14:paraId="24B405FB" w14:textId="77777777" w:rsidR="0009108E" w:rsidRDefault="0009108E">
          <w:pPr>
            <w:pStyle w:val="TOC2"/>
            <w:rPr>
              <w:ins w:id="16" w:author="Adam Hay" w:date="2017-03-29T21:02:00Z"/>
              <w:rFonts w:eastAsiaTheme="minorEastAsia"/>
              <w:color w:val="auto"/>
              <w:lang w:val="en-AU" w:eastAsia="en-AU"/>
            </w:rPr>
          </w:pPr>
          <w:ins w:id="17" w:author="Adam Hay" w:date="2017-03-29T21:02:00Z">
            <w:r w:rsidRPr="00996324">
              <w:rPr>
                <w:rStyle w:val="Hyperlink"/>
              </w:rPr>
              <w:fldChar w:fldCharType="begin"/>
            </w:r>
            <w:r w:rsidRPr="00996324">
              <w:rPr>
                <w:rStyle w:val="Hyperlink"/>
              </w:rPr>
              <w:instrText xml:space="preserve"> </w:instrText>
            </w:r>
            <w:r>
              <w:instrText>HYPERLINK \l "_Toc478584666"</w:instrText>
            </w:r>
            <w:r w:rsidRPr="00996324">
              <w:rPr>
                <w:rStyle w:val="Hyperlink"/>
              </w:rPr>
              <w:instrText xml:space="preserve"> </w:instrText>
            </w:r>
            <w:r w:rsidRPr="00996324">
              <w:rPr>
                <w:rStyle w:val="Hyperlink"/>
              </w:rPr>
              <w:fldChar w:fldCharType="separate"/>
            </w:r>
            <w:r w:rsidRPr="00996324">
              <w:rPr>
                <w:rStyle w:val="Hyperlink"/>
              </w:rPr>
              <w:t>4.1.</w:t>
            </w:r>
            <w:r>
              <w:rPr>
                <w:rFonts w:eastAsiaTheme="minorEastAsia"/>
                <w:color w:val="auto"/>
                <w:lang w:val="en-AU" w:eastAsia="en-AU"/>
              </w:rPr>
              <w:tab/>
            </w:r>
            <w:r w:rsidRPr="00996324">
              <w:rPr>
                <w:rStyle w:val="Hyperlink"/>
              </w:rPr>
              <w:t>What needs to be captured?</w:t>
            </w:r>
            <w:r>
              <w:rPr>
                <w:webHidden/>
              </w:rPr>
              <w:tab/>
            </w:r>
            <w:r>
              <w:rPr>
                <w:webHidden/>
              </w:rPr>
              <w:fldChar w:fldCharType="begin"/>
            </w:r>
            <w:r>
              <w:rPr>
                <w:webHidden/>
              </w:rPr>
              <w:instrText xml:space="preserve"> PAGEREF _Toc478584666 \h </w:instrText>
            </w:r>
          </w:ins>
          <w:r>
            <w:rPr>
              <w:webHidden/>
            </w:rPr>
          </w:r>
          <w:r>
            <w:rPr>
              <w:webHidden/>
            </w:rPr>
            <w:fldChar w:fldCharType="separate"/>
          </w:r>
          <w:ins w:id="18" w:author="Adam Hay" w:date="2017-03-29T21:02:00Z">
            <w:r>
              <w:rPr>
                <w:webHidden/>
              </w:rPr>
              <w:t>5</w:t>
            </w:r>
            <w:r>
              <w:rPr>
                <w:webHidden/>
              </w:rPr>
              <w:fldChar w:fldCharType="end"/>
            </w:r>
            <w:r w:rsidRPr="00996324">
              <w:rPr>
                <w:rStyle w:val="Hyperlink"/>
              </w:rPr>
              <w:fldChar w:fldCharType="end"/>
            </w:r>
          </w:ins>
        </w:p>
        <w:p w14:paraId="29563ECF" w14:textId="77777777" w:rsidR="0009108E" w:rsidRDefault="0009108E">
          <w:pPr>
            <w:pStyle w:val="TOC2"/>
            <w:rPr>
              <w:ins w:id="19" w:author="Adam Hay" w:date="2017-03-29T21:02:00Z"/>
              <w:rFonts w:eastAsiaTheme="minorEastAsia"/>
              <w:color w:val="auto"/>
              <w:lang w:val="en-AU" w:eastAsia="en-AU"/>
            </w:rPr>
          </w:pPr>
          <w:ins w:id="20" w:author="Adam Hay" w:date="2017-03-29T21:02:00Z">
            <w:r w:rsidRPr="00996324">
              <w:rPr>
                <w:rStyle w:val="Hyperlink"/>
              </w:rPr>
              <w:fldChar w:fldCharType="begin"/>
            </w:r>
            <w:r w:rsidRPr="00996324">
              <w:rPr>
                <w:rStyle w:val="Hyperlink"/>
              </w:rPr>
              <w:instrText xml:space="preserve"> </w:instrText>
            </w:r>
            <w:r>
              <w:instrText>HYPERLINK \l "_Toc478584667"</w:instrText>
            </w:r>
            <w:r w:rsidRPr="00996324">
              <w:rPr>
                <w:rStyle w:val="Hyperlink"/>
              </w:rPr>
              <w:instrText xml:space="preserve"> </w:instrText>
            </w:r>
            <w:r w:rsidRPr="00996324">
              <w:rPr>
                <w:rStyle w:val="Hyperlink"/>
              </w:rPr>
              <w:fldChar w:fldCharType="separate"/>
            </w:r>
            <w:r w:rsidRPr="00996324">
              <w:rPr>
                <w:rStyle w:val="Hyperlink"/>
              </w:rPr>
              <w:t>4.2.</w:t>
            </w:r>
            <w:r>
              <w:rPr>
                <w:rFonts w:eastAsiaTheme="minorEastAsia"/>
                <w:color w:val="auto"/>
                <w:lang w:val="en-AU" w:eastAsia="en-AU"/>
              </w:rPr>
              <w:tab/>
            </w:r>
            <w:r w:rsidRPr="00996324">
              <w:rPr>
                <w:rStyle w:val="Hyperlink"/>
              </w:rPr>
              <w:t>Measurement and visual Checks</w:t>
            </w:r>
            <w:r>
              <w:rPr>
                <w:webHidden/>
              </w:rPr>
              <w:tab/>
            </w:r>
            <w:r>
              <w:rPr>
                <w:webHidden/>
              </w:rPr>
              <w:fldChar w:fldCharType="begin"/>
            </w:r>
            <w:r>
              <w:rPr>
                <w:webHidden/>
              </w:rPr>
              <w:instrText xml:space="preserve"> PAGEREF _Toc478584667 \h </w:instrText>
            </w:r>
          </w:ins>
          <w:r>
            <w:rPr>
              <w:webHidden/>
            </w:rPr>
          </w:r>
          <w:r>
            <w:rPr>
              <w:webHidden/>
            </w:rPr>
            <w:fldChar w:fldCharType="separate"/>
          </w:r>
          <w:ins w:id="21" w:author="Adam Hay" w:date="2017-03-29T21:02:00Z">
            <w:r>
              <w:rPr>
                <w:webHidden/>
              </w:rPr>
              <w:t>5</w:t>
            </w:r>
            <w:r>
              <w:rPr>
                <w:webHidden/>
              </w:rPr>
              <w:fldChar w:fldCharType="end"/>
            </w:r>
            <w:r w:rsidRPr="00996324">
              <w:rPr>
                <w:rStyle w:val="Hyperlink"/>
              </w:rPr>
              <w:fldChar w:fldCharType="end"/>
            </w:r>
          </w:ins>
        </w:p>
        <w:p w14:paraId="6CB44FC2" w14:textId="77777777" w:rsidR="0009108E" w:rsidRDefault="0009108E">
          <w:pPr>
            <w:pStyle w:val="TOC2"/>
            <w:rPr>
              <w:ins w:id="22" w:author="Adam Hay" w:date="2017-03-29T21:02:00Z"/>
              <w:rFonts w:eastAsiaTheme="minorEastAsia"/>
              <w:color w:val="auto"/>
              <w:lang w:val="en-AU" w:eastAsia="en-AU"/>
            </w:rPr>
          </w:pPr>
          <w:ins w:id="23" w:author="Adam Hay" w:date="2017-03-29T21:02:00Z">
            <w:r w:rsidRPr="00996324">
              <w:rPr>
                <w:rStyle w:val="Hyperlink"/>
              </w:rPr>
              <w:fldChar w:fldCharType="begin"/>
            </w:r>
            <w:r w:rsidRPr="00996324">
              <w:rPr>
                <w:rStyle w:val="Hyperlink"/>
              </w:rPr>
              <w:instrText xml:space="preserve"> </w:instrText>
            </w:r>
            <w:r>
              <w:instrText>HYPERLINK \l "_Toc478584668"</w:instrText>
            </w:r>
            <w:r w:rsidRPr="00996324">
              <w:rPr>
                <w:rStyle w:val="Hyperlink"/>
              </w:rPr>
              <w:instrText xml:space="preserve"> </w:instrText>
            </w:r>
            <w:r w:rsidRPr="00996324">
              <w:rPr>
                <w:rStyle w:val="Hyperlink"/>
              </w:rPr>
              <w:fldChar w:fldCharType="separate"/>
            </w:r>
            <w:r w:rsidRPr="00996324">
              <w:rPr>
                <w:rStyle w:val="Hyperlink"/>
              </w:rPr>
              <w:t>4.3.</w:t>
            </w:r>
            <w:r>
              <w:rPr>
                <w:rFonts w:eastAsiaTheme="minorEastAsia"/>
                <w:color w:val="auto"/>
                <w:lang w:val="en-AU" w:eastAsia="en-AU"/>
              </w:rPr>
              <w:tab/>
            </w:r>
            <w:r w:rsidRPr="00996324">
              <w:rPr>
                <w:rStyle w:val="Hyperlink"/>
              </w:rPr>
              <w:t>Examples of Key commissioning checks for various AtoN types</w:t>
            </w:r>
            <w:r>
              <w:rPr>
                <w:webHidden/>
              </w:rPr>
              <w:tab/>
            </w:r>
            <w:r>
              <w:rPr>
                <w:webHidden/>
              </w:rPr>
              <w:fldChar w:fldCharType="begin"/>
            </w:r>
            <w:r>
              <w:rPr>
                <w:webHidden/>
              </w:rPr>
              <w:instrText xml:space="preserve"> PAGEREF _Toc478584668 \h </w:instrText>
            </w:r>
          </w:ins>
          <w:r>
            <w:rPr>
              <w:webHidden/>
            </w:rPr>
          </w:r>
          <w:r>
            <w:rPr>
              <w:webHidden/>
            </w:rPr>
            <w:fldChar w:fldCharType="separate"/>
          </w:r>
          <w:ins w:id="24" w:author="Adam Hay" w:date="2017-03-29T21:02:00Z">
            <w:r>
              <w:rPr>
                <w:webHidden/>
              </w:rPr>
              <w:t>6</w:t>
            </w:r>
            <w:r>
              <w:rPr>
                <w:webHidden/>
              </w:rPr>
              <w:fldChar w:fldCharType="end"/>
            </w:r>
            <w:r w:rsidRPr="00996324">
              <w:rPr>
                <w:rStyle w:val="Hyperlink"/>
              </w:rPr>
              <w:fldChar w:fldCharType="end"/>
            </w:r>
          </w:ins>
        </w:p>
        <w:p w14:paraId="5C64A708" w14:textId="77777777" w:rsidR="0009108E" w:rsidRDefault="0009108E">
          <w:pPr>
            <w:pStyle w:val="TOC3"/>
            <w:tabs>
              <w:tab w:val="left" w:pos="1134"/>
              <w:tab w:val="right" w:leader="dot" w:pos="10195"/>
            </w:tabs>
            <w:rPr>
              <w:ins w:id="25" w:author="Adam Hay" w:date="2017-03-29T21:02:00Z"/>
              <w:rFonts w:eastAsiaTheme="minorEastAsia"/>
              <w:noProof/>
              <w:sz w:val="22"/>
              <w:lang w:val="en-AU" w:eastAsia="en-AU"/>
            </w:rPr>
          </w:pPr>
          <w:ins w:id="26" w:author="Adam Hay" w:date="2017-03-29T21:02:00Z">
            <w:r w:rsidRPr="00996324">
              <w:rPr>
                <w:rStyle w:val="Hyperlink"/>
                <w:noProof/>
              </w:rPr>
              <w:fldChar w:fldCharType="begin"/>
            </w:r>
            <w:r w:rsidRPr="00996324">
              <w:rPr>
                <w:rStyle w:val="Hyperlink"/>
                <w:noProof/>
              </w:rPr>
              <w:instrText xml:space="preserve"> </w:instrText>
            </w:r>
            <w:r>
              <w:rPr>
                <w:noProof/>
              </w:rPr>
              <w:instrText>HYPERLINK \l "_Toc478584669"</w:instrText>
            </w:r>
            <w:r w:rsidRPr="00996324">
              <w:rPr>
                <w:rStyle w:val="Hyperlink"/>
                <w:noProof/>
              </w:rPr>
              <w:instrText xml:space="preserve"> </w:instrText>
            </w:r>
            <w:r w:rsidRPr="00996324">
              <w:rPr>
                <w:rStyle w:val="Hyperlink"/>
                <w:noProof/>
              </w:rPr>
              <w:fldChar w:fldCharType="separate"/>
            </w:r>
            <w:r w:rsidRPr="00996324">
              <w:rPr>
                <w:rStyle w:val="Hyperlink"/>
                <w:noProof/>
              </w:rPr>
              <w:t>4.3.1.</w:t>
            </w:r>
            <w:r>
              <w:rPr>
                <w:rFonts w:eastAsiaTheme="minorEastAsia"/>
                <w:noProof/>
                <w:sz w:val="22"/>
                <w:lang w:val="en-AU" w:eastAsia="en-AU"/>
              </w:rPr>
              <w:tab/>
            </w:r>
            <w:r w:rsidRPr="00996324">
              <w:rPr>
                <w:rStyle w:val="Hyperlink"/>
                <w:noProof/>
              </w:rPr>
              <w:t>Buoy commissioning</w:t>
            </w:r>
            <w:r>
              <w:rPr>
                <w:noProof/>
                <w:webHidden/>
              </w:rPr>
              <w:tab/>
            </w:r>
            <w:r>
              <w:rPr>
                <w:noProof/>
                <w:webHidden/>
              </w:rPr>
              <w:fldChar w:fldCharType="begin"/>
            </w:r>
            <w:r>
              <w:rPr>
                <w:noProof/>
                <w:webHidden/>
              </w:rPr>
              <w:instrText xml:space="preserve"> PAGEREF _Toc478584669 \h </w:instrText>
            </w:r>
          </w:ins>
          <w:r>
            <w:rPr>
              <w:noProof/>
              <w:webHidden/>
            </w:rPr>
          </w:r>
          <w:r>
            <w:rPr>
              <w:noProof/>
              <w:webHidden/>
            </w:rPr>
            <w:fldChar w:fldCharType="separate"/>
          </w:r>
          <w:ins w:id="27" w:author="Adam Hay" w:date="2017-03-29T21:02:00Z">
            <w:r>
              <w:rPr>
                <w:noProof/>
                <w:webHidden/>
              </w:rPr>
              <w:t>6</w:t>
            </w:r>
            <w:r>
              <w:rPr>
                <w:noProof/>
                <w:webHidden/>
              </w:rPr>
              <w:fldChar w:fldCharType="end"/>
            </w:r>
            <w:r w:rsidRPr="00996324">
              <w:rPr>
                <w:rStyle w:val="Hyperlink"/>
                <w:noProof/>
              </w:rPr>
              <w:fldChar w:fldCharType="end"/>
            </w:r>
          </w:ins>
        </w:p>
        <w:p w14:paraId="1C68CAEE" w14:textId="77777777" w:rsidR="0009108E" w:rsidRDefault="0009108E">
          <w:pPr>
            <w:pStyle w:val="TOC3"/>
            <w:tabs>
              <w:tab w:val="left" w:pos="1134"/>
              <w:tab w:val="right" w:leader="dot" w:pos="10195"/>
            </w:tabs>
            <w:rPr>
              <w:ins w:id="28" w:author="Adam Hay" w:date="2017-03-29T21:02:00Z"/>
              <w:rFonts w:eastAsiaTheme="minorEastAsia"/>
              <w:noProof/>
              <w:sz w:val="22"/>
              <w:lang w:val="en-AU" w:eastAsia="en-AU"/>
            </w:rPr>
          </w:pPr>
          <w:ins w:id="29" w:author="Adam Hay" w:date="2017-03-29T21:02:00Z">
            <w:r w:rsidRPr="00996324">
              <w:rPr>
                <w:rStyle w:val="Hyperlink"/>
                <w:noProof/>
              </w:rPr>
              <w:fldChar w:fldCharType="begin"/>
            </w:r>
            <w:r w:rsidRPr="00996324">
              <w:rPr>
                <w:rStyle w:val="Hyperlink"/>
                <w:noProof/>
              </w:rPr>
              <w:instrText xml:space="preserve"> </w:instrText>
            </w:r>
            <w:r>
              <w:rPr>
                <w:noProof/>
              </w:rPr>
              <w:instrText>HYPERLINK \l "_Toc478584672"</w:instrText>
            </w:r>
            <w:r w:rsidRPr="00996324">
              <w:rPr>
                <w:rStyle w:val="Hyperlink"/>
                <w:noProof/>
              </w:rPr>
              <w:instrText xml:space="preserve"> </w:instrText>
            </w:r>
            <w:r w:rsidRPr="00996324">
              <w:rPr>
                <w:rStyle w:val="Hyperlink"/>
                <w:noProof/>
              </w:rPr>
              <w:fldChar w:fldCharType="separate"/>
            </w:r>
            <w:r w:rsidRPr="00996324">
              <w:rPr>
                <w:rStyle w:val="Hyperlink"/>
                <w:noProof/>
              </w:rPr>
              <w:t>4.3.2.</w:t>
            </w:r>
            <w:r>
              <w:rPr>
                <w:rFonts w:eastAsiaTheme="minorEastAsia"/>
                <w:noProof/>
                <w:sz w:val="22"/>
                <w:lang w:val="en-AU" w:eastAsia="en-AU"/>
              </w:rPr>
              <w:tab/>
            </w:r>
            <w:r w:rsidRPr="00996324">
              <w:rPr>
                <w:rStyle w:val="Hyperlink"/>
                <w:noProof/>
              </w:rPr>
              <w:t>Lantern</w:t>
            </w:r>
            <w:r>
              <w:rPr>
                <w:noProof/>
                <w:webHidden/>
              </w:rPr>
              <w:tab/>
            </w:r>
            <w:r>
              <w:rPr>
                <w:noProof/>
                <w:webHidden/>
              </w:rPr>
              <w:fldChar w:fldCharType="begin"/>
            </w:r>
            <w:r>
              <w:rPr>
                <w:noProof/>
                <w:webHidden/>
              </w:rPr>
              <w:instrText xml:space="preserve"> PAGEREF _Toc478584672 \h </w:instrText>
            </w:r>
          </w:ins>
          <w:r>
            <w:rPr>
              <w:noProof/>
              <w:webHidden/>
            </w:rPr>
          </w:r>
          <w:r>
            <w:rPr>
              <w:noProof/>
              <w:webHidden/>
            </w:rPr>
            <w:fldChar w:fldCharType="separate"/>
          </w:r>
          <w:ins w:id="30" w:author="Adam Hay" w:date="2017-03-29T21:02:00Z">
            <w:r>
              <w:rPr>
                <w:noProof/>
                <w:webHidden/>
              </w:rPr>
              <w:t>6</w:t>
            </w:r>
            <w:r>
              <w:rPr>
                <w:noProof/>
                <w:webHidden/>
              </w:rPr>
              <w:fldChar w:fldCharType="end"/>
            </w:r>
            <w:r w:rsidRPr="00996324">
              <w:rPr>
                <w:rStyle w:val="Hyperlink"/>
                <w:noProof/>
              </w:rPr>
              <w:fldChar w:fldCharType="end"/>
            </w:r>
          </w:ins>
        </w:p>
        <w:p w14:paraId="7B3DCAF3" w14:textId="77777777" w:rsidR="0009108E" w:rsidRDefault="0009108E">
          <w:pPr>
            <w:pStyle w:val="TOC3"/>
            <w:tabs>
              <w:tab w:val="left" w:pos="1134"/>
              <w:tab w:val="right" w:leader="dot" w:pos="10195"/>
            </w:tabs>
            <w:rPr>
              <w:ins w:id="31" w:author="Adam Hay" w:date="2017-03-29T21:02:00Z"/>
              <w:rFonts w:eastAsiaTheme="minorEastAsia"/>
              <w:noProof/>
              <w:sz w:val="22"/>
              <w:lang w:val="en-AU" w:eastAsia="en-AU"/>
            </w:rPr>
          </w:pPr>
          <w:ins w:id="32" w:author="Adam Hay" w:date="2017-03-29T21:02:00Z">
            <w:r w:rsidRPr="00996324">
              <w:rPr>
                <w:rStyle w:val="Hyperlink"/>
                <w:noProof/>
              </w:rPr>
              <w:fldChar w:fldCharType="begin"/>
            </w:r>
            <w:r w:rsidRPr="00996324">
              <w:rPr>
                <w:rStyle w:val="Hyperlink"/>
                <w:noProof/>
              </w:rPr>
              <w:instrText xml:space="preserve"> </w:instrText>
            </w:r>
            <w:r>
              <w:rPr>
                <w:noProof/>
              </w:rPr>
              <w:instrText>HYPERLINK \l "_Toc478584673"</w:instrText>
            </w:r>
            <w:r w:rsidRPr="00996324">
              <w:rPr>
                <w:rStyle w:val="Hyperlink"/>
                <w:noProof/>
              </w:rPr>
              <w:instrText xml:space="preserve"> </w:instrText>
            </w:r>
            <w:r w:rsidRPr="00996324">
              <w:rPr>
                <w:rStyle w:val="Hyperlink"/>
                <w:noProof/>
              </w:rPr>
              <w:fldChar w:fldCharType="separate"/>
            </w:r>
            <w:r w:rsidRPr="00996324">
              <w:rPr>
                <w:rStyle w:val="Hyperlink"/>
                <w:noProof/>
              </w:rPr>
              <w:t>4.3.3.</w:t>
            </w:r>
            <w:r>
              <w:rPr>
                <w:rFonts w:eastAsiaTheme="minorEastAsia"/>
                <w:noProof/>
                <w:sz w:val="22"/>
                <w:lang w:val="en-AU" w:eastAsia="en-AU"/>
              </w:rPr>
              <w:tab/>
            </w:r>
            <w:r w:rsidRPr="00996324">
              <w:rPr>
                <w:rStyle w:val="Hyperlink"/>
                <w:noProof/>
              </w:rPr>
              <w:t>Sector Lights</w:t>
            </w:r>
            <w:r>
              <w:rPr>
                <w:noProof/>
                <w:webHidden/>
              </w:rPr>
              <w:tab/>
            </w:r>
            <w:r>
              <w:rPr>
                <w:noProof/>
                <w:webHidden/>
              </w:rPr>
              <w:fldChar w:fldCharType="begin"/>
            </w:r>
            <w:r>
              <w:rPr>
                <w:noProof/>
                <w:webHidden/>
              </w:rPr>
              <w:instrText xml:space="preserve"> PAGEREF _Toc478584673 \h </w:instrText>
            </w:r>
          </w:ins>
          <w:r>
            <w:rPr>
              <w:noProof/>
              <w:webHidden/>
            </w:rPr>
          </w:r>
          <w:r>
            <w:rPr>
              <w:noProof/>
              <w:webHidden/>
            </w:rPr>
            <w:fldChar w:fldCharType="separate"/>
          </w:r>
          <w:ins w:id="33" w:author="Adam Hay" w:date="2017-03-29T21:02:00Z">
            <w:r>
              <w:rPr>
                <w:noProof/>
                <w:webHidden/>
              </w:rPr>
              <w:t>7</w:t>
            </w:r>
            <w:r>
              <w:rPr>
                <w:noProof/>
                <w:webHidden/>
              </w:rPr>
              <w:fldChar w:fldCharType="end"/>
            </w:r>
            <w:r w:rsidRPr="00996324">
              <w:rPr>
                <w:rStyle w:val="Hyperlink"/>
                <w:noProof/>
              </w:rPr>
              <w:fldChar w:fldCharType="end"/>
            </w:r>
          </w:ins>
        </w:p>
        <w:p w14:paraId="0C9FB8DA" w14:textId="77777777" w:rsidR="0009108E" w:rsidRDefault="0009108E">
          <w:pPr>
            <w:pStyle w:val="TOC3"/>
            <w:tabs>
              <w:tab w:val="left" w:pos="1134"/>
              <w:tab w:val="right" w:leader="dot" w:pos="10195"/>
            </w:tabs>
            <w:rPr>
              <w:ins w:id="34" w:author="Adam Hay" w:date="2017-03-29T21:02:00Z"/>
              <w:rFonts w:eastAsiaTheme="minorEastAsia"/>
              <w:noProof/>
              <w:sz w:val="22"/>
              <w:lang w:val="en-AU" w:eastAsia="en-AU"/>
            </w:rPr>
          </w:pPr>
          <w:ins w:id="35" w:author="Adam Hay" w:date="2017-03-29T21:02:00Z">
            <w:r w:rsidRPr="00996324">
              <w:rPr>
                <w:rStyle w:val="Hyperlink"/>
                <w:noProof/>
              </w:rPr>
              <w:fldChar w:fldCharType="begin"/>
            </w:r>
            <w:r w:rsidRPr="00996324">
              <w:rPr>
                <w:rStyle w:val="Hyperlink"/>
                <w:noProof/>
              </w:rPr>
              <w:instrText xml:space="preserve"> </w:instrText>
            </w:r>
            <w:r>
              <w:rPr>
                <w:noProof/>
              </w:rPr>
              <w:instrText>HYPERLINK \l "_Toc478584674"</w:instrText>
            </w:r>
            <w:r w:rsidRPr="00996324">
              <w:rPr>
                <w:rStyle w:val="Hyperlink"/>
                <w:noProof/>
              </w:rPr>
              <w:instrText xml:space="preserve"> </w:instrText>
            </w:r>
            <w:r w:rsidRPr="00996324">
              <w:rPr>
                <w:rStyle w:val="Hyperlink"/>
                <w:noProof/>
              </w:rPr>
              <w:fldChar w:fldCharType="separate"/>
            </w:r>
            <w:r w:rsidRPr="00996324">
              <w:rPr>
                <w:rStyle w:val="Hyperlink"/>
                <w:noProof/>
              </w:rPr>
              <w:t>4.3.4.</w:t>
            </w:r>
            <w:r>
              <w:rPr>
                <w:rFonts w:eastAsiaTheme="minorEastAsia"/>
                <w:noProof/>
                <w:sz w:val="22"/>
                <w:lang w:val="en-AU" w:eastAsia="en-AU"/>
              </w:rPr>
              <w:tab/>
            </w:r>
            <w:r w:rsidRPr="00996324">
              <w:rPr>
                <w:rStyle w:val="Hyperlink"/>
                <w:noProof/>
              </w:rPr>
              <w:t>Light sources</w:t>
            </w:r>
            <w:r>
              <w:rPr>
                <w:noProof/>
                <w:webHidden/>
              </w:rPr>
              <w:tab/>
            </w:r>
            <w:r>
              <w:rPr>
                <w:noProof/>
                <w:webHidden/>
              </w:rPr>
              <w:fldChar w:fldCharType="begin"/>
            </w:r>
            <w:r>
              <w:rPr>
                <w:noProof/>
                <w:webHidden/>
              </w:rPr>
              <w:instrText xml:space="preserve"> PAGEREF _Toc478584674 \h </w:instrText>
            </w:r>
          </w:ins>
          <w:r>
            <w:rPr>
              <w:noProof/>
              <w:webHidden/>
            </w:rPr>
          </w:r>
          <w:r>
            <w:rPr>
              <w:noProof/>
              <w:webHidden/>
            </w:rPr>
            <w:fldChar w:fldCharType="separate"/>
          </w:r>
          <w:ins w:id="36" w:author="Adam Hay" w:date="2017-03-29T21:02:00Z">
            <w:r>
              <w:rPr>
                <w:noProof/>
                <w:webHidden/>
              </w:rPr>
              <w:t>7</w:t>
            </w:r>
            <w:r>
              <w:rPr>
                <w:noProof/>
                <w:webHidden/>
              </w:rPr>
              <w:fldChar w:fldCharType="end"/>
            </w:r>
            <w:r w:rsidRPr="00996324">
              <w:rPr>
                <w:rStyle w:val="Hyperlink"/>
                <w:noProof/>
              </w:rPr>
              <w:fldChar w:fldCharType="end"/>
            </w:r>
          </w:ins>
        </w:p>
        <w:p w14:paraId="66833E50" w14:textId="77777777" w:rsidR="0009108E" w:rsidRDefault="0009108E">
          <w:pPr>
            <w:pStyle w:val="TOC3"/>
            <w:tabs>
              <w:tab w:val="left" w:pos="1134"/>
              <w:tab w:val="right" w:leader="dot" w:pos="10195"/>
            </w:tabs>
            <w:rPr>
              <w:ins w:id="37" w:author="Adam Hay" w:date="2017-03-29T21:02:00Z"/>
              <w:rFonts w:eastAsiaTheme="minorEastAsia"/>
              <w:noProof/>
              <w:sz w:val="22"/>
              <w:lang w:val="en-AU" w:eastAsia="en-AU"/>
            </w:rPr>
          </w:pPr>
          <w:ins w:id="38" w:author="Adam Hay" w:date="2017-03-29T21:02:00Z">
            <w:r w:rsidRPr="00996324">
              <w:rPr>
                <w:rStyle w:val="Hyperlink"/>
                <w:noProof/>
              </w:rPr>
              <w:fldChar w:fldCharType="begin"/>
            </w:r>
            <w:r w:rsidRPr="00996324">
              <w:rPr>
                <w:rStyle w:val="Hyperlink"/>
                <w:noProof/>
              </w:rPr>
              <w:instrText xml:space="preserve"> </w:instrText>
            </w:r>
            <w:r>
              <w:rPr>
                <w:noProof/>
              </w:rPr>
              <w:instrText>HYPERLINK \l "_Toc478584675"</w:instrText>
            </w:r>
            <w:r w:rsidRPr="00996324">
              <w:rPr>
                <w:rStyle w:val="Hyperlink"/>
                <w:noProof/>
              </w:rPr>
              <w:instrText xml:space="preserve"> </w:instrText>
            </w:r>
            <w:r w:rsidRPr="00996324">
              <w:rPr>
                <w:rStyle w:val="Hyperlink"/>
                <w:noProof/>
              </w:rPr>
              <w:fldChar w:fldCharType="separate"/>
            </w:r>
            <w:r w:rsidRPr="00996324">
              <w:rPr>
                <w:rStyle w:val="Hyperlink"/>
                <w:noProof/>
              </w:rPr>
              <w:t>4.3.5.</w:t>
            </w:r>
            <w:r>
              <w:rPr>
                <w:rFonts w:eastAsiaTheme="minorEastAsia"/>
                <w:noProof/>
                <w:sz w:val="22"/>
                <w:lang w:val="en-AU" w:eastAsia="en-AU"/>
              </w:rPr>
              <w:tab/>
            </w:r>
            <w:r w:rsidRPr="00996324">
              <w:rPr>
                <w:rStyle w:val="Hyperlink"/>
                <w:noProof/>
              </w:rPr>
              <w:t>Power supplies</w:t>
            </w:r>
            <w:r>
              <w:rPr>
                <w:noProof/>
                <w:webHidden/>
              </w:rPr>
              <w:tab/>
            </w:r>
            <w:r>
              <w:rPr>
                <w:noProof/>
                <w:webHidden/>
              </w:rPr>
              <w:fldChar w:fldCharType="begin"/>
            </w:r>
            <w:r>
              <w:rPr>
                <w:noProof/>
                <w:webHidden/>
              </w:rPr>
              <w:instrText xml:space="preserve"> PAGEREF _Toc478584675 \h </w:instrText>
            </w:r>
          </w:ins>
          <w:r>
            <w:rPr>
              <w:noProof/>
              <w:webHidden/>
            </w:rPr>
          </w:r>
          <w:r>
            <w:rPr>
              <w:noProof/>
              <w:webHidden/>
            </w:rPr>
            <w:fldChar w:fldCharType="separate"/>
          </w:r>
          <w:ins w:id="39" w:author="Adam Hay" w:date="2017-03-29T21:02:00Z">
            <w:r>
              <w:rPr>
                <w:noProof/>
                <w:webHidden/>
              </w:rPr>
              <w:t>7</w:t>
            </w:r>
            <w:r>
              <w:rPr>
                <w:noProof/>
                <w:webHidden/>
              </w:rPr>
              <w:fldChar w:fldCharType="end"/>
            </w:r>
            <w:r w:rsidRPr="00996324">
              <w:rPr>
                <w:rStyle w:val="Hyperlink"/>
                <w:noProof/>
              </w:rPr>
              <w:fldChar w:fldCharType="end"/>
            </w:r>
          </w:ins>
        </w:p>
        <w:p w14:paraId="53FA68F7" w14:textId="77777777" w:rsidR="0009108E" w:rsidRDefault="0009108E">
          <w:pPr>
            <w:pStyle w:val="TOC3"/>
            <w:tabs>
              <w:tab w:val="left" w:pos="1134"/>
              <w:tab w:val="right" w:leader="dot" w:pos="10195"/>
            </w:tabs>
            <w:rPr>
              <w:ins w:id="40" w:author="Adam Hay" w:date="2017-03-29T21:02:00Z"/>
              <w:rFonts w:eastAsiaTheme="minorEastAsia"/>
              <w:noProof/>
              <w:sz w:val="22"/>
              <w:lang w:val="en-AU" w:eastAsia="en-AU"/>
            </w:rPr>
          </w:pPr>
          <w:ins w:id="41" w:author="Adam Hay" w:date="2017-03-29T21:02:00Z">
            <w:r w:rsidRPr="00996324">
              <w:rPr>
                <w:rStyle w:val="Hyperlink"/>
                <w:noProof/>
              </w:rPr>
              <w:fldChar w:fldCharType="begin"/>
            </w:r>
            <w:r w:rsidRPr="00996324">
              <w:rPr>
                <w:rStyle w:val="Hyperlink"/>
                <w:noProof/>
              </w:rPr>
              <w:instrText xml:space="preserve"> </w:instrText>
            </w:r>
            <w:r>
              <w:rPr>
                <w:noProof/>
              </w:rPr>
              <w:instrText>HYPERLINK \l "_Toc478584676"</w:instrText>
            </w:r>
            <w:r w:rsidRPr="00996324">
              <w:rPr>
                <w:rStyle w:val="Hyperlink"/>
                <w:noProof/>
              </w:rPr>
              <w:instrText xml:space="preserve"> </w:instrText>
            </w:r>
            <w:r w:rsidRPr="00996324">
              <w:rPr>
                <w:rStyle w:val="Hyperlink"/>
                <w:noProof/>
              </w:rPr>
              <w:fldChar w:fldCharType="separate"/>
            </w:r>
            <w:r w:rsidRPr="00996324">
              <w:rPr>
                <w:rStyle w:val="Hyperlink"/>
                <w:noProof/>
              </w:rPr>
              <w:t>4.3.6.</w:t>
            </w:r>
            <w:r>
              <w:rPr>
                <w:rFonts w:eastAsiaTheme="minorEastAsia"/>
                <w:noProof/>
                <w:sz w:val="22"/>
                <w:lang w:val="en-AU" w:eastAsia="en-AU"/>
              </w:rPr>
              <w:tab/>
            </w:r>
            <w:r w:rsidRPr="00996324">
              <w:rPr>
                <w:rStyle w:val="Hyperlink"/>
                <w:noProof/>
              </w:rPr>
              <w:t>Control Systems</w:t>
            </w:r>
            <w:r>
              <w:rPr>
                <w:noProof/>
                <w:webHidden/>
              </w:rPr>
              <w:tab/>
            </w:r>
            <w:r>
              <w:rPr>
                <w:noProof/>
                <w:webHidden/>
              </w:rPr>
              <w:fldChar w:fldCharType="begin"/>
            </w:r>
            <w:r>
              <w:rPr>
                <w:noProof/>
                <w:webHidden/>
              </w:rPr>
              <w:instrText xml:space="preserve"> PAGEREF _Toc478584676 \h </w:instrText>
            </w:r>
          </w:ins>
          <w:r>
            <w:rPr>
              <w:noProof/>
              <w:webHidden/>
            </w:rPr>
          </w:r>
          <w:r>
            <w:rPr>
              <w:noProof/>
              <w:webHidden/>
            </w:rPr>
            <w:fldChar w:fldCharType="separate"/>
          </w:r>
          <w:ins w:id="42" w:author="Adam Hay" w:date="2017-03-29T21:02:00Z">
            <w:r>
              <w:rPr>
                <w:noProof/>
                <w:webHidden/>
              </w:rPr>
              <w:t>7</w:t>
            </w:r>
            <w:r>
              <w:rPr>
                <w:noProof/>
                <w:webHidden/>
              </w:rPr>
              <w:fldChar w:fldCharType="end"/>
            </w:r>
            <w:r w:rsidRPr="00996324">
              <w:rPr>
                <w:rStyle w:val="Hyperlink"/>
                <w:noProof/>
              </w:rPr>
              <w:fldChar w:fldCharType="end"/>
            </w:r>
          </w:ins>
        </w:p>
        <w:p w14:paraId="4899A6C5" w14:textId="77777777" w:rsidR="0009108E" w:rsidRDefault="0009108E">
          <w:pPr>
            <w:pStyle w:val="TOC3"/>
            <w:tabs>
              <w:tab w:val="left" w:pos="1134"/>
              <w:tab w:val="right" w:leader="dot" w:pos="10195"/>
            </w:tabs>
            <w:rPr>
              <w:ins w:id="43" w:author="Adam Hay" w:date="2017-03-29T21:02:00Z"/>
              <w:rFonts w:eastAsiaTheme="minorEastAsia"/>
              <w:noProof/>
              <w:sz w:val="22"/>
              <w:lang w:val="en-AU" w:eastAsia="en-AU"/>
            </w:rPr>
          </w:pPr>
          <w:ins w:id="44" w:author="Adam Hay" w:date="2017-03-29T21:02:00Z">
            <w:r w:rsidRPr="00996324">
              <w:rPr>
                <w:rStyle w:val="Hyperlink"/>
                <w:noProof/>
              </w:rPr>
              <w:fldChar w:fldCharType="begin"/>
            </w:r>
            <w:r w:rsidRPr="00996324">
              <w:rPr>
                <w:rStyle w:val="Hyperlink"/>
                <w:noProof/>
              </w:rPr>
              <w:instrText xml:space="preserve"> </w:instrText>
            </w:r>
            <w:r>
              <w:rPr>
                <w:noProof/>
              </w:rPr>
              <w:instrText>HYPERLINK \l "_Toc478584677"</w:instrText>
            </w:r>
            <w:r w:rsidRPr="00996324">
              <w:rPr>
                <w:rStyle w:val="Hyperlink"/>
                <w:noProof/>
              </w:rPr>
              <w:instrText xml:space="preserve"> </w:instrText>
            </w:r>
            <w:r w:rsidRPr="00996324">
              <w:rPr>
                <w:rStyle w:val="Hyperlink"/>
                <w:noProof/>
              </w:rPr>
              <w:fldChar w:fldCharType="separate"/>
            </w:r>
            <w:r w:rsidRPr="00996324">
              <w:rPr>
                <w:rStyle w:val="Hyperlink"/>
                <w:noProof/>
              </w:rPr>
              <w:t>4.3.7.</w:t>
            </w:r>
            <w:r>
              <w:rPr>
                <w:rFonts w:eastAsiaTheme="minorEastAsia"/>
                <w:noProof/>
                <w:sz w:val="22"/>
                <w:lang w:val="en-AU" w:eastAsia="en-AU"/>
              </w:rPr>
              <w:tab/>
            </w:r>
            <w:r w:rsidRPr="00996324">
              <w:rPr>
                <w:rStyle w:val="Hyperlink"/>
                <w:noProof/>
              </w:rPr>
              <w:t>AIS AtoN</w:t>
            </w:r>
            <w:r>
              <w:rPr>
                <w:noProof/>
                <w:webHidden/>
              </w:rPr>
              <w:tab/>
            </w:r>
            <w:r>
              <w:rPr>
                <w:noProof/>
                <w:webHidden/>
              </w:rPr>
              <w:fldChar w:fldCharType="begin"/>
            </w:r>
            <w:r>
              <w:rPr>
                <w:noProof/>
                <w:webHidden/>
              </w:rPr>
              <w:instrText xml:space="preserve"> PAGEREF _Toc478584677 \h </w:instrText>
            </w:r>
          </w:ins>
          <w:r>
            <w:rPr>
              <w:noProof/>
              <w:webHidden/>
            </w:rPr>
          </w:r>
          <w:r>
            <w:rPr>
              <w:noProof/>
              <w:webHidden/>
            </w:rPr>
            <w:fldChar w:fldCharType="separate"/>
          </w:r>
          <w:ins w:id="45" w:author="Adam Hay" w:date="2017-03-29T21:02:00Z">
            <w:r>
              <w:rPr>
                <w:noProof/>
                <w:webHidden/>
              </w:rPr>
              <w:t>8</w:t>
            </w:r>
            <w:r>
              <w:rPr>
                <w:noProof/>
                <w:webHidden/>
              </w:rPr>
              <w:fldChar w:fldCharType="end"/>
            </w:r>
            <w:r w:rsidRPr="00996324">
              <w:rPr>
                <w:rStyle w:val="Hyperlink"/>
                <w:noProof/>
              </w:rPr>
              <w:fldChar w:fldCharType="end"/>
            </w:r>
          </w:ins>
        </w:p>
        <w:p w14:paraId="499FA1A4" w14:textId="77777777" w:rsidR="0009108E" w:rsidRDefault="0009108E">
          <w:pPr>
            <w:pStyle w:val="TOC3"/>
            <w:tabs>
              <w:tab w:val="left" w:pos="1134"/>
              <w:tab w:val="right" w:leader="dot" w:pos="10195"/>
            </w:tabs>
            <w:rPr>
              <w:ins w:id="46" w:author="Adam Hay" w:date="2017-03-29T21:02:00Z"/>
              <w:rFonts w:eastAsiaTheme="minorEastAsia"/>
              <w:noProof/>
              <w:sz w:val="22"/>
              <w:lang w:val="en-AU" w:eastAsia="en-AU"/>
            </w:rPr>
          </w:pPr>
          <w:ins w:id="47" w:author="Adam Hay" w:date="2017-03-29T21:02:00Z">
            <w:r w:rsidRPr="00996324">
              <w:rPr>
                <w:rStyle w:val="Hyperlink"/>
                <w:noProof/>
              </w:rPr>
              <w:fldChar w:fldCharType="begin"/>
            </w:r>
            <w:r w:rsidRPr="00996324">
              <w:rPr>
                <w:rStyle w:val="Hyperlink"/>
                <w:noProof/>
              </w:rPr>
              <w:instrText xml:space="preserve"> </w:instrText>
            </w:r>
            <w:r>
              <w:rPr>
                <w:noProof/>
              </w:rPr>
              <w:instrText>HYPERLINK \l "_Toc478584678"</w:instrText>
            </w:r>
            <w:r w:rsidRPr="00996324">
              <w:rPr>
                <w:rStyle w:val="Hyperlink"/>
                <w:noProof/>
              </w:rPr>
              <w:instrText xml:space="preserve"> </w:instrText>
            </w:r>
            <w:r w:rsidRPr="00996324">
              <w:rPr>
                <w:rStyle w:val="Hyperlink"/>
                <w:noProof/>
              </w:rPr>
              <w:fldChar w:fldCharType="separate"/>
            </w:r>
            <w:r w:rsidRPr="00996324">
              <w:rPr>
                <w:rStyle w:val="Hyperlink"/>
                <w:noProof/>
              </w:rPr>
              <w:t>4.3.8.</w:t>
            </w:r>
            <w:r>
              <w:rPr>
                <w:rFonts w:eastAsiaTheme="minorEastAsia"/>
                <w:noProof/>
                <w:sz w:val="22"/>
                <w:lang w:val="en-AU" w:eastAsia="en-AU"/>
              </w:rPr>
              <w:tab/>
            </w:r>
            <w:r w:rsidRPr="00996324">
              <w:rPr>
                <w:rStyle w:val="Hyperlink"/>
                <w:noProof/>
              </w:rPr>
              <w:t>RACON</w:t>
            </w:r>
            <w:r>
              <w:rPr>
                <w:noProof/>
                <w:webHidden/>
              </w:rPr>
              <w:tab/>
            </w:r>
            <w:r>
              <w:rPr>
                <w:noProof/>
                <w:webHidden/>
              </w:rPr>
              <w:fldChar w:fldCharType="begin"/>
            </w:r>
            <w:r>
              <w:rPr>
                <w:noProof/>
                <w:webHidden/>
              </w:rPr>
              <w:instrText xml:space="preserve"> PAGEREF _Toc478584678 \h </w:instrText>
            </w:r>
          </w:ins>
          <w:r>
            <w:rPr>
              <w:noProof/>
              <w:webHidden/>
            </w:rPr>
          </w:r>
          <w:r>
            <w:rPr>
              <w:noProof/>
              <w:webHidden/>
            </w:rPr>
            <w:fldChar w:fldCharType="separate"/>
          </w:r>
          <w:ins w:id="48" w:author="Adam Hay" w:date="2017-03-29T21:02:00Z">
            <w:r>
              <w:rPr>
                <w:noProof/>
                <w:webHidden/>
              </w:rPr>
              <w:t>8</w:t>
            </w:r>
            <w:r>
              <w:rPr>
                <w:noProof/>
                <w:webHidden/>
              </w:rPr>
              <w:fldChar w:fldCharType="end"/>
            </w:r>
            <w:r w:rsidRPr="00996324">
              <w:rPr>
                <w:rStyle w:val="Hyperlink"/>
                <w:noProof/>
              </w:rPr>
              <w:fldChar w:fldCharType="end"/>
            </w:r>
          </w:ins>
        </w:p>
        <w:p w14:paraId="0C08F4C3" w14:textId="77777777" w:rsidR="0009108E" w:rsidRDefault="0009108E">
          <w:pPr>
            <w:pStyle w:val="TOC1"/>
            <w:rPr>
              <w:ins w:id="49" w:author="Adam Hay" w:date="2017-03-29T21:02:00Z"/>
              <w:rFonts w:eastAsiaTheme="minorEastAsia"/>
              <w:b w:val="0"/>
              <w:color w:val="auto"/>
              <w:lang w:val="en-AU" w:eastAsia="en-AU"/>
            </w:rPr>
          </w:pPr>
          <w:ins w:id="50" w:author="Adam Hay" w:date="2017-03-29T21:02:00Z">
            <w:r w:rsidRPr="00996324">
              <w:rPr>
                <w:rStyle w:val="Hyperlink"/>
              </w:rPr>
              <w:fldChar w:fldCharType="begin"/>
            </w:r>
            <w:r w:rsidRPr="00996324">
              <w:rPr>
                <w:rStyle w:val="Hyperlink"/>
              </w:rPr>
              <w:instrText xml:space="preserve"> </w:instrText>
            </w:r>
            <w:r>
              <w:instrText>HYPERLINK \l "_Toc478584679"</w:instrText>
            </w:r>
            <w:r w:rsidRPr="00996324">
              <w:rPr>
                <w:rStyle w:val="Hyperlink"/>
              </w:rPr>
              <w:instrText xml:space="preserve"> </w:instrText>
            </w:r>
            <w:r w:rsidRPr="00996324">
              <w:rPr>
                <w:rStyle w:val="Hyperlink"/>
              </w:rPr>
              <w:fldChar w:fldCharType="separate"/>
            </w:r>
            <w:r w:rsidRPr="00996324">
              <w:rPr>
                <w:rStyle w:val="Hyperlink"/>
              </w:rPr>
              <w:t>5.</w:t>
            </w:r>
            <w:r>
              <w:rPr>
                <w:rFonts w:eastAsiaTheme="minorEastAsia"/>
                <w:b w:val="0"/>
                <w:color w:val="auto"/>
                <w:lang w:val="en-AU" w:eastAsia="en-AU"/>
              </w:rPr>
              <w:tab/>
            </w:r>
            <w:r w:rsidRPr="00996324">
              <w:rPr>
                <w:rStyle w:val="Hyperlink"/>
              </w:rPr>
              <w:t>Responsibilities for Commissioning</w:t>
            </w:r>
            <w:r>
              <w:rPr>
                <w:webHidden/>
              </w:rPr>
              <w:tab/>
            </w:r>
            <w:r>
              <w:rPr>
                <w:webHidden/>
              </w:rPr>
              <w:fldChar w:fldCharType="begin"/>
            </w:r>
            <w:r>
              <w:rPr>
                <w:webHidden/>
              </w:rPr>
              <w:instrText xml:space="preserve"> PAGEREF _Toc478584679 \h </w:instrText>
            </w:r>
          </w:ins>
          <w:r>
            <w:rPr>
              <w:webHidden/>
            </w:rPr>
          </w:r>
          <w:r>
            <w:rPr>
              <w:webHidden/>
            </w:rPr>
            <w:fldChar w:fldCharType="separate"/>
          </w:r>
          <w:ins w:id="51" w:author="Adam Hay" w:date="2017-03-29T21:02:00Z">
            <w:r>
              <w:rPr>
                <w:webHidden/>
              </w:rPr>
              <w:t>8</w:t>
            </w:r>
            <w:r>
              <w:rPr>
                <w:webHidden/>
              </w:rPr>
              <w:fldChar w:fldCharType="end"/>
            </w:r>
            <w:r w:rsidRPr="00996324">
              <w:rPr>
                <w:rStyle w:val="Hyperlink"/>
              </w:rPr>
              <w:fldChar w:fldCharType="end"/>
            </w:r>
          </w:ins>
        </w:p>
        <w:p w14:paraId="4EA28AB2" w14:textId="77777777" w:rsidR="0009108E" w:rsidRDefault="0009108E">
          <w:pPr>
            <w:pStyle w:val="TOC1"/>
            <w:rPr>
              <w:ins w:id="52" w:author="Adam Hay" w:date="2017-03-29T21:02:00Z"/>
              <w:rFonts w:eastAsiaTheme="minorEastAsia"/>
              <w:b w:val="0"/>
              <w:color w:val="auto"/>
              <w:lang w:val="en-AU" w:eastAsia="en-AU"/>
            </w:rPr>
          </w:pPr>
          <w:ins w:id="53" w:author="Adam Hay" w:date="2017-03-29T21:02:00Z">
            <w:r w:rsidRPr="00996324">
              <w:rPr>
                <w:rStyle w:val="Hyperlink"/>
              </w:rPr>
              <w:fldChar w:fldCharType="begin"/>
            </w:r>
            <w:r w:rsidRPr="00996324">
              <w:rPr>
                <w:rStyle w:val="Hyperlink"/>
              </w:rPr>
              <w:instrText xml:space="preserve"> </w:instrText>
            </w:r>
            <w:r>
              <w:instrText>HYPERLINK \l "_Toc478584680"</w:instrText>
            </w:r>
            <w:r w:rsidRPr="00996324">
              <w:rPr>
                <w:rStyle w:val="Hyperlink"/>
              </w:rPr>
              <w:instrText xml:space="preserve"> </w:instrText>
            </w:r>
            <w:r w:rsidRPr="00996324">
              <w:rPr>
                <w:rStyle w:val="Hyperlink"/>
              </w:rPr>
              <w:fldChar w:fldCharType="separate"/>
            </w:r>
            <w:r w:rsidRPr="00996324">
              <w:rPr>
                <w:rStyle w:val="Hyperlink"/>
              </w:rPr>
              <w:t>6.</w:t>
            </w:r>
            <w:r>
              <w:rPr>
                <w:rFonts w:eastAsiaTheme="minorEastAsia"/>
                <w:b w:val="0"/>
                <w:color w:val="auto"/>
                <w:lang w:val="en-AU" w:eastAsia="en-AU"/>
              </w:rPr>
              <w:tab/>
            </w:r>
            <w:r w:rsidRPr="00996324">
              <w:rPr>
                <w:rStyle w:val="Hyperlink"/>
              </w:rPr>
              <w:t>MEASUREMENTS AND RECORDS OF PARAMETERS</w:t>
            </w:r>
            <w:r>
              <w:rPr>
                <w:webHidden/>
              </w:rPr>
              <w:tab/>
            </w:r>
            <w:r>
              <w:rPr>
                <w:webHidden/>
              </w:rPr>
              <w:fldChar w:fldCharType="begin"/>
            </w:r>
            <w:r>
              <w:rPr>
                <w:webHidden/>
              </w:rPr>
              <w:instrText xml:space="preserve"> PAGEREF _Toc478584680 \h </w:instrText>
            </w:r>
          </w:ins>
          <w:r>
            <w:rPr>
              <w:webHidden/>
            </w:rPr>
          </w:r>
          <w:r>
            <w:rPr>
              <w:webHidden/>
            </w:rPr>
            <w:fldChar w:fldCharType="separate"/>
          </w:r>
          <w:ins w:id="54" w:author="Adam Hay" w:date="2017-03-29T21:02:00Z">
            <w:r>
              <w:rPr>
                <w:webHidden/>
              </w:rPr>
              <w:t>9</w:t>
            </w:r>
            <w:r>
              <w:rPr>
                <w:webHidden/>
              </w:rPr>
              <w:fldChar w:fldCharType="end"/>
            </w:r>
            <w:r w:rsidRPr="00996324">
              <w:rPr>
                <w:rStyle w:val="Hyperlink"/>
              </w:rPr>
              <w:fldChar w:fldCharType="end"/>
            </w:r>
          </w:ins>
        </w:p>
        <w:p w14:paraId="4CAFAECC" w14:textId="77777777" w:rsidR="0009108E" w:rsidRDefault="0009108E">
          <w:pPr>
            <w:pStyle w:val="TOC1"/>
            <w:rPr>
              <w:ins w:id="55" w:author="Adam Hay" w:date="2017-03-29T21:02:00Z"/>
              <w:rFonts w:eastAsiaTheme="minorEastAsia"/>
              <w:b w:val="0"/>
              <w:color w:val="auto"/>
              <w:lang w:val="en-AU" w:eastAsia="en-AU"/>
            </w:rPr>
          </w:pPr>
          <w:ins w:id="56" w:author="Adam Hay" w:date="2017-03-29T21:02:00Z">
            <w:r w:rsidRPr="00996324">
              <w:rPr>
                <w:rStyle w:val="Hyperlink"/>
              </w:rPr>
              <w:fldChar w:fldCharType="begin"/>
            </w:r>
            <w:r w:rsidRPr="00996324">
              <w:rPr>
                <w:rStyle w:val="Hyperlink"/>
              </w:rPr>
              <w:instrText xml:space="preserve"> </w:instrText>
            </w:r>
            <w:r>
              <w:instrText>HYPERLINK \l "_Toc478584681"</w:instrText>
            </w:r>
            <w:r w:rsidRPr="00996324">
              <w:rPr>
                <w:rStyle w:val="Hyperlink"/>
              </w:rPr>
              <w:instrText xml:space="preserve"> </w:instrText>
            </w:r>
            <w:r w:rsidRPr="00996324">
              <w:rPr>
                <w:rStyle w:val="Hyperlink"/>
              </w:rPr>
              <w:fldChar w:fldCharType="separate"/>
            </w:r>
            <w:r w:rsidRPr="00996324">
              <w:rPr>
                <w:rStyle w:val="Hyperlink"/>
              </w:rPr>
              <w:t>7.</w:t>
            </w:r>
            <w:r>
              <w:rPr>
                <w:rFonts w:eastAsiaTheme="minorEastAsia"/>
                <w:b w:val="0"/>
                <w:color w:val="auto"/>
                <w:lang w:val="en-AU" w:eastAsia="en-AU"/>
              </w:rPr>
              <w:tab/>
            </w:r>
            <w:r w:rsidRPr="00996324">
              <w:rPr>
                <w:rStyle w:val="Hyperlink"/>
              </w:rPr>
              <w:t>FUNCTIONALITY</w:t>
            </w:r>
            <w:r>
              <w:rPr>
                <w:webHidden/>
              </w:rPr>
              <w:tab/>
            </w:r>
            <w:r>
              <w:rPr>
                <w:webHidden/>
              </w:rPr>
              <w:fldChar w:fldCharType="begin"/>
            </w:r>
            <w:r>
              <w:rPr>
                <w:webHidden/>
              </w:rPr>
              <w:instrText xml:space="preserve"> PAGEREF _Toc478584681 \h </w:instrText>
            </w:r>
          </w:ins>
          <w:r>
            <w:rPr>
              <w:webHidden/>
            </w:rPr>
          </w:r>
          <w:r>
            <w:rPr>
              <w:webHidden/>
            </w:rPr>
            <w:fldChar w:fldCharType="separate"/>
          </w:r>
          <w:ins w:id="57" w:author="Adam Hay" w:date="2017-03-29T21:02:00Z">
            <w:r>
              <w:rPr>
                <w:webHidden/>
              </w:rPr>
              <w:t>9</w:t>
            </w:r>
            <w:r>
              <w:rPr>
                <w:webHidden/>
              </w:rPr>
              <w:fldChar w:fldCharType="end"/>
            </w:r>
            <w:r w:rsidRPr="00996324">
              <w:rPr>
                <w:rStyle w:val="Hyperlink"/>
              </w:rPr>
              <w:fldChar w:fldCharType="end"/>
            </w:r>
          </w:ins>
        </w:p>
        <w:p w14:paraId="0AD1A3AD" w14:textId="77777777" w:rsidR="0009108E" w:rsidRDefault="0009108E">
          <w:pPr>
            <w:pStyle w:val="TOC1"/>
            <w:rPr>
              <w:ins w:id="58" w:author="Adam Hay" w:date="2017-03-29T21:02:00Z"/>
              <w:rFonts w:eastAsiaTheme="minorEastAsia"/>
              <w:b w:val="0"/>
              <w:color w:val="auto"/>
              <w:lang w:val="en-AU" w:eastAsia="en-AU"/>
            </w:rPr>
          </w:pPr>
          <w:ins w:id="59" w:author="Adam Hay" w:date="2017-03-29T21:02:00Z">
            <w:r w:rsidRPr="00996324">
              <w:rPr>
                <w:rStyle w:val="Hyperlink"/>
              </w:rPr>
              <w:fldChar w:fldCharType="begin"/>
            </w:r>
            <w:r w:rsidRPr="00996324">
              <w:rPr>
                <w:rStyle w:val="Hyperlink"/>
              </w:rPr>
              <w:instrText xml:space="preserve"> </w:instrText>
            </w:r>
            <w:r>
              <w:instrText>HYPERLINK \l "_Toc478584682"</w:instrText>
            </w:r>
            <w:r w:rsidRPr="00996324">
              <w:rPr>
                <w:rStyle w:val="Hyperlink"/>
              </w:rPr>
              <w:instrText xml:space="preserve"> </w:instrText>
            </w:r>
            <w:r w:rsidRPr="00996324">
              <w:rPr>
                <w:rStyle w:val="Hyperlink"/>
              </w:rPr>
              <w:fldChar w:fldCharType="separate"/>
            </w:r>
            <w:r w:rsidRPr="00996324">
              <w:rPr>
                <w:rStyle w:val="Hyperlink"/>
              </w:rPr>
              <w:t>8.</w:t>
            </w:r>
            <w:r>
              <w:rPr>
                <w:rFonts w:eastAsiaTheme="minorEastAsia"/>
                <w:b w:val="0"/>
                <w:color w:val="auto"/>
                <w:lang w:val="en-AU" w:eastAsia="en-AU"/>
              </w:rPr>
              <w:tab/>
            </w:r>
            <w:r w:rsidRPr="00996324">
              <w:rPr>
                <w:rStyle w:val="Hyperlink"/>
              </w:rPr>
              <w:t>VALIDATION</w:t>
            </w:r>
            <w:r>
              <w:rPr>
                <w:webHidden/>
              </w:rPr>
              <w:tab/>
            </w:r>
            <w:r>
              <w:rPr>
                <w:webHidden/>
              </w:rPr>
              <w:fldChar w:fldCharType="begin"/>
            </w:r>
            <w:r>
              <w:rPr>
                <w:webHidden/>
              </w:rPr>
              <w:instrText xml:space="preserve"> PAGEREF _Toc478584682 \h </w:instrText>
            </w:r>
          </w:ins>
          <w:r>
            <w:rPr>
              <w:webHidden/>
            </w:rPr>
          </w:r>
          <w:r>
            <w:rPr>
              <w:webHidden/>
            </w:rPr>
            <w:fldChar w:fldCharType="separate"/>
          </w:r>
          <w:ins w:id="60" w:author="Adam Hay" w:date="2017-03-29T21:02:00Z">
            <w:r>
              <w:rPr>
                <w:webHidden/>
              </w:rPr>
              <w:t>10</w:t>
            </w:r>
            <w:r>
              <w:rPr>
                <w:webHidden/>
              </w:rPr>
              <w:fldChar w:fldCharType="end"/>
            </w:r>
            <w:r w:rsidRPr="00996324">
              <w:rPr>
                <w:rStyle w:val="Hyperlink"/>
              </w:rPr>
              <w:fldChar w:fldCharType="end"/>
            </w:r>
          </w:ins>
        </w:p>
        <w:p w14:paraId="2780D5FA" w14:textId="77777777" w:rsidR="0009108E" w:rsidRDefault="0009108E">
          <w:pPr>
            <w:pStyle w:val="TOC1"/>
            <w:rPr>
              <w:ins w:id="61" w:author="Adam Hay" w:date="2017-03-29T21:02:00Z"/>
              <w:rFonts w:eastAsiaTheme="minorEastAsia"/>
              <w:b w:val="0"/>
              <w:color w:val="auto"/>
              <w:lang w:val="en-AU" w:eastAsia="en-AU"/>
            </w:rPr>
          </w:pPr>
          <w:ins w:id="62" w:author="Adam Hay" w:date="2017-03-29T21:02:00Z">
            <w:r w:rsidRPr="00996324">
              <w:rPr>
                <w:rStyle w:val="Hyperlink"/>
              </w:rPr>
              <w:fldChar w:fldCharType="begin"/>
            </w:r>
            <w:r w:rsidRPr="00996324">
              <w:rPr>
                <w:rStyle w:val="Hyperlink"/>
              </w:rPr>
              <w:instrText xml:space="preserve"> </w:instrText>
            </w:r>
            <w:r>
              <w:instrText>HYPERLINK \l "_Toc478584683"</w:instrText>
            </w:r>
            <w:r w:rsidRPr="00996324">
              <w:rPr>
                <w:rStyle w:val="Hyperlink"/>
              </w:rPr>
              <w:instrText xml:space="preserve"> </w:instrText>
            </w:r>
            <w:r w:rsidRPr="00996324">
              <w:rPr>
                <w:rStyle w:val="Hyperlink"/>
              </w:rPr>
              <w:fldChar w:fldCharType="separate"/>
            </w:r>
            <w:r w:rsidRPr="00996324">
              <w:rPr>
                <w:rStyle w:val="Hyperlink"/>
              </w:rPr>
              <w:t>9.</w:t>
            </w:r>
            <w:r>
              <w:rPr>
                <w:rFonts w:eastAsiaTheme="minorEastAsia"/>
                <w:b w:val="0"/>
                <w:color w:val="auto"/>
                <w:lang w:val="en-AU" w:eastAsia="en-AU"/>
              </w:rPr>
              <w:tab/>
            </w:r>
            <w:r w:rsidRPr="00996324">
              <w:rPr>
                <w:rStyle w:val="Hyperlink"/>
              </w:rPr>
              <w:t>MONITORING</w:t>
            </w:r>
            <w:r>
              <w:rPr>
                <w:webHidden/>
              </w:rPr>
              <w:tab/>
            </w:r>
            <w:r>
              <w:rPr>
                <w:webHidden/>
              </w:rPr>
              <w:fldChar w:fldCharType="begin"/>
            </w:r>
            <w:r>
              <w:rPr>
                <w:webHidden/>
              </w:rPr>
              <w:instrText xml:space="preserve"> PAGEREF _Toc478584683 \h </w:instrText>
            </w:r>
          </w:ins>
          <w:r>
            <w:rPr>
              <w:webHidden/>
            </w:rPr>
          </w:r>
          <w:r>
            <w:rPr>
              <w:webHidden/>
            </w:rPr>
            <w:fldChar w:fldCharType="separate"/>
          </w:r>
          <w:ins w:id="63" w:author="Adam Hay" w:date="2017-03-29T21:02:00Z">
            <w:r>
              <w:rPr>
                <w:webHidden/>
              </w:rPr>
              <w:t>10</w:t>
            </w:r>
            <w:r>
              <w:rPr>
                <w:webHidden/>
              </w:rPr>
              <w:fldChar w:fldCharType="end"/>
            </w:r>
            <w:r w:rsidRPr="00996324">
              <w:rPr>
                <w:rStyle w:val="Hyperlink"/>
              </w:rPr>
              <w:fldChar w:fldCharType="end"/>
            </w:r>
          </w:ins>
        </w:p>
        <w:p w14:paraId="149D9F28" w14:textId="77777777" w:rsidR="0009108E" w:rsidRDefault="0009108E">
          <w:pPr>
            <w:pStyle w:val="TOC1"/>
            <w:rPr>
              <w:ins w:id="64" w:author="Adam Hay" w:date="2017-03-29T21:02:00Z"/>
              <w:rFonts w:eastAsiaTheme="minorEastAsia"/>
              <w:b w:val="0"/>
              <w:color w:val="auto"/>
              <w:lang w:val="en-AU" w:eastAsia="en-AU"/>
            </w:rPr>
          </w:pPr>
          <w:ins w:id="65" w:author="Adam Hay" w:date="2017-03-29T21:02:00Z">
            <w:r w:rsidRPr="00996324">
              <w:rPr>
                <w:rStyle w:val="Hyperlink"/>
              </w:rPr>
              <w:fldChar w:fldCharType="begin"/>
            </w:r>
            <w:r w:rsidRPr="00996324">
              <w:rPr>
                <w:rStyle w:val="Hyperlink"/>
              </w:rPr>
              <w:instrText xml:space="preserve"> </w:instrText>
            </w:r>
            <w:r>
              <w:instrText>HYPERLINK \l "_Toc478584701"</w:instrText>
            </w:r>
            <w:r w:rsidRPr="00996324">
              <w:rPr>
                <w:rStyle w:val="Hyperlink"/>
              </w:rPr>
              <w:instrText xml:space="preserve"> </w:instrText>
            </w:r>
            <w:r w:rsidRPr="00996324">
              <w:rPr>
                <w:rStyle w:val="Hyperlink"/>
              </w:rPr>
              <w:fldChar w:fldCharType="separate"/>
            </w:r>
            <w:r w:rsidRPr="00996324">
              <w:rPr>
                <w:rStyle w:val="Hyperlink"/>
              </w:rPr>
              <w:t>10.</w:t>
            </w:r>
            <w:r>
              <w:rPr>
                <w:rFonts w:eastAsiaTheme="minorEastAsia"/>
                <w:b w:val="0"/>
                <w:color w:val="auto"/>
                <w:lang w:val="en-AU" w:eastAsia="en-AU"/>
              </w:rPr>
              <w:tab/>
            </w:r>
            <w:r w:rsidRPr="00996324">
              <w:rPr>
                <w:rStyle w:val="Hyperlink"/>
              </w:rPr>
              <w:t>REFERENCES</w:t>
            </w:r>
            <w:r>
              <w:rPr>
                <w:webHidden/>
              </w:rPr>
              <w:tab/>
            </w:r>
            <w:r>
              <w:rPr>
                <w:webHidden/>
              </w:rPr>
              <w:fldChar w:fldCharType="begin"/>
            </w:r>
            <w:r>
              <w:rPr>
                <w:webHidden/>
              </w:rPr>
              <w:instrText xml:space="preserve"> PAGEREF _Toc478584701 \h </w:instrText>
            </w:r>
          </w:ins>
          <w:r>
            <w:rPr>
              <w:webHidden/>
            </w:rPr>
          </w:r>
          <w:r>
            <w:rPr>
              <w:webHidden/>
            </w:rPr>
            <w:fldChar w:fldCharType="separate"/>
          </w:r>
          <w:ins w:id="66" w:author="Adam Hay" w:date="2017-03-29T21:02:00Z">
            <w:r>
              <w:rPr>
                <w:webHidden/>
              </w:rPr>
              <w:t>10</w:t>
            </w:r>
            <w:r>
              <w:rPr>
                <w:webHidden/>
              </w:rPr>
              <w:fldChar w:fldCharType="end"/>
            </w:r>
            <w:r w:rsidRPr="00996324">
              <w:rPr>
                <w:rStyle w:val="Hyperlink"/>
              </w:rPr>
              <w:fldChar w:fldCharType="end"/>
            </w:r>
          </w:ins>
        </w:p>
        <w:p w14:paraId="46D5E09E" w14:textId="62AFCA43" w:rsidR="0060184B" w:rsidRDefault="0060184B">
          <w:r>
            <w:rPr>
              <w:b/>
              <w:bCs/>
              <w:noProof/>
            </w:rPr>
            <w:fldChar w:fldCharType="end"/>
          </w:r>
        </w:p>
      </w:sdtContent>
    </w:sdt>
    <w:p w14:paraId="2D86F3AC" w14:textId="2D3EB241" w:rsidR="00161325" w:rsidRPr="00C91630" w:rsidRDefault="00161325" w:rsidP="00BA5754">
      <w:pPr>
        <w:rPr>
          <w:noProof/>
        </w:rPr>
      </w:pPr>
    </w:p>
    <w:p w14:paraId="2D3EC768" w14:textId="77777777" w:rsidR="00994D97" w:rsidRDefault="00994D97" w:rsidP="00C9558A">
      <w:pPr>
        <w:pStyle w:val="ListofFigures"/>
      </w:pPr>
      <w:r w:rsidRPr="00441393">
        <w:t>List of Figures</w:t>
      </w:r>
    </w:p>
    <w:p w14:paraId="1ED5F8FE" w14:textId="77777777" w:rsidR="00F91E2E" w:rsidRDefault="00923B4D">
      <w:pPr>
        <w:pStyle w:val="TableofFigures"/>
        <w:rPr>
          <w:ins w:id="67" w:author="Adam Hay" w:date="2017-03-29T00:08:00Z"/>
          <w:rFonts w:eastAsiaTheme="minorEastAsia"/>
          <w:i w:val="0"/>
          <w:noProof/>
          <w:lang w:val="en-AU" w:eastAsia="en-AU"/>
        </w:rPr>
      </w:pPr>
      <w:r>
        <w:fldChar w:fldCharType="begin"/>
      </w:r>
      <w:r>
        <w:instrText xml:space="preserve"> TOC \t "Figure caption" \c </w:instrText>
      </w:r>
      <w:r>
        <w:fldChar w:fldCharType="separate"/>
      </w:r>
      <w:ins w:id="68" w:author="Adam Hay" w:date="2017-03-29T00:08:00Z">
        <w:r w:rsidR="00F91E2E">
          <w:rPr>
            <w:noProof/>
          </w:rPr>
          <w:t>Figure 1</w:t>
        </w:r>
        <w:r w:rsidR="00F91E2E">
          <w:rPr>
            <w:rFonts w:eastAsiaTheme="minorEastAsia"/>
            <w:i w:val="0"/>
            <w:noProof/>
            <w:lang w:val="en-AU" w:eastAsia="en-AU"/>
          </w:rPr>
          <w:tab/>
        </w:r>
        <w:r w:rsidR="00F91E2E">
          <w:rPr>
            <w:noProof/>
          </w:rPr>
          <w:t>Light distribution curve showing tolerances</w:t>
        </w:r>
        <w:r w:rsidR="00F91E2E">
          <w:rPr>
            <w:noProof/>
          </w:rPr>
          <w:tab/>
        </w:r>
        <w:r w:rsidR="00F91E2E">
          <w:rPr>
            <w:noProof/>
          </w:rPr>
          <w:fldChar w:fldCharType="begin"/>
        </w:r>
        <w:r w:rsidR="00F91E2E">
          <w:rPr>
            <w:noProof/>
          </w:rPr>
          <w:instrText xml:space="preserve"> PAGEREF _Toc478509435 \h </w:instrText>
        </w:r>
      </w:ins>
      <w:r w:rsidR="00F91E2E">
        <w:rPr>
          <w:noProof/>
        </w:rPr>
      </w:r>
      <w:r w:rsidR="00F91E2E">
        <w:rPr>
          <w:noProof/>
        </w:rPr>
        <w:fldChar w:fldCharType="separate"/>
      </w:r>
      <w:ins w:id="69" w:author="Adam Hay" w:date="2017-03-29T00:08:00Z">
        <w:r w:rsidR="00F91E2E">
          <w:rPr>
            <w:noProof/>
          </w:rPr>
          <w:t>5</w:t>
        </w:r>
        <w:r w:rsidR="00F91E2E">
          <w:rPr>
            <w:noProof/>
          </w:rPr>
          <w:fldChar w:fldCharType="end"/>
        </w:r>
      </w:ins>
    </w:p>
    <w:p w14:paraId="6D8C21D7" w14:textId="77777777" w:rsidR="005E4659" w:rsidRDefault="00923B4D" w:rsidP="00BA5754">
      <w:r>
        <w:fldChar w:fldCharType="end"/>
      </w:r>
    </w:p>
    <w:p w14:paraId="4456FF68" w14:textId="49E9368A" w:rsidR="00B07717" w:rsidRPr="004274D1" w:rsidRDefault="00B07717" w:rsidP="007D1805">
      <w:pPr>
        <w:pStyle w:val="TableofFigures"/>
        <w:rPr>
          <w:i w:val="0"/>
        </w:rPr>
      </w:pPr>
    </w:p>
    <w:p w14:paraId="58910FFF" w14:textId="77777777" w:rsidR="00790277" w:rsidRPr="00B61242" w:rsidRDefault="00790277" w:rsidP="003274DB">
      <w:pPr>
        <w:sectPr w:rsidR="00790277" w:rsidRPr="00B61242"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501F93F6" w14:textId="77777777" w:rsidR="004944C8" w:rsidRDefault="00ED4450" w:rsidP="00DE2814">
      <w:pPr>
        <w:pStyle w:val="Heading1"/>
      </w:pPr>
      <w:bookmarkStart w:id="70" w:name="_Toc478509411"/>
      <w:bookmarkStart w:id="71" w:name="_Toc478584662"/>
      <w:commentRangeStart w:id="72"/>
      <w:r>
        <w:lastRenderedPageBreak/>
        <w:t>INTRODUCTION</w:t>
      </w:r>
      <w:commentRangeEnd w:id="72"/>
      <w:r w:rsidR="00795637">
        <w:rPr>
          <w:rStyle w:val="CommentReference"/>
          <w:rFonts w:asciiTheme="minorHAnsi" w:eastAsiaTheme="minorHAnsi" w:hAnsiTheme="minorHAnsi" w:cstheme="minorBidi"/>
          <w:b w:val="0"/>
          <w:bCs w:val="0"/>
          <w:caps w:val="0"/>
          <w:color w:val="auto"/>
        </w:rPr>
        <w:commentReference w:id="72"/>
      </w:r>
      <w:bookmarkEnd w:id="70"/>
      <w:bookmarkEnd w:id="71"/>
    </w:p>
    <w:p w14:paraId="667C148A" w14:textId="77777777" w:rsidR="004944C8" w:rsidRDefault="004944C8" w:rsidP="004944C8">
      <w:pPr>
        <w:pStyle w:val="Heading1separatationline"/>
      </w:pPr>
    </w:p>
    <w:p w14:paraId="20E2351E" w14:textId="3F885BCF" w:rsidR="007572FC" w:rsidRPr="007572FC" w:rsidRDefault="007572FC" w:rsidP="007572FC">
      <w:pPr>
        <w:rPr>
          <w:ins w:id="73" w:author="Peter Dobson" w:date="2016-10-11T11:38:00Z"/>
          <w:sz w:val="22"/>
        </w:rPr>
      </w:pPr>
      <w:ins w:id="74" w:author="Peter Dobson" w:date="2016-10-11T11:38:00Z">
        <w:r w:rsidRPr="007572FC">
          <w:rPr>
            <w:sz w:val="22"/>
          </w:rPr>
          <w:t xml:space="preserve">In very general terms, the process to manufacture and/or supply a product/system is based upon the following sequence of activities, with commissioning generally taking place in a number of forms across the final </w:t>
        </w:r>
      </w:ins>
      <w:r w:rsidR="00E3341B">
        <w:rPr>
          <w:sz w:val="22"/>
        </w:rPr>
        <w:t>three</w:t>
      </w:r>
      <w:ins w:id="75" w:author="Peter Dobson" w:date="2016-10-11T11:38:00Z">
        <w:r w:rsidRPr="007572FC">
          <w:rPr>
            <w:sz w:val="22"/>
          </w:rPr>
          <w:t xml:space="preserve"> activities:</w:t>
        </w:r>
      </w:ins>
    </w:p>
    <w:p w14:paraId="211C776C" w14:textId="77777777" w:rsidR="007572FC" w:rsidRDefault="007572FC" w:rsidP="007572FC">
      <w:pPr>
        <w:rPr>
          <w:ins w:id="76" w:author="Peter Dobson" w:date="2016-10-11T11:38:00Z"/>
          <w:lang w:val="en-AU"/>
        </w:rPr>
      </w:pPr>
    </w:p>
    <w:p w14:paraId="5C1E3490" w14:textId="77777777" w:rsidR="007572FC" w:rsidRPr="007572FC" w:rsidRDefault="007572FC">
      <w:pPr>
        <w:pStyle w:val="Bullet1text"/>
        <w:numPr>
          <w:ilvl w:val="0"/>
          <w:numId w:val="57"/>
        </w:numPr>
        <w:rPr>
          <w:ins w:id="77" w:author="Peter Dobson" w:date="2016-10-11T11:38:00Z"/>
        </w:rPr>
        <w:pPrChange w:id="78" w:author="Adam Hay" w:date="2017-03-29T20:47:00Z">
          <w:pPr>
            <w:pStyle w:val="Bullet1text"/>
          </w:pPr>
        </w:pPrChange>
      </w:pPr>
      <w:ins w:id="79" w:author="Peter Dobson" w:date="2016-10-11T11:38:00Z">
        <w:r w:rsidRPr="007572FC">
          <w:t>Requirements and specification development;</w:t>
        </w:r>
      </w:ins>
    </w:p>
    <w:p w14:paraId="0DD35959" w14:textId="77777777" w:rsidR="007572FC" w:rsidRPr="007572FC" w:rsidRDefault="007572FC">
      <w:pPr>
        <w:pStyle w:val="Bullet1text"/>
        <w:numPr>
          <w:ilvl w:val="0"/>
          <w:numId w:val="57"/>
        </w:numPr>
        <w:rPr>
          <w:ins w:id="80" w:author="Peter Dobson" w:date="2016-10-11T11:38:00Z"/>
        </w:rPr>
        <w:pPrChange w:id="81" w:author="Adam Hay" w:date="2017-03-29T20:47:00Z">
          <w:pPr>
            <w:pStyle w:val="Bullet1text"/>
          </w:pPr>
        </w:pPrChange>
      </w:pPr>
      <w:ins w:id="82" w:author="Peter Dobson" w:date="2016-10-11T11:38:00Z">
        <w:r w:rsidRPr="007572FC">
          <w:t>Design (preliminary and detailed);</w:t>
        </w:r>
      </w:ins>
    </w:p>
    <w:p w14:paraId="0017676E" w14:textId="77777777" w:rsidR="007572FC" w:rsidRPr="007572FC" w:rsidRDefault="007572FC">
      <w:pPr>
        <w:pStyle w:val="Bullet1text"/>
        <w:numPr>
          <w:ilvl w:val="0"/>
          <w:numId w:val="57"/>
        </w:numPr>
        <w:rPr>
          <w:ins w:id="83" w:author="Peter Dobson" w:date="2016-10-11T11:38:00Z"/>
        </w:rPr>
        <w:pPrChange w:id="84" w:author="Adam Hay" w:date="2017-03-29T20:47:00Z">
          <w:pPr>
            <w:pStyle w:val="Bullet1text"/>
          </w:pPr>
        </w:pPrChange>
      </w:pPr>
      <w:ins w:id="85" w:author="Peter Dobson" w:date="2016-10-11T11:38:00Z">
        <w:r w:rsidRPr="007572FC">
          <w:t>Manufacture/assembly;</w:t>
        </w:r>
      </w:ins>
    </w:p>
    <w:p w14:paraId="1CE78E00" w14:textId="05B6CFBA" w:rsidR="007572FC" w:rsidRPr="007572FC" w:rsidRDefault="007572FC">
      <w:pPr>
        <w:pStyle w:val="Bullet1text"/>
        <w:numPr>
          <w:ilvl w:val="0"/>
          <w:numId w:val="57"/>
        </w:numPr>
        <w:rPr>
          <w:ins w:id="86" w:author="Peter Dobson" w:date="2016-10-11T11:38:00Z"/>
        </w:rPr>
        <w:pPrChange w:id="87" w:author="Adam Hay" w:date="2017-03-29T20:47:00Z">
          <w:pPr>
            <w:pStyle w:val="Bullet1text"/>
          </w:pPr>
        </w:pPrChange>
      </w:pPr>
      <w:ins w:id="88" w:author="Peter Dobson" w:date="2016-10-11T11:38:00Z">
        <w:r w:rsidRPr="007572FC">
          <w:t>Testing</w:t>
        </w:r>
      </w:ins>
      <w:ins w:id="89" w:author="Colin Day" w:date="2017-03-29T10:58:00Z">
        <w:r w:rsidR="008D198C">
          <w:t xml:space="preserve"> (Factory Acceptance Tests or FAT)</w:t>
        </w:r>
      </w:ins>
      <w:ins w:id="90" w:author="Peter Dobson" w:date="2016-10-11T11:38:00Z">
        <w:r w:rsidRPr="007572FC">
          <w:t>;</w:t>
        </w:r>
      </w:ins>
    </w:p>
    <w:p w14:paraId="7A3F61D3" w14:textId="77777777" w:rsidR="007572FC" w:rsidRPr="007572FC" w:rsidRDefault="007572FC">
      <w:pPr>
        <w:pStyle w:val="Bullet1text"/>
        <w:numPr>
          <w:ilvl w:val="0"/>
          <w:numId w:val="57"/>
        </w:numPr>
        <w:rPr>
          <w:ins w:id="91" w:author="Peter Dobson" w:date="2016-10-11T11:38:00Z"/>
        </w:rPr>
        <w:pPrChange w:id="92" w:author="Adam Hay" w:date="2017-03-29T20:47:00Z">
          <w:pPr>
            <w:pStyle w:val="Bullet1text"/>
          </w:pPr>
        </w:pPrChange>
      </w:pPr>
      <w:ins w:id="93" w:author="Peter Dobson" w:date="2016-10-11T11:38:00Z">
        <w:r w:rsidRPr="007572FC">
          <w:t>Delivery;</w:t>
        </w:r>
      </w:ins>
    </w:p>
    <w:p w14:paraId="6C98E299" w14:textId="7C2F5464" w:rsidR="007572FC" w:rsidRDefault="007572FC">
      <w:pPr>
        <w:pStyle w:val="Bullet1text"/>
        <w:numPr>
          <w:ilvl w:val="0"/>
          <w:numId w:val="57"/>
        </w:numPr>
        <w:rPr>
          <w:lang w:val="en-AU"/>
        </w:rPr>
        <w:pPrChange w:id="94" w:author="Adam Hay" w:date="2017-03-29T20:47:00Z">
          <w:pPr>
            <w:pStyle w:val="Bullet1text"/>
          </w:pPr>
        </w:pPrChange>
      </w:pPr>
      <w:ins w:id="95" w:author="Peter Dobson" w:date="2016-10-11T11:38:00Z">
        <w:r w:rsidRPr="007572FC">
          <w:t>Integration/installation</w:t>
        </w:r>
      </w:ins>
      <w:ins w:id="96" w:author="Colin Day" w:date="2017-03-29T10:55:00Z">
        <w:r w:rsidR="002D001D">
          <w:t>/deployment</w:t>
        </w:r>
      </w:ins>
      <w:ins w:id="97" w:author="Peter Dobson" w:date="2016-10-11T11:38:00Z">
        <w:r>
          <w:rPr>
            <w:lang w:val="en-AU"/>
          </w:rPr>
          <w:t>.</w:t>
        </w:r>
      </w:ins>
    </w:p>
    <w:p w14:paraId="62B2C8AF" w14:textId="75835269" w:rsidR="007A4953" w:rsidRDefault="007572FC" w:rsidP="007F26A6">
      <w:pPr>
        <w:pStyle w:val="BodyText"/>
        <w:rPr>
          <w:ins w:id="98" w:author="Colin Day" w:date="2017-03-29T08:10:00Z"/>
        </w:rPr>
      </w:pPr>
      <w:r>
        <w:t xml:space="preserve">It is fundamental in providing effective Aids to Navigation (AtoN) that their performance and reliability meet the operational needs.  To ensure this is achieved, it is important that components, equipment and systems are checked before implementation, fitment and use.  The impact of </w:t>
      </w:r>
      <w:del w:id="99" w:author="Peter Dobson" w:date="2016-10-11T12:04:00Z">
        <w:r w:rsidDel="00971431">
          <w:delText xml:space="preserve">not </w:delText>
        </w:r>
      </w:del>
      <w:ins w:id="100" w:author="Peter Dobson" w:date="2016-10-11T12:04:00Z">
        <w:r w:rsidR="00971431">
          <w:t>in</w:t>
        </w:r>
      </w:ins>
      <w:r>
        <w:t>effective</w:t>
      </w:r>
      <w:del w:id="101" w:author="Simon Millyard" w:date="2017-03-28T08:46:00Z">
        <w:r w:rsidDel="00DA27F0">
          <w:delText>ly</w:delText>
        </w:r>
      </w:del>
      <w:r>
        <w:t xml:space="preserve"> </w:t>
      </w:r>
      <w:ins w:id="102" w:author="Peter Dobson" w:date="2016-10-11T12:04:00Z">
        <w:r w:rsidR="00971431">
          <w:t>A</w:t>
        </w:r>
      </w:ins>
      <w:ins w:id="103" w:author="Peter Dobson" w:date="2016-10-11T12:05:00Z">
        <w:r w:rsidR="00971431">
          <w:t xml:space="preserve">toN equipment verification </w:t>
        </w:r>
      </w:ins>
      <w:del w:id="104" w:author="Peter Dobson" w:date="2016-10-11T12:05:00Z">
        <w:r w:rsidDel="00971431">
          <w:delText>achieving this</w:delText>
        </w:r>
      </w:del>
      <w:r>
        <w:t xml:space="preserve"> can extend far beyond the inconvenience </w:t>
      </w:r>
      <w:ins w:id="105" w:author="Colin Day" w:date="2017-03-29T08:07:00Z">
        <w:r w:rsidR="007A4953">
          <w:t xml:space="preserve">and additional costs </w:t>
        </w:r>
      </w:ins>
      <w:r>
        <w:t>of hav</w:t>
      </w:r>
      <w:del w:id="106" w:author="Adam Hay" w:date="2017-03-29T20:32:00Z">
        <w:r w:rsidDel="00471B0D">
          <w:delText>e</w:delText>
        </w:r>
      </w:del>
      <w:ins w:id="107" w:author="Adam Hay" w:date="2017-03-29T20:32:00Z">
        <w:r w:rsidR="00471B0D">
          <w:t>ing</w:t>
        </w:r>
      </w:ins>
      <w:r>
        <w:t xml:space="preserve"> to undertake an unplanned repair.</w:t>
      </w:r>
      <w:ins w:id="108" w:author="Peter Dobson" w:date="2016-10-11T12:05:00Z">
        <w:r w:rsidR="00971431">
          <w:t xml:space="preserve"> The delivery of</w:t>
        </w:r>
      </w:ins>
      <w:ins w:id="109" w:author="Peter Dobson" w:date="2016-10-11T12:07:00Z">
        <w:r w:rsidR="00971431">
          <w:t xml:space="preserve"> these important services could have a direct </w:t>
        </w:r>
      </w:ins>
      <w:ins w:id="110" w:author="Peter Dobson" w:date="2016-10-11T12:08:00Z">
        <w:r w:rsidR="00971431">
          <w:t>impact to safe navigation.</w:t>
        </w:r>
      </w:ins>
    </w:p>
    <w:p w14:paraId="7BA006BA" w14:textId="1BF0F369" w:rsidR="007A4953" w:rsidRDefault="007A4953" w:rsidP="007F26A6">
      <w:pPr>
        <w:pStyle w:val="BodyText"/>
        <w:rPr>
          <w:ins w:id="111" w:author="Simon Millyard" w:date="2017-03-28T09:27:00Z"/>
        </w:rPr>
      </w:pPr>
      <w:ins w:id="112" w:author="Colin Day" w:date="2017-03-29T08:11:00Z">
        <w:r>
          <w:t xml:space="preserve">A specific form of commissioning is often undertaken at a Factory Acceptance Test (FAT) where </w:t>
        </w:r>
      </w:ins>
      <w:ins w:id="113" w:author="Colin Day" w:date="2017-03-29T08:14:00Z">
        <w:r>
          <w:t>a</w:t>
        </w:r>
      </w:ins>
      <w:ins w:id="114" w:author="Colin Day" w:date="2017-03-29T08:11:00Z">
        <w:r>
          <w:t xml:space="preserve"> supplie</w:t>
        </w:r>
      </w:ins>
      <w:ins w:id="115" w:author="Colin Day" w:date="2017-03-29T08:12:00Z">
        <w:r>
          <w:t>r</w:t>
        </w:r>
      </w:ins>
      <w:ins w:id="116" w:author="Colin Day" w:date="2017-03-29T08:11:00Z">
        <w:r>
          <w:t xml:space="preserve"> of </w:t>
        </w:r>
      </w:ins>
      <w:ins w:id="117" w:author="Colin Day" w:date="2017-03-29T08:12:00Z">
        <w:r>
          <w:t xml:space="preserve">equipment or a system must demonstrate </w:t>
        </w:r>
      </w:ins>
      <w:ins w:id="118" w:author="Colin Day" w:date="2017-03-29T08:14:00Z">
        <w:r>
          <w:t xml:space="preserve">to the purchaser </w:t>
        </w:r>
      </w:ins>
      <w:ins w:id="119" w:author="Colin Day" w:date="2017-03-29T08:12:00Z">
        <w:r>
          <w:t>that the requirements and specification</w:t>
        </w:r>
      </w:ins>
      <w:ins w:id="120" w:author="Colin Day" w:date="2017-03-29T08:13:00Z">
        <w:r>
          <w:t>s</w:t>
        </w:r>
      </w:ins>
      <w:ins w:id="121" w:author="Colin Day" w:date="2017-03-29T08:12:00Z">
        <w:r>
          <w:t xml:space="preserve"> ha</w:t>
        </w:r>
      </w:ins>
      <w:ins w:id="122" w:author="Colin Day" w:date="2017-03-29T08:13:00Z">
        <w:r>
          <w:t>ve</w:t>
        </w:r>
      </w:ins>
      <w:ins w:id="123" w:author="Colin Day" w:date="2017-03-29T08:12:00Z">
        <w:r>
          <w:t xml:space="preserve"> been </w:t>
        </w:r>
      </w:ins>
      <w:ins w:id="124" w:author="Colin Day" w:date="2017-03-29T08:13:00Z">
        <w:r>
          <w:t xml:space="preserve">successfully </w:t>
        </w:r>
      </w:ins>
      <w:ins w:id="125" w:author="Colin Day" w:date="2017-03-29T08:15:00Z">
        <w:r>
          <w:t xml:space="preserve">implemented and met. Any defects or </w:t>
        </w:r>
      </w:ins>
      <w:ins w:id="126" w:author="Colin Day" w:date="2017-03-29T10:57:00Z">
        <w:r w:rsidR="008D198C">
          <w:t>issues</w:t>
        </w:r>
      </w:ins>
      <w:ins w:id="127" w:author="Colin Day" w:date="2017-03-29T08:16:00Z">
        <w:r w:rsidR="00467F38">
          <w:t xml:space="preserve"> </w:t>
        </w:r>
      </w:ins>
      <w:ins w:id="128" w:author="Colin Day" w:date="2017-03-29T08:17:00Z">
        <w:r w:rsidR="00467F38">
          <w:t xml:space="preserve">noted at the FAT </w:t>
        </w:r>
      </w:ins>
      <w:ins w:id="129" w:author="Colin Day" w:date="2017-03-29T08:16:00Z">
        <w:r w:rsidR="00467F38">
          <w:t xml:space="preserve">that do not conform to the requirements and specifications </w:t>
        </w:r>
      </w:ins>
      <w:ins w:id="130" w:author="Colin Day" w:date="2017-03-29T08:17:00Z">
        <w:r w:rsidR="00467F38">
          <w:t>need to be corrected before the equipment leaves the factory. Th</w:t>
        </w:r>
      </w:ins>
      <w:ins w:id="131" w:author="Colin Day" w:date="2017-03-29T08:18:00Z">
        <w:r w:rsidR="00467F38">
          <w:t>e responsibility for ensuring the equipment conforms to the requirements and specifications therefore remains with the supplier</w:t>
        </w:r>
      </w:ins>
      <w:ins w:id="132" w:author="Colin Day" w:date="2017-03-29T10:57:00Z">
        <w:r w:rsidR="008D198C">
          <w:t xml:space="preserve"> at this time</w:t>
        </w:r>
      </w:ins>
      <w:ins w:id="133" w:author="Colin Day" w:date="2017-03-29T08:18:00Z">
        <w:r w:rsidR="00467F38">
          <w:t xml:space="preserve">. It is </w:t>
        </w:r>
      </w:ins>
      <w:ins w:id="134" w:author="Colin Day" w:date="2017-03-29T08:19:00Z">
        <w:r w:rsidR="00467F38">
          <w:t>cheaper to correct any defects at the factory rather than in the field. A stage payment for the equipment is often linked to successful passing of the FAT.</w:t>
        </w:r>
      </w:ins>
    </w:p>
    <w:p w14:paraId="4C9D4E7F" w14:textId="77777777" w:rsidR="00B614DA" w:rsidRDefault="00B614DA" w:rsidP="007F26A6">
      <w:pPr>
        <w:pStyle w:val="BodyText"/>
      </w:pPr>
    </w:p>
    <w:p w14:paraId="170C1652" w14:textId="0BC53195" w:rsidR="007F26A6" w:rsidRDefault="007F26A6" w:rsidP="007F26A6">
      <w:pPr>
        <w:pStyle w:val="Heading1"/>
      </w:pPr>
      <w:bookmarkStart w:id="135" w:name="_Toc478509412"/>
      <w:bookmarkStart w:id="136" w:name="_Toc478584663"/>
      <w:r>
        <w:t>SCOPE</w:t>
      </w:r>
      <w:bookmarkEnd w:id="135"/>
      <w:bookmarkEnd w:id="136"/>
    </w:p>
    <w:p w14:paraId="270BD3EF" w14:textId="77777777" w:rsidR="007F26A6" w:rsidRPr="007F26A6" w:rsidRDefault="007F26A6" w:rsidP="007F26A6">
      <w:pPr>
        <w:pStyle w:val="Heading1separatationline"/>
      </w:pPr>
    </w:p>
    <w:p w14:paraId="45C0F6B2" w14:textId="4B6F75CD" w:rsidR="007F26A6" w:rsidRPr="00D960DE" w:rsidRDefault="007F26A6" w:rsidP="007F26A6">
      <w:pPr>
        <w:pStyle w:val="BodyText"/>
        <w:rPr>
          <w:color w:val="000000" w:themeColor="text1"/>
          <w:rPrChange w:id="137" w:author="Adam Hay" w:date="2017-03-29T20:49:00Z">
            <w:rPr/>
          </w:rPrChange>
        </w:rPr>
      </w:pPr>
      <w:r>
        <w:t xml:space="preserve">The </w:t>
      </w:r>
      <w:r w:rsidRPr="00D960DE">
        <w:rPr>
          <w:color w:val="000000" w:themeColor="text1"/>
          <w:rPrChange w:id="138" w:author="Adam Hay" w:date="2017-03-29T20:49:00Z">
            <w:rPr/>
          </w:rPrChange>
        </w:rPr>
        <w:t xml:space="preserve">concept of commissioning can be applied to a wide range of </w:t>
      </w:r>
      <w:ins w:id="139" w:author="Adam Hay" w:date="2017-03-29T20:48:00Z">
        <w:r w:rsidR="00D960DE" w:rsidRPr="00D960DE">
          <w:rPr>
            <w:color w:val="000000" w:themeColor="text1"/>
            <w:rPrChange w:id="140" w:author="Adam Hay" w:date="2017-03-29T20:49:00Z">
              <w:rPr/>
            </w:rPrChange>
          </w:rPr>
          <w:t xml:space="preserve">equipment and </w:t>
        </w:r>
      </w:ins>
      <w:r w:rsidRPr="00D960DE">
        <w:rPr>
          <w:color w:val="000000" w:themeColor="text1"/>
          <w:rPrChange w:id="141" w:author="Adam Hay" w:date="2017-03-29T20:49:00Z">
            <w:rPr/>
          </w:rPrChange>
        </w:rPr>
        <w:t xml:space="preserve">systems, such as the fit of mooring components, </w:t>
      </w:r>
      <w:ins w:id="142" w:author="Adam Hay" w:date="2017-03-29T20:49:00Z">
        <w:r w:rsidR="00D960DE" w:rsidRPr="00D960DE">
          <w:rPr>
            <w:color w:val="000000" w:themeColor="text1"/>
            <w:rPrChange w:id="143" w:author="Adam Hay" w:date="2017-03-29T20:49:00Z">
              <w:rPr/>
            </w:rPrChange>
          </w:rPr>
          <w:t xml:space="preserve">through to the </w:t>
        </w:r>
      </w:ins>
      <w:del w:id="144" w:author="Adam Hay" w:date="2017-03-29T20:49:00Z">
        <w:r w:rsidRPr="00D960DE" w:rsidDel="00D960DE">
          <w:rPr>
            <w:color w:val="000000" w:themeColor="text1"/>
            <w:rPrChange w:id="145" w:author="Adam Hay" w:date="2017-03-29T20:49:00Z">
              <w:rPr/>
            </w:rPrChange>
          </w:rPr>
          <w:delText xml:space="preserve">to the </w:delText>
        </w:r>
      </w:del>
      <w:r w:rsidRPr="00D960DE">
        <w:rPr>
          <w:color w:val="000000" w:themeColor="text1"/>
          <w:rPrChange w:id="146" w:author="Adam Hay" w:date="2017-03-29T20:49:00Z">
            <w:rPr/>
          </w:rPrChange>
        </w:rPr>
        <w:t>commissioning of remote monitoring and control systems.  Often the phases of commissioning develop from the smaller discrete items, built up to complete assemblies and systems.</w:t>
      </w:r>
    </w:p>
    <w:p w14:paraId="16C4D944" w14:textId="514BB81C" w:rsidR="007F26A6" w:rsidRPr="00D960DE" w:rsidRDefault="007F26A6" w:rsidP="007F26A6">
      <w:pPr>
        <w:pStyle w:val="BodyText"/>
        <w:rPr>
          <w:color w:val="000000" w:themeColor="text1"/>
          <w:rPrChange w:id="147" w:author="Adam Hay" w:date="2017-03-29T20:49:00Z">
            <w:rPr/>
          </w:rPrChange>
        </w:rPr>
      </w:pPr>
      <w:r w:rsidRPr="00D960DE">
        <w:rPr>
          <w:color w:val="000000" w:themeColor="text1"/>
          <w:rPrChange w:id="148" w:author="Adam Hay" w:date="2017-03-29T20:49:00Z">
            <w:rPr/>
          </w:rPrChange>
        </w:rPr>
        <w:t xml:space="preserve">This can extend to the complete supply and checking of parts, equipment, tools and instruction to ensure efficient and effective implementation of </w:t>
      </w:r>
      <w:ins w:id="149" w:author="Colin Day" w:date="2017-03-29T10:58:00Z">
        <w:r w:rsidR="008D198C" w:rsidRPr="00D960DE">
          <w:rPr>
            <w:color w:val="000000" w:themeColor="text1"/>
            <w:rPrChange w:id="150" w:author="Adam Hay" w:date="2017-03-29T20:49:00Z">
              <w:rPr/>
            </w:rPrChange>
          </w:rPr>
          <w:t xml:space="preserve">an </w:t>
        </w:r>
      </w:ins>
      <w:r w:rsidRPr="00D960DE">
        <w:rPr>
          <w:color w:val="000000" w:themeColor="text1"/>
          <w:rPrChange w:id="151" w:author="Adam Hay" w:date="2017-03-29T20:49:00Z">
            <w:rPr/>
          </w:rPrChange>
        </w:rPr>
        <w:t xml:space="preserve">AtoN installation.  This </w:t>
      </w:r>
      <w:commentRangeStart w:id="152"/>
      <w:r w:rsidRPr="00D960DE">
        <w:rPr>
          <w:color w:val="000000" w:themeColor="text1"/>
          <w:rPrChange w:id="153" w:author="Adam Hay" w:date="2017-03-29T20:49:00Z">
            <w:rPr>
              <w:color w:val="0432FF"/>
            </w:rPr>
          </w:rPrChange>
        </w:rPr>
        <w:t>is</w:t>
      </w:r>
      <w:commentRangeEnd w:id="152"/>
      <w:r w:rsidR="00FF40F9" w:rsidRPr="00D960DE">
        <w:rPr>
          <w:rStyle w:val="CommentReference"/>
          <w:color w:val="000000" w:themeColor="text1"/>
          <w:rPrChange w:id="154" w:author="Adam Hay" w:date="2017-03-29T20:49:00Z">
            <w:rPr>
              <w:rStyle w:val="CommentReference"/>
            </w:rPr>
          </w:rPrChange>
        </w:rPr>
        <w:commentReference w:id="152"/>
      </w:r>
      <w:r w:rsidRPr="00D960DE">
        <w:rPr>
          <w:color w:val="000000" w:themeColor="text1"/>
          <w:rPrChange w:id="155" w:author="Adam Hay" w:date="2017-03-29T20:49:00Z">
            <w:rPr/>
          </w:rPrChange>
        </w:rPr>
        <w:t xml:space="preserve"> critical at remote and difficult to access locations.</w:t>
      </w:r>
    </w:p>
    <w:p w14:paraId="18CFCDF0" w14:textId="15F49625" w:rsidR="007F26A6" w:rsidRPr="00D960DE" w:rsidRDefault="007F26A6" w:rsidP="007F26A6">
      <w:pPr>
        <w:pStyle w:val="BodyText"/>
        <w:rPr>
          <w:color w:val="000000" w:themeColor="text1"/>
          <w:rPrChange w:id="156" w:author="Adam Hay" w:date="2017-03-29T20:49:00Z">
            <w:rPr/>
          </w:rPrChange>
        </w:rPr>
      </w:pPr>
      <w:r w:rsidRPr="00D960DE">
        <w:rPr>
          <w:color w:val="000000" w:themeColor="text1"/>
          <w:rPrChange w:id="157" w:author="Adam Hay" w:date="2017-03-29T20:49:00Z">
            <w:rPr/>
          </w:rPrChange>
        </w:rPr>
        <w:t xml:space="preserve">Commissioning </w:t>
      </w:r>
      <w:del w:id="158" w:author="Colin Day" w:date="2017-03-29T08:09:00Z">
        <w:r w:rsidRPr="00D960DE" w:rsidDel="007A4953">
          <w:rPr>
            <w:color w:val="000000" w:themeColor="text1"/>
            <w:rPrChange w:id="159" w:author="Adam Hay" w:date="2017-03-29T20:49:00Z">
              <w:rPr/>
            </w:rPrChange>
          </w:rPr>
          <w:delText xml:space="preserve">can </w:delText>
        </w:r>
      </w:del>
      <w:ins w:id="160" w:author="Colin Day" w:date="2017-03-29T08:09:00Z">
        <w:r w:rsidR="007A4953" w:rsidRPr="00D960DE">
          <w:rPr>
            <w:color w:val="000000" w:themeColor="text1"/>
            <w:rPrChange w:id="161" w:author="Adam Hay" w:date="2017-03-29T20:49:00Z">
              <w:rPr/>
            </w:rPrChange>
          </w:rPr>
          <w:t xml:space="preserve">should </w:t>
        </w:r>
      </w:ins>
      <w:r w:rsidRPr="00D960DE">
        <w:rPr>
          <w:color w:val="000000" w:themeColor="text1"/>
          <w:rPrChange w:id="162" w:author="Adam Hay" w:date="2017-03-29T20:49:00Z">
            <w:rPr/>
          </w:rPrChange>
        </w:rPr>
        <w:t xml:space="preserve">be considered a key part of any quality system </w:t>
      </w:r>
      <w:commentRangeStart w:id="163"/>
      <w:r w:rsidRPr="00D960DE">
        <w:rPr>
          <w:color w:val="000000" w:themeColor="text1"/>
          <w:rPrChange w:id="164" w:author="Adam Hay" w:date="2017-03-29T20:49:00Z">
            <w:rPr>
              <w:color w:val="0432FF"/>
            </w:rPr>
          </w:rPrChange>
        </w:rPr>
        <w:t>in</w:t>
      </w:r>
      <w:commentRangeEnd w:id="163"/>
      <w:r w:rsidR="00FF40F9" w:rsidRPr="00D960DE">
        <w:rPr>
          <w:rStyle w:val="CommentReference"/>
          <w:color w:val="000000" w:themeColor="text1"/>
          <w:rPrChange w:id="165" w:author="Adam Hay" w:date="2017-03-29T20:49:00Z">
            <w:rPr>
              <w:rStyle w:val="CommentReference"/>
            </w:rPr>
          </w:rPrChange>
        </w:rPr>
        <w:commentReference w:id="163"/>
      </w:r>
      <w:r w:rsidRPr="00D960DE">
        <w:rPr>
          <w:color w:val="000000" w:themeColor="text1"/>
          <w:rPrChange w:id="166" w:author="Adam Hay" w:date="2017-03-29T20:49:00Z">
            <w:rPr/>
          </w:rPrChange>
        </w:rPr>
        <w:t xml:space="preserve"> ensuring no defective parts or systems are employed on operational AtoN.</w:t>
      </w:r>
    </w:p>
    <w:p w14:paraId="771C278E" w14:textId="7FE81EB0" w:rsidR="007F26A6" w:rsidRPr="00D960DE" w:rsidRDefault="007F26A6" w:rsidP="007F26A6">
      <w:pPr>
        <w:pStyle w:val="BodyText"/>
        <w:rPr>
          <w:color w:val="000000" w:themeColor="text1"/>
          <w:rPrChange w:id="167" w:author="Adam Hay" w:date="2017-03-29T20:49:00Z">
            <w:rPr/>
          </w:rPrChange>
        </w:rPr>
      </w:pPr>
      <w:r w:rsidRPr="00D960DE">
        <w:rPr>
          <w:color w:val="000000" w:themeColor="text1"/>
          <w:rPrChange w:id="168" w:author="Adam Hay" w:date="2017-03-29T20:49:00Z">
            <w:rPr/>
          </w:rPrChange>
        </w:rPr>
        <w:t xml:space="preserve">The extent or scale of these tasks need to reflect the size, complexity or criticality of the equipment or system being deployed. </w:t>
      </w:r>
      <w:r w:rsidR="00FF40F9" w:rsidRPr="00D960DE">
        <w:rPr>
          <w:color w:val="000000" w:themeColor="text1"/>
          <w:rPrChange w:id="169" w:author="Adam Hay" w:date="2017-03-29T20:49:00Z">
            <w:rPr/>
          </w:rPrChange>
        </w:rPr>
        <w:t xml:space="preserve"> </w:t>
      </w:r>
      <w:r w:rsidRPr="00D960DE">
        <w:rPr>
          <w:color w:val="000000" w:themeColor="text1"/>
          <w:rPrChange w:id="170" w:author="Adam Hay" w:date="2017-03-29T20:49:00Z">
            <w:rPr/>
          </w:rPrChange>
        </w:rPr>
        <w:t>Additionally,</w:t>
      </w:r>
      <w:commentRangeStart w:id="171"/>
      <w:r w:rsidRPr="00D960DE">
        <w:rPr>
          <w:color w:val="000000" w:themeColor="text1"/>
          <w:rPrChange w:id="172" w:author="Adam Hay" w:date="2017-03-29T20:49:00Z">
            <w:rPr/>
          </w:rPrChange>
        </w:rPr>
        <w:t xml:space="preserve"> the</w:t>
      </w:r>
      <w:commentRangeEnd w:id="171"/>
      <w:r w:rsidR="00FF40F9" w:rsidRPr="00D960DE">
        <w:rPr>
          <w:rStyle w:val="CommentReference"/>
          <w:color w:val="000000" w:themeColor="text1"/>
          <w:rPrChange w:id="173" w:author="Adam Hay" w:date="2017-03-29T20:49:00Z">
            <w:rPr>
              <w:rStyle w:val="CommentReference"/>
            </w:rPr>
          </w:rPrChange>
        </w:rPr>
        <w:commentReference w:id="171"/>
      </w:r>
      <w:r w:rsidRPr="00D960DE">
        <w:rPr>
          <w:color w:val="000000" w:themeColor="text1"/>
          <w:rPrChange w:id="174" w:author="Adam Hay" w:date="2017-03-29T20:49:00Z">
            <w:rPr/>
          </w:rPrChange>
        </w:rPr>
        <w:t xml:space="preserve"> scope of these tasks may</w:t>
      </w:r>
      <w:del w:id="175" w:author="Colin Day" w:date="2017-03-29T08:20:00Z">
        <w:r w:rsidRPr="00D960DE" w:rsidDel="00467F38">
          <w:rPr>
            <w:color w:val="000000" w:themeColor="text1"/>
            <w:rPrChange w:id="176" w:author="Adam Hay" w:date="2017-03-29T20:49:00Z">
              <w:rPr/>
            </w:rPrChange>
          </w:rPr>
          <w:delText>be</w:delText>
        </w:r>
      </w:del>
      <w:r w:rsidRPr="00D960DE">
        <w:rPr>
          <w:color w:val="000000" w:themeColor="text1"/>
          <w:rPrChange w:id="177" w:author="Adam Hay" w:date="2017-03-29T20:49:00Z">
            <w:rPr/>
          </w:rPrChange>
        </w:rPr>
        <w:t xml:space="preserve"> be applied to a first of type production solution, but significantly reduced to the production product.</w:t>
      </w:r>
    </w:p>
    <w:p w14:paraId="0E267BB5" w14:textId="3993A8CE" w:rsidR="007F26A6" w:rsidRPr="007572FC" w:rsidRDefault="007F26A6" w:rsidP="007F26A6">
      <w:pPr>
        <w:pStyle w:val="Heading1"/>
      </w:pPr>
      <w:bookmarkStart w:id="178" w:name="_Toc478509413"/>
      <w:bookmarkStart w:id="179" w:name="_Toc478584664"/>
      <w:r w:rsidRPr="007572FC">
        <w:t>CONCEPT OF COMMISSIONING</w:t>
      </w:r>
      <w:bookmarkEnd w:id="178"/>
      <w:bookmarkEnd w:id="179"/>
    </w:p>
    <w:p w14:paraId="70BFABEB" w14:textId="77777777" w:rsidR="007F26A6" w:rsidRPr="00D960DE" w:rsidRDefault="007F26A6" w:rsidP="007F26A6">
      <w:pPr>
        <w:pStyle w:val="Heading1separatationline"/>
      </w:pPr>
    </w:p>
    <w:p w14:paraId="756491D0" w14:textId="3854F3AD" w:rsidR="007F26A6" w:rsidRPr="00D960DE" w:rsidRDefault="007F26A6">
      <w:pPr>
        <w:pStyle w:val="BodyText"/>
        <w:shd w:val="clear" w:color="auto" w:fill="FFFF00"/>
        <w:rPr>
          <w:color w:val="000000" w:themeColor="text1"/>
          <w:rPrChange w:id="180" w:author="Adam Hay" w:date="2017-03-29T20:50:00Z">
            <w:rPr/>
          </w:rPrChange>
        </w:rPr>
        <w:pPrChange w:id="181" w:author="Adam Hay" w:date="2017-03-29T20:51:00Z">
          <w:pPr>
            <w:pStyle w:val="BodyText"/>
          </w:pPr>
        </w:pPrChange>
      </w:pPr>
      <w:r w:rsidRPr="00D960DE">
        <w:rPr>
          <w:color w:val="000000" w:themeColor="text1"/>
          <w:rPrChange w:id="182" w:author="Adam Hay" w:date="2017-03-29T20:50:00Z">
            <w:rPr/>
          </w:rPrChange>
        </w:rPr>
        <w:t>Commissioning is often thought of as the act of getting something working and confirming its correct operation</w:t>
      </w:r>
      <w:ins w:id="183" w:author="Peter Dobson" w:date="2016-10-11T11:20:00Z">
        <w:r w:rsidR="00810C0F" w:rsidRPr="00D960DE">
          <w:rPr>
            <w:color w:val="000000" w:themeColor="text1"/>
            <w:rPrChange w:id="184" w:author="Adam Hay" w:date="2017-03-29T20:50:00Z">
              <w:rPr/>
            </w:rPrChange>
          </w:rPr>
          <w:t xml:space="preserve"> in service</w:t>
        </w:r>
      </w:ins>
      <w:r w:rsidRPr="00D960DE">
        <w:rPr>
          <w:color w:val="000000" w:themeColor="text1"/>
          <w:rPrChange w:id="185" w:author="Adam Hay" w:date="2017-03-29T20:50:00Z">
            <w:rPr/>
          </w:rPrChange>
        </w:rPr>
        <w:t>.</w:t>
      </w:r>
      <w:r w:rsidR="00FF40F9" w:rsidRPr="00D960DE">
        <w:rPr>
          <w:color w:val="000000" w:themeColor="text1"/>
          <w:rPrChange w:id="186" w:author="Adam Hay" w:date="2017-03-29T20:50:00Z">
            <w:rPr/>
          </w:rPrChange>
        </w:rPr>
        <w:t xml:space="preserve"> </w:t>
      </w:r>
      <w:r w:rsidRPr="00D960DE">
        <w:rPr>
          <w:color w:val="000000" w:themeColor="text1"/>
          <w:rPrChange w:id="187" w:author="Adam Hay" w:date="2017-03-29T20:50:00Z">
            <w:rPr/>
          </w:rPrChange>
        </w:rPr>
        <w:t xml:space="preserve"> It can </w:t>
      </w:r>
      <w:ins w:id="188" w:author="Peter Dobson" w:date="2016-10-11T11:26:00Z">
        <w:r w:rsidR="00810C0F" w:rsidRPr="00D960DE">
          <w:rPr>
            <w:color w:val="000000" w:themeColor="text1"/>
            <w:rPrChange w:id="189" w:author="Adam Hay" w:date="2017-03-29T20:50:00Z">
              <w:rPr/>
            </w:rPrChange>
          </w:rPr>
          <w:t xml:space="preserve">range in complexity from a simple visual verification </w:t>
        </w:r>
      </w:ins>
      <w:ins w:id="190" w:author="Peter Dobson" w:date="2016-10-11T11:29:00Z">
        <w:del w:id="191" w:author="Adam Hay" w:date="2017-03-29T20:49:00Z">
          <w:r w:rsidR="007572FC" w:rsidRPr="00D960DE" w:rsidDel="00D960DE">
            <w:rPr>
              <w:color w:val="000000" w:themeColor="text1"/>
              <w:rPrChange w:id="192" w:author="Adam Hay" w:date="2017-03-29T20:50:00Z">
                <w:rPr/>
              </w:rPrChange>
            </w:rPr>
            <w:delText>e.g.</w:delText>
          </w:r>
        </w:del>
      </w:ins>
      <w:ins w:id="193" w:author="Adam Hay" w:date="2017-03-29T20:49:00Z">
        <w:r w:rsidR="00D960DE" w:rsidRPr="00D960DE">
          <w:rPr>
            <w:color w:val="000000" w:themeColor="text1"/>
            <w:rPrChange w:id="194" w:author="Adam Hay" w:date="2017-03-29T20:50:00Z">
              <w:rPr/>
            </w:rPrChange>
          </w:rPr>
          <w:t>such as an</w:t>
        </w:r>
      </w:ins>
      <w:ins w:id="195" w:author="Peter Dobson" w:date="2016-10-11T11:29:00Z">
        <w:r w:rsidR="007572FC" w:rsidRPr="00D960DE">
          <w:rPr>
            <w:color w:val="000000" w:themeColor="text1"/>
            <w:rPrChange w:id="196" w:author="Adam Hay" w:date="2017-03-29T20:50:00Z">
              <w:rPr/>
            </w:rPrChange>
          </w:rPr>
          <w:t xml:space="preserve"> A</w:t>
        </w:r>
      </w:ins>
      <w:ins w:id="197" w:author="Peter Dobson" w:date="2016-10-11T11:30:00Z">
        <w:r w:rsidR="007572FC" w:rsidRPr="00D960DE">
          <w:rPr>
            <w:color w:val="000000" w:themeColor="text1"/>
            <w:rPrChange w:id="198" w:author="Adam Hay" w:date="2017-03-29T20:50:00Z">
              <w:rPr/>
            </w:rPrChange>
          </w:rPr>
          <w:t xml:space="preserve">toN character, </w:t>
        </w:r>
      </w:ins>
      <w:ins w:id="199" w:author="Adam Hay" w:date="2017-03-29T20:50:00Z">
        <w:r w:rsidR="00D960DE" w:rsidRPr="00D960DE">
          <w:rPr>
            <w:color w:val="000000" w:themeColor="text1"/>
            <w:rPrChange w:id="200" w:author="Adam Hay" w:date="2017-03-29T20:50:00Z">
              <w:rPr/>
            </w:rPrChange>
          </w:rPr>
          <w:t xml:space="preserve">through to </w:t>
        </w:r>
      </w:ins>
      <w:ins w:id="201" w:author="Peter Dobson" w:date="2016-10-11T11:26:00Z">
        <w:del w:id="202" w:author="Adam Hay" w:date="2017-03-29T20:50:00Z">
          <w:r w:rsidR="00810C0F" w:rsidRPr="00D960DE" w:rsidDel="00D960DE">
            <w:rPr>
              <w:color w:val="000000" w:themeColor="text1"/>
              <w:rPrChange w:id="203" w:author="Adam Hay" w:date="2017-03-29T20:50:00Z">
                <w:rPr/>
              </w:rPrChange>
            </w:rPr>
            <w:delText xml:space="preserve">to </w:delText>
          </w:r>
        </w:del>
        <w:r w:rsidR="00810C0F" w:rsidRPr="00D960DE">
          <w:rPr>
            <w:color w:val="000000" w:themeColor="text1"/>
            <w:rPrChange w:id="204" w:author="Adam Hay" w:date="2017-03-29T20:50:00Z">
              <w:rPr/>
            </w:rPrChange>
          </w:rPr>
          <w:t>an elaborate process dependant on measurement and / or historical data</w:t>
        </w:r>
      </w:ins>
      <w:ins w:id="205" w:author="Peter Dobson" w:date="2016-10-11T11:29:00Z">
        <w:r w:rsidR="007572FC" w:rsidRPr="00D960DE">
          <w:rPr>
            <w:color w:val="000000" w:themeColor="text1"/>
            <w:rPrChange w:id="206" w:author="Adam Hay" w:date="2017-03-29T20:50:00Z">
              <w:rPr/>
            </w:rPrChange>
          </w:rPr>
          <w:t xml:space="preserve">. </w:t>
        </w:r>
      </w:ins>
      <w:r w:rsidRPr="00D960DE">
        <w:rPr>
          <w:color w:val="000000" w:themeColor="text1"/>
          <w:rPrChange w:id="207" w:author="Adam Hay" w:date="2017-03-29T20:50:00Z">
            <w:rPr/>
          </w:rPrChange>
        </w:rPr>
        <w:t xml:space="preserve"> </w:t>
      </w:r>
      <w:ins w:id="208" w:author="Adam Hay" w:date="2017-03-29T20:50:00Z">
        <w:r w:rsidR="00D960DE" w:rsidRPr="00D960DE">
          <w:rPr>
            <w:color w:val="000000" w:themeColor="text1"/>
            <w:rPrChange w:id="209" w:author="Adam Hay" w:date="2017-03-29T20:50:00Z">
              <w:rPr/>
            </w:rPrChange>
          </w:rPr>
          <w:t xml:space="preserve">More elaborate commissioning </w:t>
        </w:r>
        <w:r w:rsidR="00D960DE" w:rsidRPr="00D960DE">
          <w:rPr>
            <w:color w:val="000000" w:themeColor="text1"/>
            <w:rPrChange w:id="210" w:author="Adam Hay" w:date="2017-03-29T20:50:00Z">
              <w:rPr/>
            </w:rPrChange>
          </w:rPr>
          <w:lastRenderedPageBreak/>
          <w:t xml:space="preserve">procedures </w:t>
        </w:r>
      </w:ins>
      <w:ins w:id="211" w:author="Peter Dobson" w:date="2016-10-11T11:31:00Z">
        <w:del w:id="212" w:author="Adam Hay" w:date="2017-03-29T20:50:00Z">
          <w:r w:rsidR="007572FC" w:rsidRPr="00D960DE" w:rsidDel="00D960DE">
            <w:rPr>
              <w:color w:val="000000" w:themeColor="text1"/>
              <w:rPrChange w:id="213" w:author="Adam Hay" w:date="2017-03-29T20:50:00Z">
                <w:rPr/>
              </w:rPrChange>
            </w:rPr>
            <w:delText xml:space="preserve">This being </w:delText>
          </w:r>
        </w:del>
      </w:ins>
      <w:ins w:id="214" w:author="Adam Hay" w:date="2017-03-29T20:50:00Z">
        <w:r w:rsidR="00D960DE" w:rsidRPr="00D960DE">
          <w:rPr>
            <w:color w:val="000000" w:themeColor="text1"/>
            <w:rPrChange w:id="215" w:author="Adam Hay" w:date="2017-03-29T20:50:00Z">
              <w:rPr/>
            </w:rPrChange>
          </w:rPr>
          <w:t>are ess</w:t>
        </w:r>
      </w:ins>
      <w:ins w:id="216" w:author="Peter Dobson" w:date="2016-10-11T11:31:00Z">
        <w:del w:id="217" w:author="Adam Hay" w:date="2017-03-29T20:50:00Z">
          <w:r w:rsidR="007572FC" w:rsidRPr="00D960DE" w:rsidDel="00D960DE">
            <w:rPr>
              <w:color w:val="000000" w:themeColor="text1"/>
              <w:rPrChange w:id="218" w:author="Adam Hay" w:date="2017-03-29T20:50:00Z">
                <w:rPr/>
              </w:rPrChange>
            </w:rPr>
            <w:delText>ess</w:delText>
          </w:r>
        </w:del>
        <w:r w:rsidR="007572FC" w:rsidRPr="00D960DE">
          <w:rPr>
            <w:color w:val="000000" w:themeColor="text1"/>
            <w:rPrChange w:id="219" w:author="Adam Hay" w:date="2017-03-29T20:50:00Z">
              <w:rPr/>
            </w:rPrChange>
          </w:rPr>
          <w:t>ential for</w:t>
        </w:r>
      </w:ins>
      <w:del w:id="220" w:author="Peter Dobson" w:date="2016-10-11T11:31:00Z">
        <w:r w:rsidRPr="00D960DE" w:rsidDel="007572FC">
          <w:rPr>
            <w:color w:val="000000" w:themeColor="text1"/>
            <w:rPrChange w:id="221" w:author="Adam Hay" w:date="2017-03-29T20:50:00Z">
              <w:rPr/>
            </w:rPrChange>
          </w:rPr>
          <w:delText>given</w:delText>
        </w:r>
      </w:del>
      <w:r w:rsidRPr="00D960DE">
        <w:rPr>
          <w:color w:val="000000" w:themeColor="text1"/>
          <w:rPrChange w:id="222" w:author="Adam Hay" w:date="2017-03-29T20:50:00Z">
            <w:rPr/>
          </w:rPrChange>
        </w:rPr>
        <w:t xml:space="preserve"> the ever more complex systems </w:t>
      </w:r>
      <w:ins w:id="223" w:author="Adam Hay" w:date="2017-03-29T20:50:00Z">
        <w:r w:rsidR="00D960DE" w:rsidRPr="00D960DE">
          <w:rPr>
            <w:color w:val="000000" w:themeColor="text1"/>
            <w:rPrChange w:id="224" w:author="Adam Hay" w:date="2017-03-29T20:50:00Z">
              <w:rPr/>
            </w:rPrChange>
          </w:rPr>
          <w:t xml:space="preserve">that are </w:t>
        </w:r>
      </w:ins>
      <w:commentRangeStart w:id="225"/>
      <w:r w:rsidRPr="00D960DE">
        <w:rPr>
          <w:color w:val="000000" w:themeColor="text1"/>
          <w:rPrChange w:id="226" w:author="Adam Hay" w:date="2017-03-29T20:50:00Z">
            <w:rPr>
              <w:color w:val="0432FF"/>
            </w:rPr>
          </w:rPrChange>
        </w:rPr>
        <w:t>required for</w:t>
      </w:r>
      <w:commentRangeEnd w:id="225"/>
      <w:r w:rsidR="00FF40F9" w:rsidRPr="00D960DE">
        <w:rPr>
          <w:rStyle w:val="CommentReference"/>
          <w:color w:val="000000" w:themeColor="text1"/>
          <w:rPrChange w:id="227" w:author="Adam Hay" w:date="2017-03-29T20:50:00Z">
            <w:rPr>
              <w:rStyle w:val="CommentReference"/>
            </w:rPr>
          </w:rPrChange>
        </w:rPr>
        <w:commentReference w:id="225"/>
      </w:r>
      <w:r w:rsidR="00B61242" w:rsidRPr="00D960DE">
        <w:rPr>
          <w:color w:val="000000" w:themeColor="text1"/>
          <w:rPrChange w:id="228" w:author="Adam Hay" w:date="2017-03-29T20:50:00Z">
            <w:rPr/>
          </w:rPrChange>
        </w:rPr>
        <w:t xml:space="preserve"> AtoN and e-n</w:t>
      </w:r>
      <w:r w:rsidRPr="00D960DE">
        <w:rPr>
          <w:color w:val="000000" w:themeColor="text1"/>
          <w:rPrChange w:id="229" w:author="Adam Hay" w:date="2017-03-29T20:50:00Z">
            <w:rPr/>
          </w:rPrChange>
        </w:rPr>
        <w:t>avigation.</w:t>
      </w:r>
    </w:p>
    <w:p w14:paraId="2E3AC835" w14:textId="77777777" w:rsidR="007F26A6" w:rsidRDefault="007F26A6" w:rsidP="007F26A6">
      <w:pPr>
        <w:pStyle w:val="BodyText"/>
      </w:pPr>
      <w:r>
        <w:t>Commissioning especially needs to be focused on those aspects that impact on the effective performance on the AtoN and as such, every component that contributes to this, needs to be identified and commissioned.</w:t>
      </w:r>
    </w:p>
    <w:p w14:paraId="201F659C" w14:textId="646F2BCC" w:rsidR="007F26A6" w:rsidRDefault="008C7535" w:rsidP="007F26A6">
      <w:pPr>
        <w:pStyle w:val="BodyText"/>
      </w:pPr>
      <w:ins w:id="230" w:author="Adam Hay" w:date="2017-03-28T22:30:00Z">
        <w:r>
          <w:t xml:space="preserve">Some examples </w:t>
        </w:r>
      </w:ins>
      <w:ins w:id="231" w:author="Adam Hay" w:date="2017-03-28T22:31:00Z">
        <w:r>
          <w:t xml:space="preserve">of those aspects, in relation to AtoN, </w:t>
        </w:r>
      </w:ins>
      <w:ins w:id="232" w:author="Adam Hay" w:date="2017-03-28T22:30:00Z">
        <w:r>
          <w:t xml:space="preserve">are provided in Section </w:t>
        </w:r>
      </w:ins>
      <w:ins w:id="233" w:author="Adam Hay" w:date="2017-03-28T22:31:00Z">
        <w:r>
          <w:t xml:space="preserve">4.3 of this Guideline . </w:t>
        </w:r>
      </w:ins>
      <w:del w:id="234" w:author="Adam Hay" w:date="2017-03-28T22:32:00Z">
        <w:r w:rsidR="007F26A6" w:rsidDel="008C7535">
          <w:delText>G</w:delText>
        </w:r>
      </w:del>
      <w:del w:id="235" w:author="Adam Hay" w:date="2017-03-29T20:51:00Z">
        <w:r w:rsidR="007F26A6" w:rsidDel="00D960DE">
          <w:delText>iven something like a buoy, this can include the dimension of the key mooring components, the material that these are made from, the colour of the buoy, and the character and operation of the lantern, to name but a few.</w:delText>
        </w:r>
      </w:del>
    </w:p>
    <w:p w14:paraId="6F89C8AB" w14:textId="031F29C3" w:rsidR="007F26A6" w:rsidRDefault="007F26A6" w:rsidP="007F26A6">
      <w:pPr>
        <w:pStyle w:val="BodyText"/>
      </w:pPr>
      <w:r>
        <w:t xml:space="preserve">The key purpose of commissioning is to ensure that the correctly specified components are used.  These may then be built up to form </w:t>
      </w:r>
      <w:r w:rsidR="00A57FC5">
        <w:t>assemblies, which</w:t>
      </w:r>
      <w:r>
        <w:t xml:space="preserve"> assemble and function as designed</w:t>
      </w:r>
      <w:ins w:id="236" w:author="Colin Day" w:date="2017-03-29T11:02:00Z">
        <w:r w:rsidR="008D198C">
          <w:t xml:space="preserve"> and specified</w:t>
        </w:r>
      </w:ins>
      <w:r>
        <w:t xml:space="preserve">.  Records of </w:t>
      </w:r>
      <w:del w:id="237" w:author="Colin Day" w:date="2017-03-29T11:02:00Z">
        <w:r w:rsidDel="008D198C">
          <w:delText xml:space="preserve">any </w:delText>
        </w:r>
      </w:del>
      <w:ins w:id="238" w:author="Colin Day" w:date="2017-03-29T11:02:00Z">
        <w:r w:rsidR="008D198C">
          <w:t xml:space="preserve">all </w:t>
        </w:r>
      </w:ins>
      <w:r>
        <w:t xml:space="preserve">measurements and functions need to be recorded to allow the process </w:t>
      </w:r>
      <w:del w:id="239" w:author="Colin Day" w:date="2017-03-29T11:02:00Z">
        <w:r w:rsidDel="008D198C">
          <w:delText xml:space="preserve">to </w:delText>
        </w:r>
      </w:del>
      <w:r>
        <w:t>be repeated if necessary and to inform others of what is correct.</w:t>
      </w:r>
    </w:p>
    <w:p w14:paraId="44B9E904" w14:textId="5AFB22E9" w:rsidR="00810C0F" w:rsidRDefault="00810C0F" w:rsidP="007F26A6">
      <w:pPr>
        <w:pStyle w:val="BodyText"/>
      </w:pPr>
      <w:ins w:id="240" w:author="Peter Dobson" w:date="2016-10-11T11:16:00Z">
        <w:r w:rsidRPr="007572FC">
          <w:t>The exten</w:t>
        </w:r>
        <w:r w:rsidRPr="00CA02F5">
          <w:t>t</w:t>
        </w:r>
        <w:r w:rsidRPr="00971431">
          <w:t xml:space="preserve"> of testing that should be done need</w:t>
        </w:r>
      </w:ins>
      <w:ins w:id="241" w:author="Peter Dobson" w:date="2016-10-11T11:32:00Z">
        <w:r w:rsidR="007572FC" w:rsidRPr="007572FC">
          <w:t>s</w:t>
        </w:r>
      </w:ins>
      <w:ins w:id="242" w:author="Peter Dobson" w:date="2016-10-11T11:16:00Z">
        <w:r w:rsidRPr="007572FC">
          <w:t xml:space="preserve"> to be reflective of the impo</w:t>
        </w:r>
        <w:r w:rsidRPr="00CA02F5">
          <w:t>r</w:t>
        </w:r>
        <w:r w:rsidRPr="00971431">
          <w:t>ta</w:t>
        </w:r>
      </w:ins>
      <w:ins w:id="243" w:author="Peter Dobson" w:date="2016-10-11T11:17:00Z">
        <w:r w:rsidRPr="00971431">
          <w:t xml:space="preserve">nce and size of the product or </w:t>
        </w:r>
        <w:r w:rsidRPr="007572FC">
          <w:t>system that is being replaced.</w:t>
        </w:r>
        <w:del w:id="244" w:author="Adam Hay" w:date="2017-03-29T20:51:00Z">
          <w:r w:rsidRPr="007572FC" w:rsidDel="00D960DE">
            <w:delText xml:space="preserve"> </w:delText>
          </w:r>
        </w:del>
      </w:ins>
      <w:ins w:id="245" w:author="Peter Dobson" w:date="2016-10-11T11:18:00Z">
        <w:del w:id="246" w:author="Adam Hay" w:date="2017-03-28T22:33:00Z">
          <w:r w:rsidRPr="007572FC" w:rsidDel="008C7535">
            <w:delText>The e</w:delText>
          </w:r>
        </w:del>
      </w:ins>
      <w:ins w:id="247" w:author="Peter Dobson" w:date="2016-10-11T11:17:00Z">
        <w:del w:id="248" w:author="Adam Hay" w:date="2017-03-28T22:33:00Z">
          <w:r w:rsidRPr="007572FC" w:rsidDel="008C7535">
            <w:delText xml:space="preserve">xamples given in the </w:delText>
          </w:r>
        </w:del>
        <w:del w:id="249" w:author="Adam Hay" w:date="2017-03-29T20:51:00Z">
          <w:r w:rsidRPr="007572FC" w:rsidDel="00D960DE">
            <w:delText xml:space="preserve">appendix </w:delText>
          </w:r>
        </w:del>
      </w:ins>
      <w:ins w:id="250" w:author="Peter Dobson" w:date="2016-10-11T11:18:00Z">
        <w:del w:id="251" w:author="Adam Hay" w:date="2017-03-29T20:51:00Z">
          <w:r w:rsidRPr="007572FC" w:rsidDel="00D960DE">
            <w:delText xml:space="preserve">is for </w:delText>
          </w:r>
        </w:del>
        <w:del w:id="252" w:author="Adam Hay" w:date="2017-03-28T22:33:00Z">
          <w:r w:rsidRPr="007572FC" w:rsidDel="008C7535">
            <w:delText>a complex monitored buoy</w:delText>
          </w:r>
        </w:del>
        <w:del w:id="253" w:author="Adam Hay" w:date="2017-03-29T20:51:00Z">
          <w:r w:rsidRPr="007572FC" w:rsidDel="00D960DE">
            <w:delText>.</w:delText>
          </w:r>
        </w:del>
      </w:ins>
    </w:p>
    <w:p w14:paraId="13E42E67" w14:textId="5A9E2FAC" w:rsidR="007F26A6" w:rsidRDefault="00A57FC5" w:rsidP="007F26A6">
      <w:pPr>
        <w:pStyle w:val="Heading1"/>
      </w:pPr>
      <w:bookmarkStart w:id="254" w:name="_Toc478509414"/>
      <w:bookmarkStart w:id="255" w:name="_Toc478584665"/>
      <w:r>
        <w:t>THE IDENTIFI</w:t>
      </w:r>
      <w:r w:rsidR="007F26A6">
        <w:t>C</w:t>
      </w:r>
      <w:r>
        <w:t>a</w:t>
      </w:r>
      <w:r w:rsidR="007F26A6">
        <w:t>TION OF CRITICAL FACTORS</w:t>
      </w:r>
      <w:bookmarkEnd w:id="254"/>
      <w:bookmarkEnd w:id="255"/>
    </w:p>
    <w:p w14:paraId="3FACE13D" w14:textId="77777777" w:rsidR="007F26A6" w:rsidRPr="007F26A6" w:rsidRDefault="007F26A6" w:rsidP="007F26A6">
      <w:pPr>
        <w:pStyle w:val="Heading1separatationline"/>
      </w:pPr>
    </w:p>
    <w:p w14:paraId="33D4D6A6" w14:textId="6649A9B0" w:rsidR="007F26A6" w:rsidRDefault="007F26A6" w:rsidP="007F26A6">
      <w:pPr>
        <w:pStyle w:val="Heading2"/>
      </w:pPr>
      <w:bookmarkStart w:id="256" w:name="_Toc478509415"/>
      <w:bookmarkStart w:id="257" w:name="_Toc478584666"/>
      <w:r>
        <w:t>What needs to be captured?</w:t>
      </w:r>
      <w:bookmarkEnd w:id="256"/>
      <w:bookmarkEnd w:id="257"/>
    </w:p>
    <w:p w14:paraId="32FFBE8C" w14:textId="77777777" w:rsidR="007F26A6" w:rsidRPr="007F26A6" w:rsidRDefault="007F26A6" w:rsidP="007F26A6">
      <w:pPr>
        <w:pStyle w:val="Heading2separationline"/>
      </w:pPr>
    </w:p>
    <w:p w14:paraId="073B5EBF" w14:textId="12388942" w:rsidR="007F26A6" w:rsidRPr="00D11A31" w:rsidRDefault="007F26A6" w:rsidP="007F26A6">
      <w:pPr>
        <w:pStyle w:val="BodyText"/>
        <w:rPr>
          <w:color w:val="000000" w:themeColor="text1"/>
          <w:rPrChange w:id="258" w:author="Adam Hay" w:date="2017-03-29T20:52:00Z">
            <w:rPr/>
          </w:rPrChange>
        </w:rPr>
      </w:pPr>
      <w:r w:rsidRPr="00D11A31">
        <w:rPr>
          <w:color w:val="000000" w:themeColor="text1"/>
          <w:rPrChange w:id="259" w:author="Adam Hay" w:date="2017-03-29T20:52:00Z">
            <w:rPr/>
          </w:rPrChange>
        </w:rPr>
        <w:t xml:space="preserve">Throughout the design phase, the design engineer </w:t>
      </w:r>
      <w:del w:id="260" w:author="Colin Day" w:date="2017-03-29T08:22:00Z">
        <w:r w:rsidRPr="00D11A31" w:rsidDel="00467F38">
          <w:rPr>
            <w:color w:val="000000" w:themeColor="text1"/>
            <w:rPrChange w:id="261" w:author="Adam Hay" w:date="2017-03-29T20:52:00Z">
              <w:rPr/>
            </w:rPrChange>
          </w:rPr>
          <w:delText>would be able to</w:delText>
        </w:r>
      </w:del>
      <w:ins w:id="262" w:author="Colin Day" w:date="2017-03-29T08:22:00Z">
        <w:r w:rsidR="00467F38" w:rsidRPr="00D11A31">
          <w:rPr>
            <w:color w:val="000000" w:themeColor="text1"/>
            <w:rPrChange w:id="263" w:author="Adam Hay" w:date="2017-03-29T20:52:00Z">
              <w:rPr/>
            </w:rPrChange>
          </w:rPr>
          <w:t>should</w:t>
        </w:r>
      </w:ins>
      <w:r w:rsidRPr="00D11A31">
        <w:rPr>
          <w:color w:val="000000" w:themeColor="text1"/>
          <w:rPrChange w:id="264" w:author="Adam Hay" w:date="2017-03-29T20:52:00Z">
            <w:rPr/>
          </w:rPrChange>
        </w:rPr>
        <w:t xml:space="preserve"> identify the critical factors that need to be measured, checked or function</w:t>
      </w:r>
      <w:ins w:id="265" w:author="Colin Day" w:date="2017-03-29T11:04:00Z">
        <w:r w:rsidR="008D198C" w:rsidRPr="00D11A31">
          <w:rPr>
            <w:color w:val="000000" w:themeColor="text1"/>
            <w:rPrChange w:id="266" w:author="Adam Hay" w:date="2017-03-29T20:52:00Z">
              <w:rPr/>
            </w:rPrChange>
          </w:rPr>
          <w:t>ality</w:t>
        </w:r>
      </w:ins>
      <w:r w:rsidRPr="00D11A31">
        <w:rPr>
          <w:color w:val="000000" w:themeColor="text1"/>
          <w:rPrChange w:id="267" w:author="Adam Hay" w:date="2017-03-29T20:52:00Z">
            <w:rPr/>
          </w:rPrChange>
        </w:rPr>
        <w:t xml:space="preserve"> tested. </w:t>
      </w:r>
      <w:r w:rsidR="00FF40F9" w:rsidRPr="00D11A31">
        <w:rPr>
          <w:color w:val="000000" w:themeColor="text1"/>
          <w:rPrChange w:id="268" w:author="Adam Hay" w:date="2017-03-29T20:52:00Z">
            <w:rPr/>
          </w:rPrChange>
        </w:rPr>
        <w:t xml:space="preserve"> </w:t>
      </w:r>
      <w:r w:rsidRPr="00D11A31">
        <w:rPr>
          <w:color w:val="000000" w:themeColor="text1"/>
          <w:rPrChange w:id="269" w:author="Adam Hay" w:date="2017-03-29T20:52:00Z">
            <w:rPr/>
          </w:rPrChange>
        </w:rPr>
        <w:t>Some of this information may be supplied by manufacturers of equipment or materials and may be presented in the form of certification of performance.</w:t>
      </w:r>
    </w:p>
    <w:p w14:paraId="0BAE80F5" w14:textId="01F16EA9" w:rsidR="007F26A6" w:rsidRPr="00D11A31" w:rsidRDefault="007F26A6" w:rsidP="007F26A6">
      <w:pPr>
        <w:pStyle w:val="BodyText"/>
        <w:rPr>
          <w:color w:val="000000" w:themeColor="text1"/>
          <w:rPrChange w:id="270" w:author="Adam Hay" w:date="2017-03-29T20:52:00Z">
            <w:rPr/>
          </w:rPrChange>
        </w:rPr>
      </w:pPr>
      <w:r w:rsidRPr="00D11A31">
        <w:rPr>
          <w:color w:val="000000" w:themeColor="text1"/>
          <w:rPrChange w:id="271" w:author="Adam Hay" w:date="2017-03-29T20:52:00Z">
            <w:rPr/>
          </w:rPrChange>
        </w:rPr>
        <w:t>In addition to the requirement for final operational performance, there can also be critical limits for transporting hazardous goods or equipment such as batteries in order to comply with statutory regulations.  The early identification of such constraints is important to avoid unplanned difficulties in the delivery of AtoN equipment</w:t>
      </w:r>
      <w:ins w:id="272" w:author="Colin Day" w:date="2017-03-29T11:04:00Z">
        <w:r w:rsidR="008D198C" w:rsidRPr="00D11A31">
          <w:rPr>
            <w:color w:val="000000" w:themeColor="text1"/>
            <w:rPrChange w:id="273" w:author="Adam Hay" w:date="2017-03-29T20:52:00Z">
              <w:rPr/>
            </w:rPrChange>
          </w:rPr>
          <w:t xml:space="preserve"> to a depot and the su</w:t>
        </w:r>
      </w:ins>
      <w:ins w:id="274" w:author="Colin Day" w:date="2017-03-29T11:05:00Z">
        <w:r w:rsidR="008D198C" w:rsidRPr="00D11A31">
          <w:rPr>
            <w:color w:val="000000" w:themeColor="text1"/>
            <w:rPrChange w:id="275" w:author="Adam Hay" w:date="2017-03-29T20:52:00Z">
              <w:rPr/>
            </w:rPrChange>
          </w:rPr>
          <w:t>b</w:t>
        </w:r>
      </w:ins>
      <w:ins w:id="276" w:author="Colin Day" w:date="2017-03-29T11:04:00Z">
        <w:r w:rsidR="008D198C" w:rsidRPr="00D11A31">
          <w:rPr>
            <w:color w:val="000000" w:themeColor="text1"/>
            <w:rPrChange w:id="277" w:author="Adam Hay" w:date="2017-03-29T20:52:00Z">
              <w:rPr/>
            </w:rPrChange>
          </w:rPr>
          <w:t>sequent onward</w:t>
        </w:r>
      </w:ins>
      <w:ins w:id="278" w:author="Colin Day" w:date="2017-03-29T11:05:00Z">
        <w:r w:rsidR="008D198C" w:rsidRPr="00D11A31">
          <w:rPr>
            <w:color w:val="000000" w:themeColor="text1"/>
            <w:rPrChange w:id="279" w:author="Adam Hay" w:date="2017-03-29T20:52:00Z">
              <w:rPr/>
            </w:rPrChange>
          </w:rPr>
          <w:t xml:space="preserve"> delivery to the AtoN site</w:t>
        </w:r>
      </w:ins>
      <w:ins w:id="280" w:author="Colin Day" w:date="2017-03-29T11:04:00Z">
        <w:r w:rsidR="008D198C" w:rsidRPr="00D11A31">
          <w:rPr>
            <w:color w:val="000000" w:themeColor="text1"/>
            <w:rPrChange w:id="281" w:author="Adam Hay" w:date="2017-03-29T20:52:00Z">
              <w:rPr/>
            </w:rPrChange>
          </w:rPr>
          <w:t xml:space="preserve"> </w:t>
        </w:r>
      </w:ins>
      <w:r w:rsidRPr="00D11A31">
        <w:rPr>
          <w:color w:val="000000" w:themeColor="text1"/>
          <w:rPrChange w:id="282" w:author="Adam Hay" w:date="2017-03-29T20:52:00Z">
            <w:rPr/>
          </w:rPrChange>
        </w:rPr>
        <w:t>.</w:t>
      </w:r>
    </w:p>
    <w:p w14:paraId="4095F9FD" w14:textId="183DD322" w:rsidR="007F26A6" w:rsidRDefault="007F26A6" w:rsidP="007F26A6">
      <w:pPr>
        <w:pStyle w:val="Heading2"/>
      </w:pPr>
      <w:bookmarkStart w:id="283" w:name="_Toc478509416"/>
      <w:bookmarkStart w:id="284" w:name="_Toc478584667"/>
      <w:r>
        <w:t>Measurement and visual Checks</w:t>
      </w:r>
      <w:bookmarkEnd w:id="283"/>
      <w:bookmarkEnd w:id="284"/>
    </w:p>
    <w:p w14:paraId="16D983C4" w14:textId="77777777" w:rsidR="007F26A6" w:rsidRPr="007F26A6" w:rsidRDefault="007F26A6" w:rsidP="007F26A6">
      <w:pPr>
        <w:pStyle w:val="Heading2separationline"/>
      </w:pPr>
    </w:p>
    <w:p w14:paraId="54A44796" w14:textId="438C7B52" w:rsidR="007F26A6" w:rsidRDefault="007F26A6" w:rsidP="007F26A6">
      <w:pPr>
        <w:pStyle w:val="BodyText"/>
      </w:pPr>
      <w:r>
        <w:t>The identification of critical factors will also determine the manner in which such factors are to be checked.  This is usually in the form of either measurement or visual. Examples of each of these could be:</w:t>
      </w:r>
    </w:p>
    <w:p w14:paraId="4A328F83" w14:textId="51A20F15" w:rsidR="00467F38" w:rsidRDefault="007F26A6" w:rsidP="00F00F47">
      <w:pPr>
        <w:pStyle w:val="Bullet1"/>
      </w:pPr>
      <w:r>
        <w:t>lantern optical performance – measuremen</w:t>
      </w:r>
      <w:r w:rsidR="00FF40F9">
        <w:t xml:space="preserve">t within tolerance (see </w:t>
      </w:r>
      <w:r w:rsidR="00FF40F9">
        <w:fldChar w:fldCharType="begin"/>
      </w:r>
      <w:r w:rsidR="00FF40F9">
        <w:instrText xml:space="preserve"> REF _Ref456272886 \r \h </w:instrText>
      </w:r>
      <w:r w:rsidR="00FF40F9">
        <w:fldChar w:fldCharType="separate"/>
      </w:r>
      <w:r w:rsidR="00FF40F9">
        <w:t>Figure 1</w:t>
      </w:r>
      <w:r w:rsidR="00FF40F9">
        <w:fldChar w:fldCharType="end"/>
      </w:r>
      <w:r>
        <w:t>);</w:t>
      </w:r>
    </w:p>
    <w:p w14:paraId="6A60C1F9" w14:textId="77A473CA" w:rsidR="007F26A6" w:rsidRDefault="007F26A6" w:rsidP="007F26A6">
      <w:pPr>
        <w:pStyle w:val="Bullet1"/>
      </w:pPr>
      <w:r>
        <w:t>battery connectivity – visual;</w:t>
      </w:r>
    </w:p>
    <w:p w14:paraId="1CFE5F80" w14:textId="7AFB1439" w:rsidR="007F26A6" w:rsidRDefault="007F26A6" w:rsidP="007F26A6">
      <w:pPr>
        <w:pStyle w:val="Bullet1"/>
      </w:pPr>
      <w:r>
        <w:t>battery state of charge – operational measurement;</w:t>
      </w:r>
    </w:p>
    <w:p w14:paraId="71C75B8F" w14:textId="497EEDA6" w:rsidR="007F26A6" w:rsidRPr="00CD09C8" w:rsidDel="00471B0D" w:rsidRDefault="00CD09C8" w:rsidP="007F26A6">
      <w:pPr>
        <w:rPr>
          <w:sz w:val="22"/>
        </w:rPr>
      </w:pPr>
      <w:moveFromRangeStart w:id="285" w:author="Adam Hay" w:date="2017-03-29T20:34:00Z" w:name="move478583002"/>
      <w:moveFrom w:id="286" w:author="Adam Hay" w:date="2017-03-29T20:34:00Z">
        <w:ins w:id="287" w:author="Colin Day" w:date="2017-03-29T08:43:00Z">
          <w:r w:rsidRPr="00CD09C8" w:rsidDel="00471B0D">
            <w:rPr>
              <w:sz w:val="22"/>
            </w:rPr>
            <w:t xml:space="preserve">The </w:t>
          </w:r>
        </w:ins>
        <w:ins w:id="288" w:author="Colin Day" w:date="2017-03-29T08:44:00Z">
          <w:r w:rsidDel="00471B0D">
            <w:rPr>
              <w:sz w:val="22"/>
            </w:rPr>
            <w:t>inclusion of relevant photographs is also a very useful addition to any commissioning process.</w:t>
          </w:r>
        </w:ins>
      </w:moveFrom>
    </w:p>
    <w:moveFromRangeEnd w:id="285"/>
    <w:p w14:paraId="5FF5991C" w14:textId="14F3223C" w:rsidR="000379A7" w:rsidRDefault="007F26A6" w:rsidP="007F26A6">
      <w:pPr>
        <w:pStyle w:val="BodyText"/>
        <w:jc w:val="center"/>
      </w:pPr>
      <w:r w:rsidRPr="00794472">
        <w:rPr>
          <w:rFonts w:ascii="Times New Roman" w:hAnsi="Times New Roman" w:cs="Times New Roman"/>
          <w:noProof/>
          <w:sz w:val="24"/>
          <w:szCs w:val="24"/>
          <w:lang w:val="en-IE" w:eastAsia="en-IE"/>
        </w:rPr>
        <w:lastRenderedPageBreak/>
        <w:drawing>
          <wp:inline distT="0" distB="0" distL="0" distR="0" wp14:anchorId="4E751829" wp14:editId="029ADB31">
            <wp:extent cx="5748020" cy="3590290"/>
            <wp:effectExtent l="0" t="0" r="5080" b="10160"/>
            <wp:docPr id="8" name="Char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F373D70" w14:textId="4669EF21" w:rsidR="007F26A6" w:rsidRDefault="007F26A6" w:rsidP="007F26A6">
      <w:pPr>
        <w:pStyle w:val="Figurecaption"/>
        <w:jc w:val="center"/>
        <w:rPr>
          <w:ins w:id="289" w:author="Simon Millyard" w:date="2017-03-28T10:30:00Z"/>
        </w:rPr>
      </w:pPr>
      <w:bookmarkStart w:id="290" w:name="_Ref456272886"/>
      <w:bookmarkStart w:id="291" w:name="_Toc478509435"/>
      <w:r>
        <w:t>Light distribution curve showing tolerances</w:t>
      </w:r>
      <w:bookmarkEnd w:id="290"/>
      <w:bookmarkEnd w:id="291"/>
    </w:p>
    <w:p w14:paraId="373834D0" w14:textId="77777777" w:rsidR="005E5F3F" w:rsidRDefault="005E5F3F">
      <w:pPr>
        <w:rPr>
          <w:ins w:id="292" w:author="Simon Millyard" w:date="2017-03-28T10:30:00Z"/>
        </w:rPr>
        <w:pPrChange w:id="293" w:author="Simon Millyard" w:date="2017-03-28T10:30:00Z">
          <w:pPr>
            <w:pStyle w:val="Figurecaption"/>
            <w:jc w:val="center"/>
          </w:pPr>
        </w:pPrChange>
      </w:pPr>
    </w:p>
    <w:p w14:paraId="024ED5D9" w14:textId="77777777" w:rsidR="005E5F3F" w:rsidRDefault="005E5F3F">
      <w:pPr>
        <w:rPr>
          <w:ins w:id="294" w:author="Simon Millyard" w:date="2017-03-28T10:30:00Z"/>
        </w:rPr>
        <w:pPrChange w:id="295" w:author="Simon Millyard" w:date="2017-03-28T10:30:00Z">
          <w:pPr>
            <w:pStyle w:val="Figurecaption"/>
            <w:jc w:val="center"/>
          </w:pPr>
        </w:pPrChange>
      </w:pPr>
    </w:p>
    <w:p w14:paraId="5C16190E" w14:textId="77777777" w:rsidR="00801047" w:rsidRDefault="00801047">
      <w:pPr>
        <w:pStyle w:val="Heading2"/>
        <w:rPr>
          <w:ins w:id="296" w:author="Simon Millyard" w:date="2017-03-28T11:02:00Z"/>
        </w:rPr>
        <w:pPrChange w:id="297" w:author="Simon Millyard" w:date="2017-03-28T11:02:00Z">
          <w:pPr>
            <w:pStyle w:val="Figurecaption"/>
            <w:jc w:val="center"/>
          </w:pPr>
        </w:pPrChange>
      </w:pPr>
      <w:bookmarkStart w:id="298" w:name="_Toc478509417"/>
      <w:bookmarkStart w:id="299" w:name="_Toc478584668"/>
      <w:ins w:id="300" w:author="Simon Millyard" w:date="2017-03-28T11:02:00Z">
        <w:r>
          <w:t xml:space="preserve">Examples of </w:t>
        </w:r>
      </w:ins>
      <w:ins w:id="301" w:author="Simon Millyard" w:date="2017-03-28T10:31:00Z">
        <w:r w:rsidR="005E5F3F" w:rsidRPr="008C7535">
          <w:t>Key commissioning checks for various AtoN types</w:t>
        </w:r>
      </w:ins>
      <w:bookmarkEnd w:id="298"/>
      <w:bookmarkEnd w:id="299"/>
    </w:p>
    <w:p w14:paraId="1C400A83" w14:textId="6AD04991" w:rsidR="00801047" w:rsidRDefault="008C7535">
      <w:pPr>
        <w:ind w:left="851"/>
        <w:rPr>
          <w:ins w:id="302" w:author="Adam Hay" w:date="2017-03-28T22:35:00Z"/>
          <w:rFonts w:ascii="Calibri" w:hAnsi="Calibri" w:cs="Calibri"/>
          <w:sz w:val="20"/>
          <w:szCs w:val="20"/>
        </w:rPr>
        <w:pPrChange w:id="303" w:author="Adam Hay" w:date="2017-03-28T22:33:00Z">
          <w:pPr>
            <w:pStyle w:val="Figurecaption"/>
            <w:jc w:val="center"/>
          </w:pPr>
        </w:pPrChange>
      </w:pPr>
      <w:ins w:id="304" w:author="Adam Hay" w:date="2017-03-28T22:33:00Z">
        <w:r>
          <w:rPr>
            <w:rFonts w:ascii="Calibri" w:hAnsi="Calibri" w:cs="Calibri"/>
            <w:sz w:val="20"/>
            <w:szCs w:val="20"/>
          </w:rPr>
          <w:t>Some example</w:t>
        </w:r>
      </w:ins>
      <w:ins w:id="305" w:author="Colin Day" w:date="2017-03-29T11:06:00Z">
        <w:r w:rsidR="008D198C">
          <w:rPr>
            <w:rFonts w:ascii="Calibri" w:hAnsi="Calibri" w:cs="Calibri"/>
            <w:sz w:val="20"/>
            <w:szCs w:val="20"/>
          </w:rPr>
          <w:t>s</w:t>
        </w:r>
      </w:ins>
      <w:ins w:id="306" w:author="Adam Hay" w:date="2017-03-28T22:33:00Z">
        <w:r>
          <w:rPr>
            <w:rFonts w:ascii="Calibri" w:hAnsi="Calibri" w:cs="Calibri"/>
            <w:sz w:val="20"/>
            <w:szCs w:val="20"/>
          </w:rPr>
          <w:t xml:space="preserve"> of key commissioning checks for AtoN are provided in the following sections. </w:t>
        </w:r>
      </w:ins>
      <w:ins w:id="307" w:author="Simon Millyard" w:date="2017-03-28T11:02:00Z">
        <w:r w:rsidR="00801047" w:rsidRPr="008C7535">
          <w:rPr>
            <w:rFonts w:ascii="Calibri" w:hAnsi="Calibri" w:cs="Calibri"/>
            <w:sz w:val="20"/>
            <w:szCs w:val="20"/>
            <w:rPrChange w:id="308" w:author="Adam Hay" w:date="2017-03-28T22:33:00Z">
              <w:rPr>
                <w:b w:val="0"/>
                <w:bCs w:val="0"/>
                <w:i w:val="0"/>
              </w:rPr>
            </w:rPrChange>
          </w:rPr>
          <w:t>This list</w:t>
        </w:r>
      </w:ins>
      <w:ins w:id="309" w:author="Simon Millyard" w:date="2017-03-28T11:03:00Z">
        <w:r w:rsidR="00801047" w:rsidRPr="008C7535">
          <w:rPr>
            <w:sz w:val="20"/>
            <w:szCs w:val="20"/>
            <w:rPrChange w:id="310" w:author="Adam Hay" w:date="2017-03-28T22:33:00Z">
              <w:rPr/>
            </w:rPrChange>
          </w:rPr>
          <w:t xml:space="preserve"> </w:t>
        </w:r>
      </w:ins>
      <w:ins w:id="311" w:author="Adam Hay" w:date="2017-03-28T22:34:00Z">
        <w:r>
          <w:rPr>
            <w:sz w:val="20"/>
            <w:szCs w:val="20"/>
          </w:rPr>
          <w:t xml:space="preserve">is not </w:t>
        </w:r>
        <w:del w:id="312" w:author="Colin Day" w:date="2017-03-29T08:25:00Z">
          <w:r w:rsidDel="00F00F47">
            <w:rPr>
              <w:sz w:val="20"/>
              <w:szCs w:val="20"/>
            </w:rPr>
            <w:delText>exhaustic</w:delText>
          </w:r>
        </w:del>
      </w:ins>
      <w:ins w:id="313" w:author="Colin Day" w:date="2017-03-29T08:25:00Z">
        <w:r w:rsidR="00F00F47">
          <w:rPr>
            <w:sz w:val="20"/>
            <w:szCs w:val="20"/>
          </w:rPr>
          <w:t>exhaustive</w:t>
        </w:r>
      </w:ins>
      <w:ins w:id="314" w:author="Adam Hay" w:date="2017-03-28T22:34:00Z">
        <w:r>
          <w:rPr>
            <w:sz w:val="20"/>
            <w:szCs w:val="20"/>
          </w:rPr>
          <w:t xml:space="preserve"> and is meant to provide general guidance. A more </w:t>
        </w:r>
      </w:ins>
      <w:ins w:id="315" w:author="Simon Millyard" w:date="2017-03-28T11:03:00Z">
        <w:del w:id="316" w:author="Adam Hay" w:date="2017-03-28T22:34:00Z">
          <w:r w:rsidR="00801047" w:rsidRPr="008C7535" w:rsidDel="008C7535">
            <w:rPr>
              <w:sz w:val="20"/>
              <w:szCs w:val="20"/>
              <w:rPrChange w:id="317" w:author="Adam Hay" w:date="2017-03-28T22:33:00Z">
                <w:rPr/>
              </w:rPrChange>
            </w:rPr>
            <w:delText xml:space="preserve">is not exhaustive and shows some of the areas to be </w:delText>
          </w:r>
        </w:del>
      </w:ins>
      <w:ins w:id="318" w:author="Adam Hay" w:date="2017-03-28T22:34:00Z">
        <w:r>
          <w:rPr>
            <w:sz w:val="20"/>
            <w:szCs w:val="20"/>
          </w:rPr>
          <w:t>detailed commissioning process</w:t>
        </w:r>
      </w:ins>
      <w:ins w:id="319" w:author="Adam Hay" w:date="2017-03-28T22:35:00Z">
        <w:r>
          <w:rPr>
            <w:sz w:val="20"/>
            <w:szCs w:val="20"/>
          </w:rPr>
          <w:t xml:space="preserve"> can be developed, based on the equipment, the system and the </w:t>
        </w:r>
        <w:del w:id="320" w:author="Colin Day" w:date="2017-03-29T11:06:00Z">
          <w:r w:rsidDel="008D198C">
            <w:rPr>
              <w:sz w:val="20"/>
              <w:szCs w:val="20"/>
            </w:rPr>
            <w:delText xml:space="preserve">end user’s </w:delText>
          </w:r>
        </w:del>
      </w:ins>
      <w:ins w:id="321" w:author="Colin Day" w:date="2017-03-29T11:06:00Z">
        <w:r w:rsidR="008D198C">
          <w:rPr>
            <w:sz w:val="20"/>
            <w:szCs w:val="20"/>
          </w:rPr>
          <w:t xml:space="preserve">Navigational and Operational </w:t>
        </w:r>
      </w:ins>
      <w:ins w:id="322" w:author="Adam Hay" w:date="2017-03-28T22:35:00Z">
        <w:r>
          <w:rPr>
            <w:sz w:val="20"/>
            <w:szCs w:val="20"/>
          </w:rPr>
          <w:t>requirements.</w:t>
        </w:r>
      </w:ins>
      <w:ins w:id="323" w:author="Simon Millyard" w:date="2017-03-28T11:03:00Z">
        <w:del w:id="324" w:author="Adam Hay" w:date="2017-03-28T22:35:00Z">
          <w:r w:rsidR="00801047" w:rsidRPr="008C7535" w:rsidDel="008C7535">
            <w:rPr>
              <w:sz w:val="20"/>
              <w:szCs w:val="20"/>
              <w:rPrChange w:id="325" w:author="Adam Hay" w:date="2017-03-28T22:33:00Z">
                <w:rPr/>
              </w:rPrChange>
            </w:rPr>
            <w:delText>checked.</w:delText>
          </w:r>
        </w:del>
      </w:ins>
      <w:ins w:id="326" w:author="Simon Millyard" w:date="2017-03-28T11:02:00Z">
        <w:del w:id="327" w:author="Adam Hay" w:date="2017-03-28T22:35:00Z">
          <w:r w:rsidR="00801047" w:rsidRPr="008C7535" w:rsidDel="008C7535">
            <w:rPr>
              <w:rFonts w:ascii="Calibri" w:hAnsi="Calibri" w:cs="Calibri"/>
              <w:sz w:val="20"/>
              <w:szCs w:val="20"/>
              <w:rPrChange w:id="328" w:author="Adam Hay" w:date="2017-03-28T22:33:00Z">
                <w:rPr>
                  <w:b w:val="0"/>
                  <w:bCs w:val="0"/>
                  <w:i w:val="0"/>
                </w:rPr>
              </w:rPrChange>
            </w:rPr>
            <w:delText xml:space="preserve"> </w:delText>
          </w:r>
        </w:del>
      </w:ins>
    </w:p>
    <w:p w14:paraId="17C3F376" w14:textId="17FEC5FF" w:rsidR="008C7535" w:rsidRDefault="008C7535">
      <w:pPr>
        <w:ind w:left="851"/>
        <w:rPr>
          <w:ins w:id="329" w:author="Adam Hay" w:date="2017-03-29T20:34:00Z"/>
          <w:rFonts w:ascii="Calibri" w:hAnsi="Calibri" w:cs="Calibri"/>
          <w:sz w:val="20"/>
          <w:szCs w:val="20"/>
        </w:rPr>
        <w:pPrChange w:id="330" w:author="Adam Hay" w:date="2017-03-28T22:33:00Z">
          <w:pPr>
            <w:pStyle w:val="Figurecaption"/>
            <w:jc w:val="center"/>
          </w:pPr>
        </w:pPrChange>
      </w:pPr>
      <w:ins w:id="331" w:author="Adam Hay" w:date="2017-03-28T22:35:00Z">
        <w:r>
          <w:rPr>
            <w:rFonts w:ascii="Calibri" w:hAnsi="Calibri" w:cs="Calibri"/>
            <w:sz w:val="20"/>
            <w:szCs w:val="20"/>
          </w:rPr>
          <w:t>An example</w:t>
        </w:r>
        <w:del w:id="332" w:author="Colin Day" w:date="2017-03-29T08:26:00Z">
          <w:r w:rsidDel="00F00F47">
            <w:rPr>
              <w:rFonts w:ascii="Calibri" w:hAnsi="Calibri" w:cs="Calibri"/>
              <w:sz w:val="20"/>
              <w:szCs w:val="20"/>
            </w:rPr>
            <w:delText>d</w:delText>
          </w:r>
        </w:del>
        <w:r>
          <w:rPr>
            <w:rFonts w:ascii="Calibri" w:hAnsi="Calibri" w:cs="Calibri"/>
            <w:sz w:val="20"/>
            <w:szCs w:val="20"/>
          </w:rPr>
          <w:t xml:space="preserve"> of a more detailed commissioning procedure is provided as Appendix 1</w:t>
        </w:r>
      </w:ins>
    </w:p>
    <w:p w14:paraId="4D070F7E" w14:textId="72F09050" w:rsidR="00471B0D" w:rsidRPr="00CD09C8" w:rsidRDefault="00471B0D" w:rsidP="00471B0D">
      <w:pPr>
        <w:rPr>
          <w:sz w:val="22"/>
        </w:rPr>
      </w:pPr>
      <w:ins w:id="333" w:author="Adam Hay" w:date="2017-03-29T20:34:00Z">
        <w:r>
          <w:rPr>
            <w:sz w:val="22"/>
          </w:rPr>
          <w:t xml:space="preserve">In all cases, </w:t>
        </w:r>
      </w:ins>
      <w:moveToRangeStart w:id="334" w:author="Adam Hay" w:date="2017-03-29T20:34:00Z" w:name="move478583002"/>
      <w:moveTo w:id="335" w:author="Adam Hay" w:date="2017-03-29T20:34:00Z">
        <w:del w:id="336" w:author="Adam Hay" w:date="2017-03-29T20:34:00Z">
          <w:r w:rsidRPr="00CD09C8" w:rsidDel="00471B0D">
            <w:rPr>
              <w:sz w:val="22"/>
            </w:rPr>
            <w:delText>T</w:delText>
          </w:r>
        </w:del>
      </w:moveTo>
      <w:ins w:id="337" w:author="Adam Hay" w:date="2017-03-29T20:34:00Z">
        <w:r>
          <w:rPr>
            <w:sz w:val="22"/>
          </w:rPr>
          <w:t>t</w:t>
        </w:r>
      </w:ins>
      <w:moveTo w:id="338" w:author="Adam Hay" w:date="2017-03-29T20:34:00Z">
        <w:r w:rsidRPr="00CD09C8">
          <w:rPr>
            <w:sz w:val="22"/>
          </w:rPr>
          <w:t xml:space="preserve">he </w:t>
        </w:r>
        <w:r>
          <w:rPr>
            <w:sz w:val="22"/>
          </w:rPr>
          <w:t xml:space="preserve">inclusion of relevant photographs </w:t>
        </w:r>
      </w:moveTo>
      <w:ins w:id="339" w:author="Adam Hay" w:date="2017-03-29T20:53:00Z">
        <w:r w:rsidR="00D11A31">
          <w:rPr>
            <w:sz w:val="22"/>
          </w:rPr>
          <w:t xml:space="preserve">should be considered as they are a </w:t>
        </w:r>
      </w:ins>
      <w:moveTo w:id="340" w:author="Adam Hay" w:date="2017-03-29T20:34:00Z">
        <w:del w:id="341" w:author="Adam Hay" w:date="2017-03-29T20:53:00Z">
          <w:r w:rsidDel="00D11A31">
            <w:rPr>
              <w:sz w:val="22"/>
            </w:rPr>
            <w:delText xml:space="preserve">is also a very </w:delText>
          </w:r>
        </w:del>
        <w:r>
          <w:rPr>
            <w:sz w:val="22"/>
          </w:rPr>
          <w:t>useful addition to any commissioning process.</w:t>
        </w:r>
      </w:moveTo>
    </w:p>
    <w:moveToRangeEnd w:id="334"/>
    <w:p w14:paraId="256FCC8D" w14:textId="77777777" w:rsidR="00471B0D" w:rsidRPr="008C7535" w:rsidRDefault="00471B0D">
      <w:pPr>
        <w:ind w:left="851"/>
        <w:rPr>
          <w:ins w:id="342" w:author="Simon Millyard" w:date="2017-03-28T11:02:00Z"/>
          <w:rFonts w:ascii="Calibri" w:hAnsi="Calibri" w:cs="Calibri"/>
          <w:sz w:val="20"/>
          <w:szCs w:val="20"/>
          <w:rPrChange w:id="343" w:author="Adam Hay" w:date="2017-03-28T22:33:00Z">
            <w:rPr>
              <w:ins w:id="344" w:author="Simon Millyard" w:date="2017-03-28T11:02:00Z"/>
            </w:rPr>
          </w:rPrChange>
        </w:rPr>
        <w:pPrChange w:id="345" w:author="Adam Hay" w:date="2017-03-28T22:33:00Z">
          <w:pPr>
            <w:pStyle w:val="Figurecaption"/>
            <w:jc w:val="center"/>
          </w:pPr>
        </w:pPrChange>
      </w:pPr>
    </w:p>
    <w:p w14:paraId="5F2794B1" w14:textId="56CC2539" w:rsidR="005E5F3F" w:rsidRPr="008C7535" w:rsidRDefault="005E5F3F">
      <w:pPr>
        <w:pStyle w:val="Heading3"/>
        <w:rPr>
          <w:ins w:id="346" w:author="Simon Millyard" w:date="2017-03-28T10:37:00Z"/>
        </w:rPr>
        <w:pPrChange w:id="347" w:author="Simon Millyard" w:date="2017-03-28T11:02:00Z">
          <w:pPr>
            <w:pStyle w:val="Figurecaption"/>
            <w:jc w:val="center"/>
          </w:pPr>
        </w:pPrChange>
      </w:pPr>
      <w:bookmarkStart w:id="348" w:name="_Toc478509418"/>
      <w:bookmarkStart w:id="349" w:name="_Toc478584669"/>
      <w:ins w:id="350" w:author="Simon Millyard" w:date="2017-03-28T10:33:00Z">
        <w:r w:rsidRPr="008C7535">
          <w:t>Buoy commissioning</w:t>
        </w:r>
      </w:ins>
      <w:bookmarkEnd w:id="348"/>
      <w:bookmarkEnd w:id="349"/>
    </w:p>
    <w:p w14:paraId="57AB8187" w14:textId="41335987" w:rsidR="00902A83" w:rsidRPr="00902A83" w:rsidRDefault="00902A83">
      <w:pPr>
        <w:pStyle w:val="ListParagraph"/>
        <w:numPr>
          <w:ilvl w:val="0"/>
          <w:numId w:val="49"/>
        </w:numPr>
        <w:rPr>
          <w:ins w:id="351" w:author="Simon Millyard" w:date="2017-03-28T10:38:00Z"/>
          <w:sz w:val="20"/>
          <w:szCs w:val="20"/>
          <w:rPrChange w:id="352" w:author="Simon Millyard" w:date="2017-03-28T10:38:00Z">
            <w:rPr>
              <w:ins w:id="353" w:author="Simon Millyard" w:date="2017-03-28T10:38:00Z"/>
            </w:rPr>
          </w:rPrChange>
        </w:rPr>
        <w:pPrChange w:id="354" w:author="Simon Millyard" w:date="2017-03-28T10:38:00Z">
          <w:pPr>
            <w:pStyle w:val="Figurecaption"/>
            <w:jc w:val="center"/>
          </w:pPr>
        </w:pPrChange>
      </w:pPr>
      <w:ins w:id="355" w:author="Simon Millyard" w:date="2017-03-28T10:38:00Z">
        <w:r w:rsidRPr="00902A83">
          <w:rPr>
            <w:sz w:val="20"/>
            <w:szCs w:val="20"/>
            <w:rPrChange w:id="356" w:author="Simon Millyard" w:date="2017-03-28T10:38:00Z">
              <w:rPr>
                <w:b w:val="0"/>
                <w:bCs w:val="0"/>
                <w:i w:val="0"/>
              </w:rPr>
            </w:rPrChange>
          </w:rPr>
          <w:t>Colour</w:t>
        </w:r>
      </w:ins>
    </w:p>
    <w:p w14:paraId="2D4813FB" w14:textId="0E7D0D91" w:rsidR="00902A83" w:rsidRDefault="00902A83">
      <w:pPr>
        <w:pStyle w:val="ListParagraph"/>
        <w:numPr>
          <w:ilvl w:val="0"/>
          <w:numId w:val="49"/>
        </w:numPr>
        <w:rPr>
          <w:ins w:id="357" w:author="Simon Millyard" w:date="2017-03-28T10:38:00Z"/>
          <w:sz w:val="20"/>
          <w:szCs w:val="20"/>
        </w:rPr>
        <w:pPrChange w:id="358" w:author="Simon Millyard" w:date="2017-03-28T10:38:00Z">
          <w:pPr>
            <w:pStyle w:val="Figurecaption"/>
            <w:jc w:val="center"/>
          </w:pPr>
        </w:pPrChange>
      </w:pPr>
      <w:ins w:id="359" w:author="Simon Millyard" w:date="2017-03-28T10:38:00Z">
        <w:r>
          <w:rPr>
            <w:sz w:val="20"/>
            <w:szCs w:val="20"/>
          </w:rPr>
          <w:t>Top mark</w:t>
        </w:r>
      </w:ins>
    </w:p>
    <w:p w14:paraId="6912BA2C" w14:textId="7AFE1A53" w:rsidR="00902A83" w:rsidRDefault="00902A83">
      <w:pPr>
        <w:pStyle w:val="ListParagraph"/>
        <w:numPr>
          <w:ilvl w:val="0"/>
          <w:numId w:val="49"/>
        </w:numPr>
        <w:rPr>
          <w:ins w:id="360" w:author="Simon Millyard" w:date="2017-03-28T10:38:00Z"/>
          <w:sz w:val="20"/>
          <w:szCs w:val="20"/>
        </w:rPr>
        <w:pPrChange w:id="361" w:author="Simon Millyard" w:date="2017-03-28T10:38:00Z">
          <w:pPr>
            <w:pStyle w:val="Figurecaption"/>
            <w:jc w:val="center"/>
          </w:pPr>
        </w:pPrChange>
      </w:pPr>
      <w:ins w:id="362" w:author="Simon Millyard" w:date="2017-03-28T10:38:00Z">
        <w:r>
          <w:rPr>
            <w:sz w:val="20"/>
            <w:szCs w:val="20"/>
          </w:rPr>
          <w:t>Light character</w:t>
        </w:r>
      </w:ins>
    </w:p>
    <w:p w14:paraId="6E7E3682" w14:textId="4A7E90E0" w:rsidR="00902A83" w:rsidRDefault="00902A83">
      <w:pPr>
        <w:pStyle w:val="ListParagraph"/>
        <w:numPr>
          <w:ilvl w:val="0"/>
          <w:numId w:val="49"/>
        </w:numPr>
        <w:rPr>
          <w:ins w:id="363" w:author="Adam Hay" w:date="2017-03-28T22:36:00Z"/>
          <w:sz w:val="20"/>
          <w:szCs w:val="20"/>
        </w:rPr>
        <w:pPrChange w:id="364" w:author="Simon Millyard" w:date="2017-03-28T10:38:00Z">
          <w:pPr>
            <w:pStyle w:val="Figurecaption"/>
            <w:jc w:val="center"/>
          </w:pPr>
        </w:pPrChange>
      </w:pPr>
      <w:ins w:id="365" w:author="Simon Millyard" w:date="2017-03-28T10:38:00Z">
        <w:r>
          <w:rPr>
            <w:sz w:val="20"/>
            <w:szCs w:val="20"/>
          </w:rPr>
          <w:t>Position</w:t>
        </w:r>
      </w:ins>
    </w:p>
    <w:p w14:paraId="775DDB54" w14:textId="626DA126" w:rsidR="008C7535" w:rsidRDefault="008C7535">
      <w:pPr>
        <w:pStyle w:val="ListParagraph"/>
        <w:numPr>
          <w:ilvl w:val="0"/>
          <w:numId w:val="49"/>
        </w:numPr>
        <w:rPr>
          <w:ins w:id="366" w:author="Adam Hay" w:date="2017-03-28T22:37:00Z"/>
          <w:sz w:val="20"/>
          <w:szCs w:val="20"/>
        </w:rPr>
        <w:pPrChange w:id="367" w:author="Simon Millyard" w:date="2017-03-28T10:38:00Z">
          <w:pPr>
            <w:pStyle w:val="Figurecaption"/>
            <w:jc w:val="center"/>
          </w:pPr>
        </w:pPrChange>
      </w:pPr>
      <w:ins w:id="368" w:author="Adam Hay" w:date="2017-03-28T22:36:00Z">
        <w:r>
          <w:rPr>
            <w:sz w:val="20"/>
            <w:szCs w:val="20"/>
          </w:rPr>
          <w:t>Size and integrity of mooring and attachments.</w:t>
        </w:r>
      </w:ins>
    </w:p>
    <w:p w14:paraId="3BFF5472" w14:textId="4D57623E" w:rsidR="008C7535" w:rsidRDefault="008C7535">
      <w:pPr>
        <w:pStyle w:val="ListParagraph"/>
        <w:numPr>
          <w:ilvl w:val="0"/>
          <w:numId w:val="49"/>
        </w:numPr>
        <w:rPr>
          <w:ins w:id="369" w:author="Adam Hay" w:date="2017-03-28T22:36:00Z"/>
          <w:sz w:val="20"/>
          <w:szCs w:val="20"/>
        </w:rPr>
        <w:pPrChange w:id="370" w:author="Simon Millyard" w:date="2017-03-28T10:38:00Z">
          <w:pPr>
            <w:pStyle w:val="Figurecaption"/>
            <w:jc w:val="center"/>
          </w:pPr>
        </w:pPrChange>
      </w:pPr>
      <w:ins w:id="371" w:author="Adam Hay" w:date="2017-03-28T22:37:00Z">
        <w:r>
          <w:rPr>
            <w:sz w:val="20"/>
            <w:szCs w:val="20"/>
          </w:rPr>
          <w:t>Any equipment attached.</w:t>
        </w:r>
      </w:ins>
    </w:p>
    <w:p w14:paraId="71599A3D" w14:textId="0A6E5CDB" w:rsidR="008C7535" w:rsidDel="008C7535" w:rsidRDefault="008C7535">
      <w:pPr>
        <w:pStyle w:val="ListParagraph"/>
        <w:numPr>
          <w:ilvl w:val="0"/>
          <w:numId w:val="49"/>
        </w:numPr>
        <w:rPr>
          <w:ins w:id="372" w:author="Simon Millyard" w:date="2017-03-28T10:38:00Z"/>
          <w:del w:id="373" w:author="Adam Hay" w:date="2017-03-28T22:36:00Z"/>
          <w:sz w:val="20"/>
          <w:szCs w:val="20"/>
        </w:rPr>
        <w:pPrChange w:id="374" w:author="Simon Millyard" w:date="2017-03-28T10:38:00Z">
          <w:pPr>
            <w:pStyle w:val="Figurecaption"/>
            <w:jc w:val="center"/>
          </w:pPr>
        </w:pPrChange>
      </w:pPr>
      <w:bookmarkStart w:id="375" w:name="_Toc478584670"/>
      <w:bookmarkEnd w:id="375"/>
    </w:p>
    <w:p w14:paraId="0144E129" w14:textId="0B607283" w:rsidR="00902A83" w:rsidRPr="00902A83" w:rsidDel="008C7535" w:rsidRDefault="00902A83">
      <w:pPr>
        <w:pStyle w:val="ListParagraph"/>
        <w:numPr>
          <w:ilvl w:val="0"/>
          <w:numId w:val="49"/>
        </w:numPr>
        <w:rPr>
          <w:ins w:id="376" w:author="Simon Millyard" w:date="2017-03-28T10:33:00Z"/>
          <w:del w:id="377" w:author="Adam Hay" w:date="2017-03-28T22:36:00Z"/>
          <w:sz w:val="20"/>
          <w:szCs w:val="20"/>
          <w:rPrChange w:id="378" w:author="Simon Millyard" w:date="2017-03-28T10:38:00Z">
            <w:rPr>
              <w:ins w:id="379" w:author="Simon Millyard" w:date="2017-03-28T10:33:00Z"/>
              <w:del w:id="380" w:author="Adam Hay" w:date="2017-03-28T22:36:00Z"/>
            </w:rPr>
          </w:rPrChange>
        </w:rPr>
        <w:pPrChange w:id="381" w:author="Simon Millyard" w:date="2017-03-28T10:38:00Z">
          <w:pPr>
            <w:pStyle w:val="Figurecaption"/>
            <w:jc w:val="center"/>
          </w:pPr>
        </w:pPrChange>
      </w:pPr>
      <w:bookmarkStart w:id="382" w:name="_Toc478584671"/>
      <w:bookmarkEnd w:id="382"/>
    </w:p>
    <w:p w14:paraId="56E30E85" w14:textId="6E538F1A" w:rsidR="005E5F3F" w:rsidRDefault="005E5F3F">
      <w:pPr>
        <w:pStyle w:val="Heading3"/>
        <w:rPr>
          <w:ins w:id="383" w:author="Simon Millyard" w:date="2017-03-28T10:50:00Z"/>
        </w:rPr>
        <w:pPrChange w:id="384" w:author="Simon Millyard" w:date="2017-03-28T10:50:00Z">
          <w:pPr>
            <w:pStyle w:val="Figurecaption"/>
            <w:jc w:val="center"/>
          </w:pPr>
        </w:pPrChange>
      </w:pPr>
      <w:bookmarkStart w:id="385" w:name="_Toc478509419"/>
      <w:bookmarkStart w:id="386" w:name="_Toc478584672"/>
      <w:ins w:id="387" w:author="Simon Millyard" w:date="2017-03-28T10:33:00Z">
        <w:r w:rsidRPr="008C7535">
          <w:t>Lantern</w:t>
        </w:r>
      </w:ins>
      <w:bookmarkEnd w:id="385"/>
      <w:bookmarkEnd w:id="386"/>
    </w:p>
    <w:p w14:paraId="7188BA12" w14:textId="4738A34B" w:rsidR="00CA4518" w:rsidRDefault="00CA4518">
      <w:pPr>
        <w:pStyle w:val="ListParagraph"/>
        <w:numPr>
          <w:ilvl w:val="0"/>
          <w:numId w:val="49"/>
        </w:numPr>
        <w:rPr>
          <w:ins w:id="388" w:author="Adam Hay" w:date="2017-03-28T22:36:00Z"/>
          <w:sz w:val="20"/>
          <w:szCs w:val="20"/>
        </w:rPr>
        <w:pPrChange w:id="389" w:author="Simon Millyard" w:date="2017-03-28T10:51:00Z">
          <w:pPr>
            <w:pStyle w:val="Figurecaption"/>
            <w:jc w:val="center"/>
          </w:pPr>
        </w:pPrChange>
      </w:pPr>
      <w:ins w:id="390" w:author="Simon Millyard" w:date="2017-03-28T10:51:00Z">
        <w:r w:rsidRPr="008C7535">
          <w:rPr>
            <w:sz w:val="20"/>
            <w:szCs w:val="20"/>
          </w:rPr>
          <w:t>Intensi</w:t>
        </w:r>
        <w:r w:rsidRPr="00CA4518">
          <w:rPr>
            <w:sz w:val="20"/>
            <w:szCs w:val="20"/>
            <w:rPrChange w:id="391" w:author="Simon Millyard" w:date="2017-03-28T10:51:00Z">
              <w:rPr>
                <w:b w:val="0"/>
                <w:bCs w:val="0"/>
                <w:i w:val="0"/>
              </w:rPr>
            </w:rPrChange>
          </w:rPr>
          <w:t>ty</w:t>
        </w:r>
      </w:ins>
      <w:ins w:id="392" w:author="Colin Day" w:date="2017-03-29T11:08:00Z">
        <w:r w:rsidR="002F0987">
          <w:rPr>
            <w:rStyle w:val="FootnoteReference"/>
            <w:sz w:val="20"/>
            <w:szCs w:val="20"/>
          </w:rPr>
          <w:footnoteReference w:id="1"/>
        </w:r>
      </w:ins>
      <w:ins w:id="409" w:author="Colin Day" w:date="2017-03-29T08:29:00Z">
        <w:r w:rsidR="00F00F47">
          <w:rPr>
            <w:sz w:val="20"/>
            <w:szCs w:val="20"/>
          </w:rPr>
          <w:t xml:space="preserve"> </w:t>
        </w:r>
      </w:ins>
    </w:p>
    <w:p w14:paraId="1A08D049" w14:textId="3E326B38" w:rsidR="008C7535" w:rsidRDefault="008C7535">
      <w:pPr>
        <w:pStyle w:val="ListParagraph"/>
        <w:numPr>
          <w:ilvl w:val="0"/>
          <w:numId w:val="49"/>
        </w:numPr>
        <w:rPr>
          <w:ins w:id="410" w:author="Adam Hay" w:date="2017-03-28T22:36:00Z"/>
          <w:sz w:val="20"/>
          <w:szCs w:val="20"/>
        </w:rPr>
        <w:pPrChange w:id="411" w:author="Simon Millyard" w:date="2017-03-28T10:51:00Z">
          <w:pPr>
            <w:pStyle w:val="Figurecaption"/>
            <w:jc w:val="center"/>
          </w:pPr>
        </w:pPrChange>
      </w:pPr>
      <w:ins w:id="412" w:author="Adam Hay" w:date="2017-03-28T22:36:00Z">
        <w:r>
          <w:rPr>
            <w:sz w:val="20"/>
            <w:szCs w:val="20"/>
          </w:rPr>
          <w:t>Colour</w:t>
        </w:r>
      </w:ins>
    </w:p>
    <w:p w14:paraId="2F48062E" w14:textId="7921ED72" w:rsidR="008C7535" w:rsidRPr="00CA4518" w:rsidRDefault="008C7535">
      <w:pPr>
        <w:pStyle w:val="ListParagraph"/>
        <w:numPr>
          <w:ilvl w:val="0"/>
          <w:numId w:val="49"/>
        </w:numPr>
        <w:rPr>
          <w:ins w:id="413" w:author="Simon Millyard" w:date="2017-03-28T10:51:00Z"/>
          <w:sz w:val="20"/>
          <w:szCs w:val="20"/>
          <w:rPrChange w:id="414" w:author="Simon Millyard" w:date="2017-03-28T10:51:00Z">
            <w:rPr>
              <w:ins w:id="415" w:author="Simon Millyard" w:date="2017-03-28T10:51:00Z"/>
            </w:rPr>
          </w:rPrChange>
        </w:rPr>
        <w:pPrChange w:id="416" w:author="Simon Millyard" w:date="2017-03-28T10:51:00Z">
          <w:pPr>
            <w:pStyle w:val="Figurecaption"/>
            <w:jc w:val="center"/>
          </w:pPr>
        </w:pPrChange>
      </w:pPr>
      <w:ins w:id="417" w:author="Adam Hay" w:date="2017-03-28T22:36:00Z">
        <w:r>
          <w:rPr>
            <w:sz w:val="20"/>
            <w:szCs w:val="20"/>
          </w:rPr>
          <w:t>Environmental rating</w:t>
        </w:r>
      </w:ins>
    </w:p>
    <w:p w14:paraId="06708B48" w14:textId="7FF07800" w:rsidR="00CA4518" w:rsidRPr="00CA4518" w:rsidRDefault="00CA4518">
      <w:pPr>
        <w:pStyle w:val="ListParagraph"/>
        <w:numPr>
          <w:ilvl w:val="0"/>
          <w:numId w:val="49"/>
        </w:numPr>
        <w:rPr>
          <w:ins w:id="418" w:author="Simon Millyard" w:date="2017-03-28T10:51:00Z"/>
          <w:sz w:val="20"/>
          <w:szCs w:val="20"/>
          <w:rPrChange w:id="419" w:author="Simon Millyard" w:date="2017-03-28T10:51:00Z">
            <w:rPr>
              <w:ins w:id="420" w:author="Simon Millyard" w:date="2017-03-28T10:51:00Z"/>
            </w:rPr>
          </w:rPrChange>
        </w:rPr>
        <w:pPrChange w:id="421" w:author="Simon Millyard" w:date="2017-03-28T10:51:00Z">
          <w:pPr>
            <w:pStyle w:val="Figurecaption"/>
            <w:jc w:val="center"/>
          </w:pPr>
        </w:pPrChange>
      </w:pPr>
      <w:ins w:id="422" w:author="Simon Millyard" w:date="2017-03-28T10:51:00Z">
        <w:r w:rsidRPr="00CA4518">
          <w:rPr>
            <w:sz w:val="20"/>
            <w:szCs w:val="20"/>
            <w:rPrChange w:id="423" w:author="Simon Millyard" w:date="2017-03-28T10:51:00Z">
              <w:rPr>
                <w:b w:val="0"/>
                <w:bCs w:val="0"/>
                <w:i w:val="0"/>
              </w:rPr>
            </w:rPrChange>
          </w:rPr>
          <w:lastRenderedPageBreak/>
          <w:t>Character</w:t>
        </w:r>
      </w:ins>
    </w:p>
    <w:p w14:paraId="46F01EC7" w14:textId="73F51D6C" w:rsidR="00CA4518" w:rsidRDefault="00CA4518">
      <w:pPr>
        <w:pStyle w:val="ListParagraph"/>
        <w:numPr>
          <w:ilvl w:val="0"/>
          <w:numId w:val="49"/>
        </w:numPr>
        <w:rPr>
          <w:ins w:id="424" w:author="Simon Millyard" w:date="2017-03-28T10:52:00Z"/>
          <w:sz w:val="20"/>
          <w:szCs w:val="20"/>
        </w:rPr>
        <w:pPrChange w:id="425" w:author="Simon Millyard" w:date="2017-03-28T10:51:00Z">
          <w:pPr>
            <w:pStyle w:val="Figurecaption"/>
            <w:jc w:val="center"/>
          </w:pPr>
        </w:pPrChange>
      </w:pPr>
      <w:ins w:id="426" w:author="Simon Millyard" w:date="2017-03-28T10:51:00Z">
        <w:r>
          <w:rPr>
            <w:sz w:val="20"/>
            <w:szCs w:val="20"/>
          </w:rPr>
          <w:t>Current draw</w:t>
        </w:r>
      </w:ins>
    </w:p>
    <w:p w14:paraId="4319D876" w14:textId="15E7484D" w:rsidR="00CA4518" w:rsidRDefault="00CA4518">
      <w:pPr>
        <w:pStyle w:val="ListParagraph"/>
        <w:numPr>
          <w:ilvl w:val="0"/>
          <w:numId w:val="49"/>
        </w:numPr>
        <w:rPr>
          <w:ins w:id="427" w:author="Simon Millyard" w:date="2017-03-28T10:51:00Z"/>
          <w:sz w:val="20"/>
          <w:szCs w:val="20"/>
        </w:rPr>
        <w:pPrChange w:id="428" w:author="Simon Millyard" w:date="2017-03-28T10:51:00Z">
          <w:pPr>
            <w:pStyle w:val="Figurecaption"/>
            <w:jc w:val="center"/>
          </w:pPr>
        </w:pPrChange>
      </w:pPr>
      <w:ins w:id="429" w:author="Simon Millyard" w:date="2017-03-28T10:52:00Z">
        <w:r>
          <w:rPr>
            <w:sz w:val="20"/>
            <w:szCs w:val="20"/>
          </w:rPr>
          <w:t>Input voltage – Load &amp; No Load</w:t>
        </w:r>
      </w:ins>
    </w:p>
    <w:p w14:paraId="6543C54E" w14:textId="6A2A84EC" w:rsidR="00CA4518" w:rsidRDefault="00CA4518">
      <w:pPr>
        <w:pStyle w:val="ListParagraph"/>
        <w:numPr>
          <w:ilvl w:val="0"/>
          <w:numId w:val="49"/>
        </w:numPr>
        <w:rPr>
          <w:ins w:id="430" w:author="Simon Millyard" w:date="2017-03-28T10:51:00Z"/>
          <w:sz w:val="20"/>
          <w:szCs w:val="20"/>
        </w:rPr>
        <w:pPrChange w:id="431" w:author="Simon Millyard" w:date="2017-03-28T10:51:00Z">
          <w:pPr>
            <w:pStyle w:val="Figurecaption"/>
            <w:jc w:val="center"/>
          </w:pPr>
        </w:pPrChange>
      </w:pPr>
      <w:commentRangeStart w:id="432"/>
      <w:ins w:id="433" w:author="Simon Millyard" w:date="2017-03-28T10:51:00Z">
        <w:r>
          <w:rPr>
            <w:sz w:val="20"/>
            <w:szCs w:val="20"/>
          </w:rPr>
          <w:t>Level</w:t>
        </w:r>
      </w:ins>
      <w:commentRangeEnd w:id="432"/>
      <w:r w:rsidR="002F0987">
        <w:rPr>
          <w:rStyle w:val="CommentReference"/>
          <w:rFonts w:asciiTheme="minorHAnsi" w:hAnsiTheme="minorHAnsi" w:cstheme="minorBidi"/>
        </w:rPr>
        <w:commentReference w:id="432"/>
      </w:r>
    </w:p>
    <w:p w14:paraId="1D769B24" w14:textId="6457D681" w:rsidR="00CA4518" w:rsidRDefault="00CA4518">
      <w:pPr>
        <w:pStyle w:val="ListParagraph"/>
        <w:numPr>
          <w:ilvl w:val="0"/>
          <w:numId w:val="49"/>
        </w:numPr>
        <w:rPr>
          <w:ins w:id="434" w:author="Simon Millyard" w:date="2017-03-28T10:51:00Z"/>
          <w:sz w:val="20"/>
          <w:szCs w:val="20"/>
        </w:rPr>
        <w:pPrChange w:id="435" w:author="Simon Millyard" w:date="2017-03-28T10:51:00Z">
          <w:pPr>
            <w:pStyle w:val="Figurecaption"/>
            <w:jc w:val="center"/>
          </w:pPr>
        </w:pPrChange>
      </w:pPr>
      <w:ins w:id="436" w:author="Simon Millyard" w:date="2017-03-28T10:51:00Z">
        <w:r>
          <w:rPr>
            <w:sz w:val="20"/>
            <w:szCs w:val="20"/>
          </w:rPr>
          <w:t>Position</w:t>
        </w:r>
      </w:ins>
    </w:p>
    <w:p w14:paraId="7C3A518F" w14:textId="0BA9A426" w:rsidR="00CA4518" w:rsidRDefault="00CA4518">
      <w:pPr>
        <w:pStyle w:val="ListParagraph"/>
        <w:numPr>
          <w:ilvl w:val="0"/>
          <w:numId w:val="49"/>
        </w:numPr>
        <w:rPr>
          <w:ins w:id="437" w:author="Simon Millyard" w:date="2017-03-28T10:52:00Z"/>
          <w:sz w:val="20"/>
          <w:szCs w:val="20"/>
        </w:rPr>
        <w:pPrChange w:id="438" w:author="Simon Millyard" w:date="2017-03-28T10:51:00Z">
          <w:pPr>
            <w:pStyle w:val="Figurecaption"/>
            <w:jc w:val="center"/>
          </w:pPr>
        </w:pPrChange>
      </w:pPr>
      <w:ins w:id="439" w:author="Simon Millyard" w:date="2017-03-28T10:51:00Z">
        <w:r>
          <w:rPr>
            <w:sz w:val="20"/>
            <w:szCs w:val="20"/>
          </w:rPr>
          <w:t xml:space="preserve">Main </w:t>
        </w:r>
      </w:ins>
      <w:ins w:id="440" w:author="Simon Millyard" w:date="2017-03-28T10:52:00Z">
        <w:r>
          <w:rPr>
            <w:sz w:val="20"/>
            <w:szCs w:val="20"/>
          </w:rPr>
          <w:t xml:space="preserve">/ </w:t>
        </w:r>
      </w:ins>
      <w:ins w:id="441" w:author="Simon Millyard" w:date="2017-03-28T10:51:00Z">
        <w:r>
          <w:rPr>
            <w:sz w:val="20"/>
            <w:szCs w:val="20"/>
          </w:rPr>
          <w:t>Stand by operation</w:t>
        </w:r>
      </w:ins>
    </w:p>
    <w:p w14:paraId="060AF8AF" w14:textId="512970D2" w:rsidR="00CA4518" w:rsidRDefault="00CA4518">
      <w:pPr>
        <w:pStyle w:val="ListParagraph"/>
        <w:numPr>
          <w:ilvl w:val="0"/>
          <w:numId w:val="49"/>
        </w:numPr>
        <w:rPr>
          <w:ins w:id="442" w:author="Simon Millyard" w:date="2017-03-28T10:55:00Z"/>
          <w:sz w:val="20"/>
          <w:szCs w:val="20"/>
        </w:rPr>
        <w:pPrChange w:id="443" w:author="Simon Millyard" w:date="2017-03-28T10:51:00Z">
          <w:pPr>
            <w:pStyle w:val="Figurecaption"/>
            <w:jc w:val="center"/>
          </w:pPr>
        </w:pPrChange>
      </w:pPr>
      <w:ins w:id="444" w:author="Simon Millyard" w:date="2017-03-28T10:52:00Z">
        <w:r>
          <w:rPr>
            <w:sz w:val="20"/>
            <w:szCs w:val="20"/>
          </w:rPr>
          <w:t>All LEDs working</w:t>
        </w:r>
      </w:ins>
      <w:ins w:id="445" w:author="Colin Day" w:date="2017-03-29T08:29:00Z">
        <w:r w:rsidR="00F00F47">
          <w:rPr>
            <w:sz w:val="20"/>
            <w:szCs w:val="20"/>
          </w:rPr>
          <w:t xml:space="preserve"> (if appropriate)</w:t>
        </w:r>
      </w:ins>
    </w:p>
    <w:p w14:paraId="58FEEC9F" w14:textId="777B4A93" w:rsidR="00CA4518" w:rsidRDefault="00CA4518">
      <w:pPr>
        <w:pStyle w:val="ListParagraph"/>
        <w:numPr>
          <w:ilvl w:val="0"/>
          <w:numId w:val="49"/>
        </w:numPr>
        <w:rPr>
          <w:ins w:id="446" w:author="Adam Hay" w:date="2017-03-28T22:37:00Z"/>
          <w:sz w:val="20"/>
          <w:szCs w:val="20"/>
        </w:rPr>
        <w:pPrChange w:id="447" w:author="Simon Millyard" w:date="2017-03-28T10:51:00Z">
          <w:pPr>
            <w:pStyle w:val="Figurecaption"/>
            <w:jc w:val="center"/>
          </w:pPr>
        </w:pPrChange>
      </w:pPr>
      <w:ins w:id="448" w:author="Simon Millyard" w:date="2017-03-28T10:55:00Z">
        <w:r>
          <w:rPr>
            <w:sz w:val="20"/>
            <w:szCs w:val="20"/>
          </w:rPr>
          <w:t>Mariner’s viewing</w:t>
        </w:r>
      </w:ins>
    </w:p>
    <w:p w14:paraId="6BB542E5" w14:textId="23D4427B" w:rsidR="008C7535" w:rsidRDefault="008C7535">
      <w:pPr>
        <w:pStyle w:val="ListParagraph"/>
        <w:numPr>
          <w:ilvl w:val="0"/>
          <w:numId w:val="49"/>
        </w:numPr>
        <w:rPr>
          <w:ins w:id="449" w:author="Colin Day" w:date="2017-03-29T08:27:00Z"/>
          <w:sz w:val="20"/>
          <w:szCs w:val="20"/>
        </w:rPr>
        <w:pPrChange w:id="450" w:author="Simon Millyard" w:date="2017-03-28T10:51:00Z">
          <w:pPr>
            <w:pStyle w:val="Figurecaption"/>
            <w:jc w:val="center"/>
          </w:pPr>
        </w:pPrChange>
      </w:pPr>
      <w:ins w:id="451" w:author="Adam Hay" w:date="2017-03-28T22:37:00Z">
        <w:r>
          <w:rPr>
            <w:sz w:val="20"/>
            <w:szCs w:val="20"/>
          </w:rPr>
          <w:t>Connection to power supply</w:t>
        </w:r>
      </w:ins>
    </w:p>
    <w:p w14:paraId="1765AE8C" w14:textId="0078C213" w:rsidR="00F00F47" w:rsidRDefault="00F00F47">
      <w:pPr>
        <w:pStyle w:val="ListParagraph"/>
        <w:numPr>
          <w:ilvl w:val="0"/>
          <w:numId w:val="49"/>
        </w:numPr>
        <w:rPr>
          <w:ins w:id="452" w:author="Colin Day" w:date="2017-03-29T08:51:00Z"/>
          <w:sz w:val="20"/>
          <w:szCs w:val="20"/>
        </w:rPr>
        <w:pPrChange w:id="453" w:author="Simon Millyard" w:date="2017-03-28T10:51:00Z">
          <w:pPr>
            <w:pStyle w:val="Figurecaption"/>
            <w:jc w:val="center"/>
          </w:pPr>
        </w:pPrChange>
      </w:pPr>
      <w:ins w:id="454" w:author="Colin Day" w:date="2017-03-29T08:27:00Z">
        <w:r>
          <w:rPr>
            <w:sz w:val="20"/>
            <w:szCs w:val="20"/>
          </w:rPr>
          <w:t>Physical attributes: size, weight, material etc.</w:t>
        </w:r>
      </w:ins>
    </w:p>
    <w:p w14:paraId="13E914BF" w14:textId="6DE1AAE1" w:rsidR="005E1AD9" w:rsidRDefault="005E1AD9">
      <w:pPr>
        <w:pStyle w:val="ListParagraph"/>
        <w:numPr>
          <w:ilvl w:val="0"/>
          <w:numId w:val="49"/>
        </w:numPr>
        <w:rPr>
          <w:ins w:id="455" w:author="Simon Millyard" w:date="2017-03-28T10:52:00Z"/>
          <w:sz w:val="20"/>
          <w:szCs w:val="20"/>
        </w:rPr>
        <w:pPrChange w:id="456" w:author="Simon Millyard" w:date="2017-03-28T10:51:00Z">
          <w:pPr>
            <w:pStyle w:val="Figurecaption"/>
            <w:jc w:val="center"/>
          </w:pPr>
        </w:pPrChange>
      </w:pPr>
      <w:ins w:id="457" w:author="Colin Day" w:date="2017-03-29T08:52:00Z">
        <w:r>
          <w:rPr>
            <w:sz w:val="20"/>
            <w:szCs w:val="20"/>
          </w:rPr>
          <w:t>R</w:t>
        </w:r>
      </w:ins>
      <w:ins w:id="458" w:author="Colin Day" w:date="2017-03-29T08:51:00Z">
        <w:r>
          <w:rPr>
            <w:sz w:val="20"/>
            <w:szCs w:val="20"/>
          </w:rPr>
          <w:t>eference number (manufacturers serial number)</w:t>
        </w:r>
      </w:ins>
    </w:p>
    <w:p w14:paraId="6DF311DC" w14:textId="77777777" w:rsidR="00CA4518" w:rsidRPr="00CA4518" w:rsidRDefault="00CA4518">
      <w:pPr>
        <w:ind w:left="360"/>
        <w:rPr>
          <w:ins w:id="459" w:author="Simon Millyard" w:date="2017-03-28T10:33:00Z"/>
          <w:sz w:val="20"/>
          <w:szCs w:val="20"/>
          <w:rPrChange w:id="460" w:author="Simon Millyard" w:date="2017-03-28T10:53:00Z">
            <w:rPr>
              <w:ins w:id="461" w:author="Simon Millyard" w:date="2017-03-28T10:33:00Z"/>
            </w:rPr>
          </w:rPrChange>
        </w:rPr>
        <w:pPrChange w:id="462" w:author="Simon Millyard" w:date="2017-03-28T10:53:00Z">
          <w:pPr>
            <w:pStyle w:val="Figurecaption"/>
            <w:jc w:val="center"/>
          </w:pPr>
        </w:pPrChange>
      </w:pPr>
    </w:p>
    <w:p w14:paraId="1E2AE302" w14:textId="71E87BE5" w:rsidR="005E5F3F" w:rsidRDefault="005E5F3F">
      <w:pPr>
        <w:pStyle w:val="Heading3"/>
        <w:rPr>
          <w:ins w:id="463" w:author="Simon Millyard" w:date="2017-03-28T10:53:00Z"/>
        </w:rPr>
        <w:pPrChange w:id="464" w:author="Simon Millyard" w:date="2017-03-28T10:53:00Z">
          <w:pPr>
            <w:pStyle w:val="Figurecaption"/>
            <w:jc w:val="center"/>
          </w:pPr>
        </w:pPrChange>
      </w:pPr>
      <w:bookmarkStart w:id="465" w:name="_Toc478509420"/>
      <w:bookmarkStart w:id="466" w:name="_Toc478584673"/>
      <w:ins w:id="467" w:author="Simon Millyard" w:date="2017-03-28T10:33:00Z">
        <w:r w:rsidRPr="008C7535">
          <w:t>Sector Lights</w:t>
        </w:r>
      </w:ins>
      <w:bookmarkEnd w:id="465"/>
      <w:bookmarkEnd w:id="466"/>
    </w:p>
    <w:p w14:paraId="138258C7" w14:textId="77777777" w:rsidR="00CA4518" w:rsidRPr="00BD03A5" w:rsidRDefault="00CA4518" w:rsidP="00CA4518">
      <w:pPr>
        <w:pStyle w:val="ListParagraph"/>
        <w:numPr>
          <w:ilvl w:val="0"/>
          <w:numId w:val="49"/>
        </w:numPr>
        <w:rPr>
          <w:ins w:id="468" w:author="Simon Millyard" w:date="2017-03-28T10:53:00Z"/>
          <w:sz w:val="20"/>
          <w:szCs w:val="20"/>
        </w:rPr>
      </w:pPr>
      <w:ins w:id="469" w:author="Simon Millyard" w:date="2017-03-28T10:53:00Z">
        <w:r w:rsidRPr="00BD03A5">
          <w:rPr>
            <w:sz w:val="20"/>
            <w:szCs w:val="20"/>
          </w:rPr>
          <w:t>Intensity</w:t>
        </w:r>
      </w:ins>
    </w:p>
    <w:p w14:paraId="0A9474EE" w14:textId="77777777" w:rsidR="00CA4518" w:rsidRDefault="00CA4518" w:rsidP="00CA4518">
      <w:pPr>
        <w:pStyle w:val="ListParagraph"/>
        <w:numPr>
          <w:ilvl w:val="0"/>
          <w:numId w:val="49"/>
        </w:numPr>
        <w:rPr>
          <w:ins w:id="470" w:author="Adam Hay" w:date="2017-03-28T22:37:00Z"/>
          <w:sz w:val="20"/>
          <w:szCs w:val="20"/>
        </w:rPr>
      </w:pPr>
      <w:ins w:id="471" w:author="Simon Millyard" w:date="2017-03-28T10:53:00Z">
        <w:r w:rsidRPr="00BD03A5">
          <w:rPr>
            <w:sz w:val="20"/>
            <w:szCs w:val="20"/>
          </w:rPr>
          <w:t>Character</w:t>
        </w:r>
      </w:ins>
    </w:p>
    <w:p w14:paraId="259F2D58" w14:textId="70758487" w:rsidR="008C7535" w:rsidRDefault="008C7535" w:rsidP="00CA4518">
      <w:pPr>
        <w:pStyle w:val="ListParagraph"/>
        <w:numPr>
          <w:ilvl w:val="0"/>
          <w:numId w:val="49"/>
        </w:numPr>
        <w:rPr>
          <w:ins w:id="472" w:author="Adam Hay" w:date="2017-03-28T22:37:00Z"/>
          <w:sz w:val="20"/>
          <w:szCs w:val="20"/>
        </w:rPr>
      </w:pPr>
      <w:ins w:id="473" w:author="Adam Hay" w:date="2017-03-28T22:37:00Z">
        <w:r>
          <w:rPr>
            <w:sz w:val="20"/>
            <w:szCs w:val="20"/>
          </w:rPr>
          <w:t>Colour</w:t>
        </w:r>
      </w:ins>
    </w:p>
    <w:p w14:paraId="669B576B" w14:textId="676A1505" w:rsidR="008C7535" w:rsidRPr="00BD03A5" w:rsidRDefault="008C7535" w:rsidP="00CA4518">
      <w:pPr>
        <w:pStyle w:val="ListParagraph"/>
        <w:numPr>
          <w:ilvl w:val="0"/>
          <w:numId w:val="49"/>
        </w:numPr>
        <w:rPr>
          <w:ins w:id="474" w:author="Simon Millyard" w:date="2017-03-28T10:53:00Z"/>
          <w:sz w:val="20"/>
          <w:szCs w:val="20"/>
        </w:rPr>
      </w:pPr>
      <w:ins w:id="475" w:author="Adam Hay" w:date="2017-03-28T22:37:00Z">
        <w:r>
          <w:rPr>
            <w:sz w:val="20"/>
            <w:szCs w:val="20"/>
          </w:rPr>
          <w:t>Environmental rating</w:t>
        </w:r>
      </w:ins>
    </w:p>
    <w:p w14:paraId="7C568F7F" w14:textId="77777777" w:rsidR="00CA4518" w:rsidRDefault="00CA4518" w:rsidP="00CA4518">
      <w:pPr>
        <w:pStyle w:val="ListParagraph"/>
        <w:numPr>
          <w:ilvl w:val="0"/>
          <w:numId w:val="49"/>
        </w:numPr>
        <w:rPr>
          <w:ins w:id="476" w:author="Simon Millyard" w:date="2017-03-28T10:53:00Z"/>
          <w:sz w:val="20"/>
          <w:szCs w:val="20"/>
        </w:rPr>
      </w:pPr>
      <w:ins w:id="477" w:author="Simon Millyard" w:date="2017-03-28T10:53:00Z">
        <w:r>
          <w:rPr>
            <w:sz w:val="20"/>
            <w:szCs w:val="20"/>
          </w:rPr>
          <w:t>Current draw</w:t>
        </w:r>
      </w:ins>
    </w:p>
    <w:p w14:paraId="1FCBEE74" w14:textId="77777777" w:rsidR="00CA4518" w:rsidRDefault="00CA4518" w:rsidP="00CA4518">
      <w:pPr>
        <w:pStyle w:val="ListParagraph"/>
        <w:numPr>
          <w:ilvl w:val="0"/>
          <w:numId w:val="49"/>
        </w:numPr>
        <w:rPr>
          <w:ins w:id="478" w:author="Simon Millyard" w:date="2017-03-28T10:53:00Z"/>
          <w:sz w:val="20"/>
          <w:szCs w:val="20"/>
        </w:rPr>
      </w:pPr>
      <w:ins w:id="479" w:author="Simon Millyard" w:date="2017-03-28T10:53:00Z">
        <w:r>
          <w:rPr>
            <w:sz w:val="20"/>
            <w:szCs w:val="20"/>
          </w:rPr>
          <w:t>Input voltage – Load &amp; No Load</w:t>
        </w:r>
      </w:ins>
    </w:p>
    <w:p w14:paraId="6D87A098" w14:textId="77777777" w:rsidR="00CA4518" w:rsidRDefault="00CA4518" w:rsidP="00CA4518">
      <w:pPr>
        <w:pStyle w:val="ListParagraph"/>
        <w:numPr>
          <w:ilvl w:val="0"/>
          <w:numId w:val="49"/>
        </w:numPr>
        <w:rPr>
          <w:ins w:id="480" w:author="Simon Millyard" w:date="2017-03-28T10:53:00Z"/>
          <w:sz w:val="20"/>
          <w:szCs w:val="20"/>
        </w:rPr>
      </w:pPr>
      <w:commentRangeStart w:id="481"/>
      <w:ins w:id="482" w:author="Simon Millyard" w:date="2017-03-28T10:53:00Z">
        <w:r>
          <w:rPr>
            <w:sz w:val="20"/>
            <w:szCs w:val="20"/>
          </w:rPr>
          <w:t>Level</w:t>
        </w:r>
      </w:ins>
      <w:commentRangeEnd w:id="481"/>
      <w:r w:rsidR="002F0987">
        <w:rPr>
          <w:rStyle w:val="CommentReference"/>
          <w:rFonts w:asciiTheme="minorHAnsi" w:hAnsiTheme="minorHAnsi" w:cstheme="minorBidi"/>
        </w:rPr>
        <w:commentReference w:id="481"/>
      </w:r>
    </w:p>
    <w:p w14:paraId="0728D9DD" w14:textId="77777777" w:rsidR="00CA4518" w:rsidRDefault="00CA4518" w:rsidP="00CA4518">
      <w:pPr>
        <w:pStyle w:val="ListParagraph"/>
        <w:numPr>
          <w:ilvl w:val="0"/>
          <w:numId w:val="49"/>
        </w:numPr>
        <w:rPr>
          <w:ins w:id="483" w:author="Simon Millyard" w:date="2017-03-28T10:53:00Z"/>
          <w:sz w:val="20"/>
          <w:szCs w:val="20"/>
        </w:rPr>
      </w:pPr>
      <w:ins w:id="484" w:author="Simon Millyard" w:date="2017-03-28T10:53:00Z">
        <w:r>
          <w:rPr>
            <w:sz w:val="20"/>
            <w:szCs w:val="20"/>
          </w:rPr>
          <w:t>Position</w:t>
        </w:r>
      </w:ins>
    </w:p>
    <w:p w14:paraId="453AA377" w14:textId="77777777" w:rsidR="00CA4518" w:rsidRDefault="00CA4518" w:rsidP="00CA4518">
      <w:pPr>
        <w:pStyle w:val="ListParagraph"/>
        <w:numPr>
          <w:ilvl w:val="0"/>
          <w:numId w:val="49"/>
        </w:numPr>
        <w:rPr>
          <w:ins w:id="485" w:author="Simon Millyard" w:date="2017-03-28T10:53:00Z"/>
          <w:sz w:val="20"/>
          <w:szCs w:val="20"/>
        </w:rPr>
      </w:pPr>
      <w:ins w:id="486" w:author="Simon Millyard" w:date="2017-03-28T10:53:00Z">
        <w:r>
          <w:rPr>
            <w:sz w:val="20"/>
            <w:szCs w:val="20"/>
          </w:rPr>
          <w:t>Main / Stand by operation</w:t>
        </w:r>
      </w:ins>
    </w:p>
    <w:p w14:paraId="759DDE33" w14:textId="4966888C" w:rsidR="00CA4518" w:rsidRDefault="00CA4518" w:rsidP="00CA4518">
      <w:pPr>
        <w:pStyle w:val="ListParagraph"/>
        <w:numPr>
          <w:ilvl w:val="0"/>
          <w:numId w:val="49"/>
        </w:numPr>
        <w:rPr>
          <w:ins w:id="487" w:author="Simon Millyard" w:date="2017-03-28T10:53:00Z"/>
          <w:sz w:val="20"/>
          <w:szCs w:val="20"/>
        </w:rPr>
      </w:pPr>
      <w:ins w:id="488" w:author="Simon Millyard" w:date="2017-03-28T10:53:00Z">
        <w:r>
          <w:rPr>
            <w:sz w:val="20"/>
            <w:szCs w:val="20"/>
          </w:rPr>
          <w:t>All LEDs working</w:t>
        </w:r>
      </w:ins>
      <w:ins w:id="489" w:author="Colin Day" w:date="2017-03-29T08:30:00Z">
        <w:r w:rsidR="00F00F47">
          <w:rPr>
            <w:sz w:val="20"/>
            <w:szCs w:val="20"/>
          </w:rPr>
          <w:t xml:space="preserve"> (if appropriate)</w:t>
        </w:r>
      </w:ins>
    </w:p>
    <w:p w14:paraId="44623FCA" w14:textId="1C8CC489" w:rsidR="00CA4518" w:rsidRDefault="00CA4518" w:rsidP="00CA4518">
      <w:pPr>
        <w:pStyle w:val="ListParagraph"/>
        <w:numPr>
          <w:ilvl w:val="0"/>
          <w:numId w:val="49"/>
        </w:numPr>
        <w:rPr>
          <w:ins w:id="490" w:author="Simon Millyard" w:date="2017-03-28T10:53:00Z"/>
          <w:sz w:val="20"/>
          <w:szCs w:val="20"/>
        </w:rPr>
      </w:pPr>
      <w:ins w:id="491" w:author="Simon Millyard" w:date="2017-03-28T10:53:00Z">
        <w:r>
          <w:rPr>
            <w:sz w:val="20"/>
            <w:szCs w:val="20"/>
          </w:rPr>
          <w:t>Sector angle</w:t>
        </w:r>
      </w:ins>
    </w:p>
    <w:p w14:paraId="5F5C758A" w14:textId="374BBC7B" w:rsidR="00CA4518" w:rsidRDefault="00CA4518">
      <w:pPr>
        <w:pStyle w:val="ListParagraph"/>
        <w:numPr>
          <w:ilvl w:val="0"/>
          <w:numId w:val="49"/>
        </w:numPr>
        <w:rPr>
          <w:ins w:id="492" w:author="Simon Millyard" w:date="2017-03-28T10:55:00Z"/>
          <w:sz w:val="20"/>
          <w:szCs w:val="20"/>
        </w:rPr>
      </w:pPr>
      <w:ins w:id="493" w:author="Simon Millyard" w:date="2017-03-28T10:54:00Z">
        <w:r>
          <w:rPr>
            <w:sz w:val="20"/>
            <w:szCs w:val="20"/>
          </w:rPr>
          <w:t>Sector cut off</w:t>
        </w:r>
      </w:ins>
    </w:p>
    <w:p w14:paraId="1D684B2F" w14:textId="77777777" w:rsidR="00CA4518" w:rsidRDefault="00CA4518" w:rsidP="00CA4518">
      <w:pPr>
        <w:pStyle w:val="ListParagraph"/>
        <w:numPr>
          <w:ilvl w:val="0"/>
          <w:numId w:val="49"/>
        </w:numPr>
        <w:rPr>
          <w:ins w:id="494" w:author="Adam Hay" w:date="2017-03-28T22:37:00Z"/>
          <w:sz w:val="20"/>
          <w:szCs w:val="20"/>
        </w:rPr>
      </w:pPr>
      <w:ins w:id="495" w:author="Simon Millyard" w:date="2017-03-28T10:55:00Z">
        <w:r>
          <w:rPr>
            <w:sz w:val="20"/>
            <w:szCs w:val="20"/>
          </w:rPr>
          <w:t>Mariner’s viewing</w:t>
        </w:r>
      </w:ins>
    </w:p>
    <w:p w14:paraId="210722C1" w14:textId="29CD1730" w:rsidR="008C7535" w:rsidRDefault="008C7535" w:rsidP="00CA4518">
      <w:pPr>
        <w:pStyle w:val="ListParagraph"/>
        <w:numPr>
          <w:ilvl w:val="0"/>
          <w:numId w:val="49"/>
        </w:numPr>
        <w:rPr>
          <w:ins w:id="496" w:author="Colin Day" w:date="2017-03-29T08:30:00Z"/>
          <w:sz w:val="20"/>
          <w:szCs w:val="20"/>
        </w:rPr>
      </w:pPr>
      <w:ins w:id="497" w:author="Adam Hay" w:date="2017-03-28T22:37:00Z">
        <w:r>
          <w:rPr>
            <w:sz w:val="20"/>
            <w:szCs w:val="20"/>
          </w:rPr>
          <w:t>Connection to power supply.</w:t>
        </w:r>
      </w:ins>
    </w:p>
    <w:p w14:paraId="7D914E3A" w14:textId="1E4A09DF" w:rsidR="00F00F47" w:rsidRDefault="00F00F47" w:rsidP="00CA4518">
      <w:pPr>
        <w:pStyle w:val="ListParagraph"/>
        <w:numPr>
          <w:ilvl w:val="0"/>
          <w:numId w:val="49"/>
        </w:numPr>
        <w:rPr>
          <w:ins w:id="498" w:author="Colin Day" w:date="2017-03-29T08:51:00Z"/>
          <w:sz w:val="20"/>
          <w:szCs w:val="20"/>
        </w:rPr>
      </w:pPr>
      <w:ins w:id="499" w:author="Colin Day" w:date="2017-03-29T08:30:00Z">
        <w:r>
          <w:rPr>
            <w:sz w:val="20"/>
            <w:szCs w:val="20"/>
          </w:rPr>
          <w:t>Physical attributes: size, weight, material etc.</w:t>
        </w:r>
      </w:ins>
    </w:p>
    <w:p w14:paraId="0500E0B8" w14:textId="0E46A40F" w:rsidR="005E1AD9" w:rsidRDefault="005E1AD9" w:rsidP="005E1AD9">
      <w:pPr>
        <w:pStyle w:val="ListParagraph"/>
        <w:numPr>
          <w:ilvl w:val="0"/>
          <w:numId w:val="49"/>
        </w:numPr>
        <w:rPr>
          <w:ins w:id="500" w:author="Colin Day" w:date="2017-03-29T08:52:00Z"/>
          <w:sz w:val="20"/>
          <w:szCs w:val="20"/>
        </w:rPr>
      </w:pPr>
      <w:ins w:id="501" w:author="Colin Day" w:date="2017-03-29T08:52:00Z">
        <w:r>
          <w:rPr>
            <w:sz w:val="20"/>
            <w:szCs w:val="20"/>
          </w:rPr>
          <w:t>Reference number (manufacturers serial number)</w:t>
        </w:r>
      </w:ins>
    </w:p>
    <w:p w14:paraId="40FB6199" w14:textId="77777777" w:rsidR="005E1AD9" w:rsidRPr="002F0987" w:rsidRDefault="005E1AD9" w:rsidP="002F0987">
      <w:pPr>
        <w:ind w:left="360"/>
        <w:rPr>
          <w:ins w:id="502" w:author="Simon Millyard" w:date="2017-03-28T10:55:00Z"/>
          <w:sz w:val="20"/>
          <w:szCs w:val="20"/>
        </w:rPr>
      </w:pPr>
    </w:p>
    <w:p w14:paraId="3190DC83" w14:textId="77777777" w:rsidR="00CA4518" w:rsidRPr="00CA4518" w:rsidRDefault="00CA4518">
      <w:pPr>
        <w:ind w:left="360"/>
        <w:rPr>
          <w:ins w:id="503" w:author="Simon Millyard" w:date="2017-03-28T10:53:00Z"/>
          <w:sz w:val="20"/>
          <w:szCs w:val="20"/>
          <w:rPrChange w:id="504" w:author="Simon Millyard" w:date="2017-03-28T10:55:00Z">
            <w:rPr>
              <w:ins w:id="505" w:author="Simon Millyard" w:date="2017-03-28T10:53:00Z"/>
            </w:rPr>
          </w:rPrChange>
        </w:rPr>
        <w:pPrChange w:id="506" w:author="Simon Millyard" w:date="2017-03-28T10:55:00Z">
          <w:pPr>
            <w:pStyle w:val="ListParagraph"/>
            <w:numPr>
              <w:numId w:val="49"/>
            </w:numPr>
            <w:ind w:hanging="360"/>
          </w:pPr>
        </w:pPrChange>
      </w:pPr>
    </w:p>
    <w:p w14:paraId="16A5CE4F" w14:textId="58A154C0" w:rsidR="005E5F3F" w:rsidRDefault="005E5F3F">
      <w:pPr>
        <w:pStyle w:val="Heading3"/>
        <w:rPr>
          <w:ins w:id="507" w:author="Simon Millyard" w:date="2017-03-28T10:54:00Z"/>
        </w:rPr>
        <w:pPrChange w:id="508" w:author="Simon Millyard" w:date="2017-03-28T10:53:00Z">
          <w:pPr>
            <w:pStyle w:val="Figurecaption"/>
            <w:jc w:val="center"/>
          </w:pPr>
        </w:pPrChange>
      </w:pPr>
      <w:bookmarkStart w:id="509" w:name="_Toc478509421"/>
      <w:bookmarkStart w:id="510" w:name="_Toc478584674"/>
      <w:commentRangeStart w:id="511"/>
      <w:ins w:id="512" w:author="Simon Millyard" w:date="2017-03-28T10:33:00Z">
        <w:r w:rsidRPr="008C7535">
          <w:t>Light sources</w:t>
        </w:r>
      </w:ins>
      <w:bookmarkEnd w:id="509"/>
      <w:commentRangeEnd w:id="511"/>
      <w:r w:rsidR="002F0987">
        <w:rPr>
          <w:rStyle w:val="CommentReference"/>
          <w:rFonts w:asciiTheme="minorHAnsi" w:eastAsiaTheme="minorHAnsi" w:hAnsiTheme="minorHAnsi" w:cstheme="minorBidi"/>
          <w:b w:val="0"/>
          <w:bCs w:val="0"/>
          <w:smallCaps w:val="0"/>
          <w:color w:val="auto"/>
        </w:rPr>
        <w:commentReference w:id="511"/>
      </w:r>
      <w:bookmarkEnd w:id="510"/>
    </w:p>
    <w:p w14:paraId="6F8A9532" w14:textId="75020216" w:rsidR="00CA4518" w:rsidRPr="00CA4518" w:rsidRDefault="00CA4518">
      <w:pPr>
        <w:pStyle w:val="ListParagraph"/>
        <w:numPr>
          <w:ilvl w:val="0"/>
          <w:numId w:val="49"/>
        </w:numPr>
        <w:rPr>
          <w:ins w:id="513" w:author="Simon Millyard" w:date="2017-03-28T10:54:00Z"/>
          <w:sz w:val="20"/>
          <w:szCs w:val="20"/>
          <w:rPrChange w:id="514" w:author="Simon Millyard" w:date="2017-03-28T10:54:00Z">
            <w:rPr>
              <w:ins w:id="515" w:author="Simon Millyard" w:date="2017-03-28T10:54:00Z"/>
            </w:rPr>
          </w:rPrChange>
        </w:rPr>
        <w:pPrChange w:id="516" w:author="Simon Millyard" w:date="2017-03-28T10:54:00Z">
          <w:pPr>
            <w:pStyle w:val="Figurecaption"/>
            <w:jc w:val="center"/>
          </w:pPr>
        </w:pPrChange>
      </w:pPr>
      <w:ins w:id="517" w:author="Simon Millyard" w:date="2017-03-28T10:54:00Z">
        <w:r w:rsidRPr="00CA4518">
          <w:rPr>
            <w:sz w:val="20"/>
            <w:szCs w:val="20"/>
            <w:rPrChange w:id="518" w:author="Simon Millyard" w:date="2017-03-28T10:54:00Z">
              <w:rPr>
                <w:b w:val="0"/>
                <w:bCs w:val="0"/>
                <w:i w:val="0"/>
              </w:rPr>
            </w:rPrChange>
          </w:rPr>
          <w:t>Focussing</w:t>
        </w:r>
      </w:ins>
    </w:p>
    <w:p w14:paraId="6DB2876B" w14:textId="3474F0FB" w:rsidR="00CA4518" w:rsidRDefault="00CA4518">
      <w:pPr>
        <w:pStyle w:val="ListParagraph"/>
        <w:numPr>
          <w:ilvl w:val="0"/>
          <w:numId w:val="49"/>
        </w:numPr>
        <w:rPr>
          <w:ins w:id="519" w:author="Adam Hay" w:date="2017-03-28T22:37:00Z"/>
          <w:sz w:val="20"/>
          <w:szCs w:val="20"/>
        </w:rPr>
        <w:pPrChange w:id="520" w:author="Simon Millyard" w:date="2017-03-28T10:54:00Z">
          <w:pPr>
            <w:pStyle w:val="Figurecaption"/>
            <w:jc w:val="center"/>
          </w:pPr>
        </w:pPrChange>
      </w:pPr>
      <w:ins w:id="521" w:author="Simon Millyard" w:date="2017-03-28T10:54:00Z">
        <w:r w:rsidRPr="00CA4518">
          <w:rPr>
            <w:sz w:val="20"/>
            <w:szCs w:val="20"/>
            <w:rPrChange w:id="522" w:author="Simon Millyard" w:date="2017-03-28T10:54:00Z">
              <w:rPr>
                <w:b w:val="0"/>
                <w:bCs w:val="0"/>
                <w:i w:val="0"/>
              </w:rPr>
            </w:rPrChange>
          </w:rPr>
          <w:t>Intensity</w:t>
        </w:r>
      </w:ins>
    </w:p>
    <w:p w14:paraId="2C60D3A5" w14:textId="19A422BB" w:rsidR="008C7535" w:rsidRPr="00CA4518" w:rsidRDefault="008C7535">
      <w:pPr>
        <w:pStyle w:val="ListParagraph"/>
        <w:numPr>
          <w:ilvl w:val="0"/>
          <w:numId w:val="49"/>
        </w:numPr>
        <w:rPr>
          <w:ins w:id="523" w:author="Simon Millyard" w:date="2017-03-28T10:54:00Z"/>
          <w:sz w:val="20"/>
          <w:szCs w:val="20"/>
          <w:rPrChange w:id="524" w:author="Simon Millyard" w:date="2017-03-28T10:54:00Z">
            <w:rPr>
              <w:ins w:id="525" w:author="Simon Millyard" w:date="2017-03-28T10:54:00Z"/>
            </w:rPr>
          </w:rPrChange>
        </w:rPr>
        <w:pPrChange w:id="526" w:author="Simon Millyard" w:date="2017-03-28T10:54:00Z">
          <w:pPr>
            <w:pStyle w:val="Figurecaption"/>
            <w:jc w:val="center"/>
          </w:pPr>
        </w:pPrChange>
      </w:pPr>
      <w:ins w:id="527" w:author="Adam Hay" w:date="2017-03-28T22:37:00Z">
        <w:r>
          <w:rPr>
            <w:sz w:val="20"/>
            <w:szCs w:val="20"/>
          </w:rPr>
          <w:t>Colour</w:t>
        </w:r>
      </w:ins>
    </w:p>
    <w:p w14:paraId="6FEBF1A5" w14:textId="77777777" w:rsidR="00CA4518" w:rsidRDefault="00CA4518" w:rsidP="00CA4518">
      <w:pPr>
        <w:pStyle w:val="ListParagraph"/>
        <w:numPr>
          <w:ilvl w:val="0"/>
          <w:numId w:val="49"/>
        </w:numPr>
        <w:rPr>
          <w:ins w:id="528" w:author="Simon Millyard" w:date="2017-03-28T10:55:00Z"/>
          <w:sz w:val="20"/>
          <w:szCs w:val="20"/>
        </w:rPr>
      </w:pPr>
      <w:ins w:id="529" w:author="Simon Millyard" w:date="2017-03-28T10:55:00Z">
        <w:r>
          <w:rPr>
            <w:sz w:val="20"/>
            <w:szCs w:val="20"/>
          </w:rPr>
          <w:t>Mariner’s viewing</w:t>
        </w:r>
      </w:ins>
    </w:p>
    <w:p w14:paraId="69170DAF" w14:textId="71090E30" w:rsidR="00CA4518" w:rsidRDefault="00CA4518">
      <w:pPr>
        <w:pStyle w:val="ListParagraph"/>
        <w:numPr>
          <w:ilvl w:val="0"/>
          <w:numId w:val="49"/>
        </w:numPr>
        <w:rPr>
          <w:ins w:id="530" w:author="Simon Millyard" w:date="2017-03-28T10:55:00Z"/>
          <w:sz w:val="20"/>
          <w:szCs w:val="20"/>
        </w:rPr>
        <w:pPrChange w:id="531" w:author="Simon Millyard" w:date="2017-03-28T10:54:00Z">
          <w:pPr>
            <w:pStyle w:val="Figurecaption"/>
            <w:jc w:val="center"/>
          </w:pPr>
        </w:pPrChange>
      </w:pPr>
      <w:ins w:id="532" w:author="Simon Millyard" w:date="2017-03-28T10:55:00Z">
        <w:r>
          <w:rPr>
            <w:sz w:val="20"/>
            <w:szCs w:val="20"/>
          </w:rPr>
          <w:t>Character</w:t>
        </w:r>
      </w:ins>
    </w:p>
    <w:p w14:paraId="3D155DCB" w14:textId="77777777" w:rsidR="00CA4518" w:rsidRDefault="00CA4518" w:rsidP="00CA4518">
      <w:pPr>
        <w:pStyle w:val="ListParagraph"/>
        <w:numPr>
          <w:ilvl w:val="0"/>
          <w:numId w:val="49"/>
        </w:numPr>
        <w:rPr>
          <w:ins w:id="533" w:author="Simon Millyard" w:date="2017-03-28T10:55:00Z"/>
          <w:sz w:val="20"/>
          <w:szCs w:val="20"/>
        </w:rPr>
      </w:pPr>
      <w:ins w:id="534" w:author="Simon Millyard" w:date="2017-03-28T10:55:00Z">
        <w:r>
          <w:rPr>
            <w:sz w:val="20"/>
            <w:szCs w:val="20"/>
          </w:rPr>
          <w:t>Current draw</w:t>
        </w:r>
      </w:ins>
    </w:p>
    <w:p w14:paraId="77BC1001" w14:textId="77777777" w:rsidR="00CA4518" w:rsidRDefault="00CA4518" w:rsidP="00CA4518">
      <w:pPr>
        <w:pStyle w:val="ListParagraph"/>
        <w:numPr>
          <w:ilvl w:val="0"/>
          <w:numId w:val="49"/>
        </w:numPr>
        <w:rPr>
          <w:ins w:id="535" w:author="Simon Millyard" w:date="2017-03-28T10:55:00Z"/>
          <w:sz w:val="20"/>
          <w:szCs w:val="20"/>
        </w:rPr>
      </w:pPr>
      <w:ins w:id="536" w:author="Simon Millyard" w:date="2017-03-28T10:55:00Z">
        <w:r>
          <w:rPr>
            <w:sz w:val="20"/>
            <w:szCs w:val="20"/>
          </w:rPr>
          <w:t>Input voltage – Load &amp; No Load</w:t>
        </w:r>
      </w:ins>
    </w:p>
    <w:p w14:paraId="49A2439F" w14:textId="26990FBA" w:rsidR="00CA4518" w:rsidRPr="00CA4518" w:rsidRDefault="00CA4518">
      <w:pPr>
        <w:pStyle w:val="ListParagraph"/>
        <w:numPr>
          <w:ilvl w:val="0"/>
          <w:numId w:val="49"/>
        </w:numPr>
        <w:rPr>
          <w:ins w:id="537" w:author="Simon Millyard" w:date="2017-03-28T10:33:00Z"/>
          <w:sz w:val="20"/>
          <w:szCs w:val="20"/>
          <w:rPrChange w:id="538" w:author="Simon Millyard" w:date="2017-03-28T10:56:00Z">
            <w:rPr>
              <w:ins w:id="539" w:author="Simon Millyard" w:date="2017-03-28T10:33:00Z"/>
            </w:rPr>
          </w:rPrChange>
        </w:rPr>
        <w:pPrChange w:id="540" w:author="Simon Millyard" w:date="2017-03-28T10:56:00Z">
          <w:pPr>
            <w:pStyle w:val="Figurecaption"/>
            <w:jc w:val="center"/>
          </w:pPr>
        </w:pPrChange>
      </w:pPr>
      <w:ins w:id="541" w:author="Simon Millyard" w:date="2017-03-28T10:56:00Z">
        <w:r>
          <w:rPr>
            <w:sz w:val="20"/>
            <w:szCs w:val="20"/>
          </w:rPr>
          <w:t>M</w:t>
        </w:r>
      </w:ins>
      <w:ins w:id="542" w:author="Simon Millyard" w:date="2017-03-28T10:55:00Z">
        <w:r>
          <w:rPr>
            <w:sz w:val="20"/>
            <w:szCs w:val="20"/>
          </w:rPr>
          <w:t>ain / Stand by operation</w:t>
        </w:r>
      </w:ins>
    </w:p>
    <w:p w14:paraId="7EE6002A" w14:textId="065714D7" w:rsidR="005E5F3F" w:rsidRDefault="005E5F3F">
      <w:pPr>
        <w:pStyle w:val="Heading3"/>
        <w:rPr>
          <w:ins w:id="543" w:author="Simon Millyard" w:date="2017-03-28T10:56:00Z"/>
        </w:rPr>
        <w:pPrChange w:id="544" w:author="Simon Millyard" w:date="2017-03-28T10:53:00Z">
          <w:pPr>
            <w:pStyle w:val="Figurecaption"/>
            <w:jc w:val="center"/>
          </w:pPr>
        </w:pPrChange>
      </w:pPr>
      <w:bookmarkStart w:id="545" w:name="_Toc478509422"/>
      <w:bookmarkStart w:id="546" w:name="_Toc478584675"/>
      <w:ins w:id="547" w:author="Simon Millyard" w:date="2017-03-28T10:33:00Z">
        <w:r w:rsidRPr="008C7535">
          <w:t>Power supplies</w:t>
        </w:r>
      </w:ins>
      <w:bookmarkEnd w:id="545"/>
      <w:bookmarkEnd w:id="546"/>
    </w:p>
    <w:p w14:paraId="48D525D7" w14:textId="77777777" w:rsidR="008C7535" w:rsidRDefault="008C7535">
      <w:pPr>
        <w:pStyle w:val="ListParagraph"/>
        <w:numPr>
          <w:ilvl w:val="0"/>
          <w:numId w:val="49"/>
        </w:numPr>
        <w:rPr>
          <w:ins w:id="548" w:author="Adam Hay" w:date="2017-03-28T22:38:00Z"/>
          <w:sz w:val="20"/>
          <w:szCs w:val="20"/>
        </w:rPr>
        <w:pPrChange w:id="549" w:author="Simon Millyard" w:date="2017-03-28T10:56:00Z">
          <w:pPr>
            <w:pStyle w:val="Figurecaption"/>
            <w:jc w:val="center"/>
          </w:pPr>
        </w:pPrChange>
      </w:pPr>
      <w:ins w:id="550" w:author="Adam Hay" w:date="2017-03-28T22:38:00Z">
        <w:r>
          <w:rPr>
            <w:sz w:val="20"/>
            <w:szCs w:val="20"/>
          </w:rPr>
          <w:t>Size and suitability</w:t>
        </w:r>
      </w:ins>
    </w:p>
    <w:p w14:paraId="58FD09F1" w14:textId="5060B688" w:rsidR="00CA4518" w:rsidRPr="00CA4518" w:rsidRDefault="00CA4518">
      <w:pPr>
        <w:pStyle w:val="ListParagraph"/>
        <w:numPr>
          <w:ilvl w:val="0"/>
          <w:numId w:val="49"/>
        </w:numPr>
        <w:rPr>
          <w:ins w:id="551" w:author="Simon Millyard" w:date="2017-03-28T10:56:00Z"/>
          <w:sz w:val="20"/>
          <w:szCs w:val="20"/>
          <w:rPrChange w:id="552" w:author="Simon Millyard" w:date="2017-03-28T10:56:00Z">
            <w:rPr>
              <w:ins w:id="553" w:author="Simon Millyard" w:date="2017-03-28T10:56:00Z"/>
            </w:rPr>
          </w:rPrChange>
        </w:rPr>
        <w:pPrChange w:id="554" w:author="Simon Millyard" w:date="2017-03-28T10:56:00Z">
          <w:pPr>
            <w:pStyle w:val="Figurecaption"/>
            <w:jc w:val="center"/>
          </w:pPr>
        </w:pPrChange>
      </w:pPr>
      <w:ins w:id="555" w:author="Simon Millyard" w:date="2017-03-28T10:56:00Z">
        <w:r w:rsidRPr="00CA4518">
          <w:rPr>
            <w:sz w:val="20"/>
            <w:szCs w:val="20"/>
            <w:rPrChange w:id="556" w:author="Simon Millyard" w:date="2017-03-28T10:56:00Z">
              <w:rPr>
                <w:b w:val="0"/>
                <w:bCs w:val="0"/>
                <w:i w:val="0"/>
              </w:rPr>
            </w:rPrChange>
          </w:rPr>
          <w:t>Terminal integrity</w:t>
        </w:r>
      </w:ins>
    </w:p>
    <w:p w14:paraId="5B3F5F23" w14:textId="187FB16A" w:rsidR="00CA4518" w:rsidRDefault="00CA4518">
      <w:pPr>
        <w:pStyle w:val="ListParagraph"/>
        <w:numPr>
          <w:ilvl w:val="0"/>
          <w:numId w:val="49"/>
        </w:numPr>
        <w:rPr>
          <w:ins w:id="557" w:author="Simon Millyard" w:date="2017-03-28T10:57:00Z"/>
          <w:sz w:val="20"/>
          <w:szCs w:val="20"/>
        </w:rPr>
        <w:pPrChange w:id="558" w:author="Simon Millyard" w:date="2017-03-28T10:56:00Z">
          <w:pPr>
            <w:pStyle w:val="Figurecaption"/>
            <w:jc w:val="center"/>
          </w:pPr>
        </w:pPrChange>
      </w:pPr>
      <w:ins w:id="559" w:author="Simon Millyard" w:date="2017-03-28T10:56:00Z">
        <w:r w:rsidRPr="00CA4518">
          <w:rPr>
            <w:sz w:val="20"/>
            <w:szCs w:val="20"/>
            <w:rPrChange w:id="560" w:author="Simon Millyard" w:date="2017-03-28T10:56:00Z">
              <w:rPr>
                <w:b w:val="0"/>
                <w:bCs w:val="0"/>
                <w:i w:val="0"/>
              </w:rPr>
            </w:rPrChange>
          </w:rPr>
          <w:t xml:space="preserve">Voltage </w:t>
        </w:r>
        <w:r>
          <w:rPr>
            <w:sz w:val="20"/>
            <w:szCs w:val="20"/>
          </w:rPr>
          <w:t>– Load &amp; No Load</w:t>
        </w:r>
      </w:ins>
    </w:p>
    <w:p w14:paraId="590F5B79" w14:textId="3D350E05" w:rsidR="00CA4518" w:rsidRPr="008C7535" w:rsidRDefault="00CA4518">
      <w:pPr>
        <w:pStyle w:val="ListParagraph"/>
        <w:numPr>
          <w:ilvl w:val="0"/>
          <w:numId w:val="49"/>
        </w:numPr>
        <w:rPr>
          <w:ins w:id="561" w:author="Simon Millyard" w:date="2017-03-28T10:56:00Z"/>
          <w:sz w:val="20"/>
          <w:szCs w:val="20"/>
        </w:rPr>
        <w:pPrChange w:id="562" w:author="Simon Millyard" w:date="2017-03-28T10:56:00Z">
          <w:pPr>
            <w:pStyle w:val="Figurecaption"/>
            <w:jc w:val="center"/>
          </w:pPr>
        </w:pPrChange>
      </w:pPr>
      <w:ins w:id="563" w:author="Simon Millyard" w:date="2017-03-28T10:57:00Z">
        <w:r>
          <w:rPr>
            <w:sz w:val="20"/>
            <w:szCs w:val="20"/>
          </w:rPr>
          <w:t>Current draw on load</w:t>
        </w:r>
      </w:ins>
    </w:p>
    <w:p w14:paraId="75C5EAFF" w14:textId="29CC31C1" w:rsidR="00CA4518" w:rsidRDefault="00CA4518">
      <w:pPr>
        <w:pStyle w:val="ListParagraph"/>
        <w:numPr>
          <w:ilvl w:val="0"/>
          <w:numId w:val="49"/>
        </w:numPr>
        <w:rPr>
          <w:ins w:id="564" w:author="Simon Millyard" w:date="2017-03-28T10:57:00Z"/>
          <w:sz w:val="20"/>
          <w:szCs w:val="20"/>
        </w:rPr>
        <w:pPrChange w:id="565" w:author="Simon Millyard" w:date="2017-03-28T10:56:00Z">
          <w:pPr>
            <w:pStyle w:val="Figurecaption"/>
            <w:jc w:val="center"/>
          </w:pPr>
        </w:pPrChange>
      </w:pPr>
      <w:ins w:id="566" w:author="Simon Millyard" w:date="2017-03-28T10:57:00Z">
        <w:r>
          <w:rPr>
            <w:sz w:val="20"/>
            <w:szCs w:val="20"/>
          </w:rPr>
          <w:t>Ventilation</w:t>
        </w:r>
      </w:ins>
    </w:p>
    <w:p w14:paraId="02FBF018" w14:textId="4CF8EDDD" w:rsidR="00CA4518" w:rsidRDefault="00CA4518">
      <w:pPr>
        <w:pStyle w:val="ListParagraph"/>
        <w:numPr>
          <w:ilvl w:val="0"/>
          <w:numId w:val="49"/>
        </w:numPr>
        <w:rPr>
          <w:ins w:id="567" w:author="Simon Millyard" w:date="2017-03-28T10:57:00Z"/>
          <w:sz w:val="20"/>
          <w:szCs w:val="20"/>
        </w:rPr>
        <w:pPrChange w:id="568" w:author="Simon Millyard" w:date="2017-03-28T10:56:00Z">
          <w:pPr>
            <w:pStyle w:val="Figurecaption"/>
            <w:jc w:val="center"/>
          </w:pPr>
        </w:pPrChange>
      </w:pPr>
      <w:ins w:id="569" w:author="Simon Millyard" w:date="2017-03-28T10:57:00Z">
        <w:r>
          <w:rPr>
            <w:sz w:val="20"/>
            <w:szCs w:val="20"/>
          </w:rPr>
          <w:t>Physical security</w:t>
        </w:r>
      </w:ins>
    </w:p>
    <w:p w14:paraId="199D920E" w14:textId="5897F7EE" w:rsidR="00CA4518" w:rsidRDefault="00CA4518">
      <w:pPr>
        <w:pStyle w:val="ListParagraph"/>
        <w:numPr>
          <w:ilvl w:val="0"/>
          <w:numId w:val="49"/>
        </w:numPr>
        <w:rPr>
          <w:ins w:id="570" w:author="Colin Day" w:date="2017-03-29T08:52:00Z"/>
          <w:sz w:val="20"/>
          <w:szCs w:val="20"/>
        </w:rPr>
        <w:pPrChange w:id="571" w:author="Simon Millyard" w:date="2017-03-28T10:56:00Z">
          <w:pPr>
            <w:pStyle w:val="Figurecaption"/>
            <w:jc w:val="center"/>
          </w:pPr>
        </w:pPrChange>
      </w:pPr>
      <w:ins w:id="572" w:author="Simon Millyard" w:date="2017-03-28T10:57:00Z">
        <w:r>
          <w:rPr>
            <w:sz w:val="20"/>
            <w:szCs w:val="20"/>
          </w:rPr>
          <w:t>Hot spots</w:t>
        </w:r>
      </w:ins>
    </w:p>
    <w:p w14:paraId="26E1F293" w14:textId="309BC8C8" w:rsidR="005E1AD9" w:rsidRDefault="005E1AD9" w:rsidP="005E1AD9">
      <w:pPr>
        <w:pStyle w:val="ListParagraph"/>
        <w:numPr>
          <w:ilvl w:val="0"/>
          <w:numId w:val="49"/>
        </w:numPr>
        <w:rPr>
          <w:ins w:id="573" w:author="Colin Day" w:date="2017-03-29T08:52:00Z"/>
          <w:sz w:val="20"/>
          <w:szCs w:val="20"/>
        </w:rPr>
      </w:pPr>
      <w:ins w:id="574" w:author="Colin Day" w:date="2017-03-29T08:53:00Z">
        <w:r>
          <w:rPr>
            <w:sz w:val="20"/>
            <w:szCs w:val="20"/>
          </w:rPr>
          <w:t>R</w:t>
        </w:r>
      </w:ins>
      <w:ins w:id="575" w:author="Colin Day" w:date="2017-03-29T08:52:00Z">
        <w:r>
          <w:rPr>
            <w:sz w:val="20"/>
            <w:szCs w:val="20"/>
          </w:rPr>
          <w:t>eference number (manufacturers serial number)</w:t>
        </w:r>
      </w:ins>
    </w:p>
    <w:p w14:paraId="1559B898" w14:textId="77777777" w:rsidR="005E1AD9" w:rsidRPr="002F0987" w:rsidRDefault="005E1AD9" w:rsidP="002F0987">
      <w:pPr>
        <w:rPr>
          <w:ins w:id="576" w:author="Simon Millyard" w:date="2017-03-28T10:57:00Z"/>
          <w:sz w:val="20"/>
          <w:szCs w:val="20"/>
        </w:rPr>
      </w:pPr>
    </w:p>
    <w:p w14:paraId="19697519" w14:textId="7DED2752" w:rsidR="00F00F47" w:rsidRDefault="00F00F47">
      <w:pPr>
        <w:pStyle w:val="Heading3"/>
        <w:rPr>
          <w:ins w:id="577" w:author="Colin Day" w:date="2017-03-29T08:31:00Z"/>
        </w:rPr>
        <w:pPrChange w:id="578" w:author="Simon Millyard" w:date="2017-03-28T10:53:00Z">
          <w:pPr>
            <w:pStyle w:val="Figurecaption"/>
            <w:jc w:val="center"/>
          </w:pPr>
        </w:pPrChange>
      </w:pPr>
      <w:bookmarkStart w:id="579" w:name="_Toc478584676"/>
      <w:bookmarkStart w:id="580" w:name="_Toc478509423"/>
      <w:ins w:id="581" w:author="Colin Day" w:date="2017-03-29T08:31:00Z">
        <w:r>
          <w:lastRenderedPageBreak/>
          <w:t>Control Systems</w:t>
        </w:r>
        <w:bookmarkEnd w:id="579"/>
      </w:ins>
    </w:p>
    <w:p w14:paraId="453F9BED" w14:textId="22664B12" w:rsidR="00F00F47" w:rsidRDefault="00F00F47" w:rsidP="00F00F47">
      <w:pPr>
        <w:pStyle w:val="ListParagraph"/>
        <w:numPr>
          <w:ilvl w:val="0"/>
          <w:numId w:val="49"/>
        </w:numPr>
        <w:rPr>
          <w:ins w:id="582" w:author="Colin Day" w:date="2017-03-29T08:31:00Z"/>
          <w:sz w:val="20"/>
          <w:szCs w:val="20"/>
        </w:rPr>
      </w:pPr>
      <w:ins w:id="583" w:author="Colin Day" w:date="2017-03-29T08:31:00Z">
        <w:r>
          <w:rPr>
            <w:sz w:val="20"/>
            <w:szCs w:val="20"/>
          </w:rPr>
          <w:t>Functionality as per requirements and specifications:</w:t>
        </w:r>
      </w:ins>
    </w:p>
    <w:p w14:paraId="344DA957" w14:textId="2E67A19F" w:rsidR="00F00F47" w:rsidRDefault="00F00F47" w:rsidP="002F0987">
      <w:pPr>
        <w:pStyle w:val="ListParagraph"/>
        <w:numPr>
          <w:ilvl w:val="1"/>
          <w:numId w:val="49"/>
        </w:numPr>
        <w:rPr>
          <w:ins w:id="584" w:author="Colin Day" w:date="2017-03-29T08:32:00Z"/>
          <w:sz w:val="20"/>
          <w:szCs w:val="20"/>
        </w:rPr>
      </w:pPr>
      <w:ins w:id="585" w:author="Colin Day" w:date="2017-03-29T08:32:00Z">
        <w:r>
          <w:rPr>
            <w:sz w:val="20"/>
            <w:szCs w:val="20"/>
          </w:rPr>
          <w:t>Control (e.g. Nav Light ON/OFF; Main / Standby operation</w:t>
        </w:r>
      </w:ins>
      <w:ins w:id="586" w:author="Colin Day" w:date="2017-03-29T11:16:00Z">
        <w:r w:rsidR="002F0987">
          <w:rPr>
            <w:sz w:val="20"/>
            <w:szCs w:val="20"/>
          </w:rPr>
          <w:t>, switch to Emergency Lights on Main Light failure</w:t>
        </w:r>
      </w:ins>
      <w:ins w:id="587" w:author="Colin Day" w:date="2017-03-29T08:32:00Z">
        <w:r>
          <w:rPr>
            <w:sz w:val="20"/>
            <w:szCs w:val="20"/>
          </w:rPr>
          <w:t xml:space="preserve"> etc.)</w:t>
        </w:r>
      </w:ins>
    </w:p>
    <w:p w14:paraId="4D0F4CA6" w14:textId="5EFC497B" w:rsidR="0039408E" w:rsidRDefault="0039408E" w:rsidP="002F0987">
      <w:pPr>
        <w:pStyle w:val="ListParagraph"/>
        <w:numPr>
          <w:ilvl w:val="1"/>
          <w:numId w:val="49"/>
        </w:numPr>
        <w:rPr>
          <w:ins w:id="588" w:author="Colin Day" w:date="2017-03-29T11:17:00Z"/>
          <w:sz w:val="20"/>
          <w:szCs w:val="20"/>
        </w:rPr>
      </w:pPr>
      <w:ins w:id="589" w:author="Colin Day" w:date="2017-03-29T11:17:00Z">
        <w:r>
          <w:rPr>
            <w:sz w:val="20"/>
            <w:szCs w:val="20"/>
          </w:rPr>
          <w:t>Rotation sensing (if appropriate)</w:t>
        </w:r>
      </w:ins>
    </w:p>
    <w:p w14:paraId="463C3E83" w14:textId="0946DA41" w:rsidR="00F00F47" w:rsidRDefault="00F00F47" w:rsidP="002F0987">
      <w:pPr>
        <w:pStyle w:val="ListParagraph"/>
        <w:numPr>
          <w:ilvl w:val="1"/>
          <w:numId w:val="49"/>
        </w:numPr>
        <w:rPr>
          <w:ins w:id="590" w:author="Colin Day" w:date="2017-03-29T08:35:00Z"/>
          <w:sz w:val="20"/>
          <w:szCs w:val="20"/>
        </w:rPr>
      </w:pPr>
      <w:ins w:id="591" w:author="Colin Day" w:date="2017-03-29T08:33:00Z">
        <w:r>
          <w:rPr>
            <w:sz w:val="20"/>
            <w:szCs w:val="20"/>
          </w:rPr>
          <w:t>Monitoring (e,g. interface to telemetry system for Status of AtoN, Alarms, analogs such as Battery Voltage etc.)</w:t>
        </w:r>
      </w:ins>
    </w:p>
    <w:p w14:paraId="050375DC" w14:textId="70CD208E" w:rsidR="00F00F47" w:rsidRDefault="00F00F47" w:rsidP="002F0987">
      <w:pPr>
        <w:pStyle w:val="ListParagraph"/>
        <w:numPr>
          <w:ilvl w:val="1"/>
          <w:numId w:val="49"/>
        </w:numPr>
        <w:rPr>
          <w:ins w:id="592" w:author="Colin Day" w:date="2017-03-29T08:33:00Z"/>
          <w:sz w:val="20"/>
          <w:szCs w:val="20"/>
        </w:rPr>
      </w:pPr>
      <w:ins w:id="593" w:author="Colin Day" w:date="2017-03-29T08:35:00Z">
        <w:r>
          <w:rPr>
            <w:sz w:val="20"/>
            <w:szCs w:val="20"/>
          </w:rPr>
          <w:t>Local indications of Status and Alarms</w:t>
        </w:r>
      </w:ins>
    </w:p>
    <w:p w14:paraId="6E8F4494" w14:textId="7E2FA615" w:rsidR="00F00F47" w:rsidRDefault="00F00F47" w:rsidP="002F0987">
      <w:pPr>
        <w:pStyle w:val="ListParagraph"/>
        <w:numPr>
          <w:ilvl w:val="1"/>
          <w:numId w:val="49"/>
        </w:numPr>
        <w:rPr>
          <w:ins w:id="594" w:author="Colin Day" w:date="2017-03-29T08:31:00Z"/>
          <w:sz w:val="20"/>
          <w:szCs w:val="20"/>
        </w:rPr>
      </w:pPr>
      <w:ins w:id="595" w:author="Colin Day" w:date="2017-03-29T08:34:00Z">
        <w:r>
          <w:rPr>
            <w:sz w:val="20"/>
            <w:szCs w:val="20"/>
          </w:rPr>
          <w:t>Local testing (e.g. test Main to Standby operation etc.)</w:t>
        </w:r>
      </w:ins>
    </w:p>
    <w:p w14:paraId="763B07D1" w14:textId="77777777" w:rsidR="00F00F47" w:rsidRDefault="00F00F47" w:rsidP="00F00F47">
      <w:pPr>
        <w:pStyle w:val="ListParagraph"/>
        <w:numPr>
          <w:ilvl w:val="0"/>
          <w:numId w:val="49"/>
        </w:numPr>
        <w:rPr>
          <w:ins w:id="596" w:author="Colin Day" w:date="2017-03-29T08:31:00Z"/>
          <w:sz w:val="20"/>
          <w:szCs w:val="20"/>
        </w:rPr>
      </w:pPr>
      <w:ins w:id="597" w:author="Colin Day" w:date="2017-03-29T08:31:00Z">
        <w:r>
          <w:rPr>
            <w:sz w:val="20"/>
            <w:szCs w:val="20"/>
          </w:rPr>
          <w:t>Size and suitability</w:t>
        </w:r>
      </w:ins>
    </w:p>
    <w:p w14:paraId="51A7D329" w14:textId="77777777" w:rsidR="00F00F47" w:rsidRDefault="00F00F47" w:rsidP="00F00F47">
      <w:pPr>
        <w:pStyle w:val="ListParagraph"/>
        <w:numPr>
          <w:ilvl w:val="0"/>
          <w:numId w:val="49"/>
        </w:numPr>
        <w:rPr>
          <w:ins w:id="598" w:author="Colin Day" w:date="2017-03-29T08:45:00Z"/>
          <w:sz w:val="20"/>
          <w:szCs w:val="20"/>
        </w:rPr>
      </w:pPr>
      <w:ins w:id="599" w:author="Colin Day" w:date="2017-03-29T08:31:00Z">
        <w:r w:rsidRPr="00723B96">
          <w:rPr>
            <w:sz w:val="20"/>
            <w:szCs w:val="20"/>
          </w:rPr>
          <w:t>Terminal integrity</w:t>
        </w:r>
      </w:ins>
    </w:p>
    <w:p w14:paraId="0A595BF7" w14:textId="2129BA85" w:rsidR="00CD09C8" w:rsidRPr="00723B96" w:rsidRDefault="00CD09C8" w:rsidP="00F00F47">
      <w:pPr>
        <w:pStyle w:val="ListParagraph"/>
        <w:numPr>
          <w:ilvl w:val="0"/>
          <w:numId w:val="49"/>
        </w:numPr>
        <w:rPr>
          <w:ins w:id="600" w:author="Colin Day" w:date="2017-03-29T08:31:00Z"/>
          <w:sz w:val="20"/>
          <w:szCs w:val="20"/>
        </w:rPr>
      </w:pPr>
      <w:ins w:id="601" w:author="Colin Day" w:date="2017-03-29T08:45:00Z">
        <w:r>
          <w:rPr>
            <w:sz w:val="20"/>
            <w:szCs w:val="20"/>
          </w:rPr>
          <w:t>Surge protection devices / lightning protection</w:t>
        </w:r>
      </w:ins>
    </w:p>
    <w:p w14:paraId="2E5CBDDD" w14:textId="18B66858" w:rsidR="00F00F47" w:rsidRDefault="00F00F47" w:rsidP="00F00F47">
      <w:pPr>
        <w:pStyle w:val="ListParagraph"/>
        <w:numPr>
          <w:ilvl w:val="0"/>
          <w:numId w:val="49"/>
        </w:numPr>
        <w:rPr>
          <w:ins w:id="602" w:author="Colin Day" w:date="2017-03-29T08:31:00Z"/>
          <w:sz w:val="20"/>
          <w:szCs w:val="20"/>
        </w:rPr>
      </w:pPr>
      <w:ins w:id="603" w:author="Colin Day" w:date="2017-03-29T08:31:00Z">
        <w:r w:rsidRPr="00723B96">
          <w:rPr>
            <w:sz w:val="20"/>
            <w:szCs w:val="20"/>
          </w:rPr>
          <w:t xml:space="preserve">Voltage </w:t>
        </w:r>
      </w:ins>
      <w:ins w:id="604" w:author="Colin Day" w:date="2017-03-29T08:42:00Z">
        <w:r w:rsidR="00CD09C8">
          <w:rPr>
            <w:sz w:val="20"/>
            <w:szCs w:val="20"/>
          </w:rPr>
          <w:t>– operating range</w:t>
        </w:r>
      </w:ins>
    </w:p>
    <w:p w14:paraId="36EC8554" w14:textId="77777777" w:rsidR="00F00F47" w:rsidRPr="008C7535" w:rsidRDefault="00F00F47" w:rsidP="00F00F47">
      <w:pPr>
        <w:pStyle w:val="ListParagraph"/>
        <w:numPr>
          <w:ilvl w:val="0"/>
          <w:numId w:val="49"/>
        </w:numPr>
        <w:rPr>
          <w:ins w:id="605" w:author="Colin Day" w:date="2017-03-29T08:31:00Z"/>
          <w:sz w:val="20"/>
          <w:szCs w:val="20"/>
        </w:rPr>
      </w:pPr>
      <w:ins w:id="606" w:author="Colin Day" w:date="2017-03-29T08:31:00Z">
        <w:r>
          <w:rPr>
            <w:sz w:val="20"/>
            <w:szCs w:val="20"/>
          </w:rPr>
          <w:t>Current draw on load</w:t>
        </w:r>
      </w:ins>
    </w:p>
    <w:p w14:paraId="2AC3AA47" w14:textId="77777777" w:rsidR="00F00F47" w:rsidRDefault="00F00F47" w:rsidP="00F00F47">
      <w:pPr>
        <w:pStyle w:val="ListParagraph"/>
        <w:numPr>
          <w:ilvl w:val="0"/>
          <w:numId w:val="49"/>
        </w:numPr>
        <w:rPr>
          <w:ins w:id="607" w:author="Colin Day" w:date="2017-03-29T08:31:00Z"/>
          <w:sz w:val="20"/>
          <w:szCs w:val="20"/>
        </w:rPr>
      </w:pPr>
      <w:ins w:id="608" w:author="Colin Day" w:date="2017-03-29T08:31:00Z">
        <w:r>
          <w:rPr>
            <w:sz w:val="20"/>
            <w:szCs w:val="20"/>
          </w:rPr>
          <w:t>Ventilation</w:t>
        </w:r>
      </w:ins>
    </w:p>
    <w:p w14:paraId="2F683990" w14:textId="77777777" w:rsidR="00F00F47" w:rsidRDefault="00F00F47" w:rsidP="00F00F47">
      <w:pPr>
        <w:pStyle w:val="ListParagraph"/>
        <w:numPr>
          <w:ilvl w:val="0"/>
          <w:numId w:val="49"/>
        </w:numPr>
        <w:rPr>
          <w:ins w:id="609" w:author="Colin Day" w:date="2017-03-29T08:31:00Z"/>
          <w:sz w:val="20"/>
          <w:szCs w:val="20"/>
        </w:rPr>
      </w:pPr>
      <w:ins w:id="610" w:author="Colin Day" w:date="2017-03-29T08:31:00Z">
        <w:r>
          <w:rPr>
            <w:sz w:val="20"/>
            <w:szCs w:val="20"/>
          </w:rPr>
          <w:t>Physical security</w:t>
        </w:r>
      </w:ins>
    </w:p>
    <w:p w14:paraId="4C752600" w14:textId="77777777" w:rsidR="00F00F47" w:rsidRDefault="00F00F47" w:rsidP="00F00F47">
      <w:pPr>
        <w:pStyle w:val="ListParagraph"/>
        <w:numPr>
          <w:ilvl w:val="0"/>
          <w:numId w:val="49"/>
        </w:numPr>
        <w:rPr>
          <w:ins w:id="611" w:author="Colin Day" w:date="2017-03-29T08:46:00Z"/>
          <w:sz w:val="20"/>
          <w:szCs w:val="20"/>
        </w:rPr>
      </w:pPr>
      <w:ins w:id="612" w:author="Colin Day" w:date="2017-03-29T08:31:00Z">
        <w:r>
          <w:rPr>
            <w:sz w:val="20"/>
            <w:szCs w:val="20"/>
          </w:rPr>
          <w:t>Hot spots</w:t>
        </w:r>
      </w:ins>
    </w:p>
    <w:p w14:paraId="3CEA0485" w14:textId="1222F3CE" w:rsidR="005E1AD9" w:rsidRDefault="005E1AD9" w:rsidP="00F00F47">
      <w:pPr>
        <w:pStyle w:val="ListParagraph"/>
        <w:numPr>
          <w:ilvl w:val="0"/>
          <w:numId w:val="49"/>
        </w:numPr>
        <w:rPr>
          <w:ins w:id="613" w:author="Colin Day" w:date="2017-03-29T08:31:00Z"/>
          <w:sz w:val="20"/>
          <w:szCs w:val="20"/>
        </w:rPr>
      </w:pPr>
      <w:ins w:id="614" w:author="Colin Day" w:date="2017-03-29T08:46:00Z">
        <w:r>
          <w:rPr>
            <w:sz w:val="20"/>
            <w:szCs w:val="20"/>
          </w:rPr>
          <w:t xml:space="preserve">Relevant drawings and Operating Handbooks </w:t>
        </w:r>
      </w:ins>
      <w:ins w:id="615" w:author="Colin Day" w:date="2017-03-29T08:47:00Z">
        <w:r>
          <w:rPr>
            <w:sz w:val="20"/>
            <w:szCs w:val="20"/>
          </w:rPr>
          <w:t>available</w:t>
        </w:r>
      </w:ins>
    </w:p>
    <w:p w14:paraId="7DBE05B0" w14:textId="77777777" w:rsidR="00F00F47" w:rsidRPr="00F00F47" w:rsidRDefault="00F00F47" w:rsidP="0039408E">
      <w:pPr>
        <w:pStyle w:val="BodyText"/>
        <w:rPr>
          <w:ins w:id="616" w:author="Colin Day" w:date="2017-03-29T08:31:00Z"/>
        </w:rPr>
      </w:pPr>
    </w:p>
    <w:p w14:paraId="403D2F94" w14:textId="21AB11AC" w:rsidR="005E5F3F" w:rsidRDefault="005E5F3F">
      <w:pPr>
        <w:pStyle w:val="Heading3"/>
        <w:rPr>
          <w:ins w:id="617" w:author="Simon Millyard" w:date="2017-03-28T10:58:00Z"/>
        </w:rPr>
        <w:pPrChange w:id="618" w:author="Simon Millyard" w:date="2017-03-28T10:53:00Z">
          <w:pPr>
            <w:pStyle w:val="Figurecaption"/>
            <w:jc w:val="center"/>
          </w:pPr>
        </w:pPrChange>
      </w:pPr>
      <w:bookmarkStart w:id="619" w:name="_Toc478584677"/>
      <w:ins w:id="620" w:author="Simon Millyard" w:date="2017-03-28T10:33:00Z">
        <w:r w:rsidRPr="008C7535">
          <w:t>AIS AtoN</w:t>
        </w:r>
      </w:ins>
      <w:bookmarkEnd w:id="580"/>
      <w:bookmarkEnd w:id="619"/>
    </w:p>
    <w:p w14:paraId="3767A039" w14:textId="1744DCA1" w:rsidR="00CA4518" w:rsidRPr="00CA4518" w:rsidRDefault="00CA4518">
      <w:pPr>
        <w:pStyle w:val="ListParagraph"/>
        <w:numPr>
          <w:ilvl w:val="0"/>
          <w:numId w:val="49"/>
        </w:numPr>
        <w:rPr>
          <w:ins w:id="621" w:author="Simon Millyard" w:date="2017-03-28T10:36:00Z"/>
          <w:sz w:val="20"/>
          <w:szCs w:val="20"/>
          <w:rPrChange w:id="622" w:author="Simon Millyard" w:date="2017-03-28T10:58:00Z">
            <w:rPr>
              <w:ins w:id="623" w:author="Simon Millyard" w:date="2017-03-28T10:36:00Z"/>
            </w:rPr>
          </w:rPrChange>
        </w:rPr>
        <w:pPrChange w:id="624" w:author="Simon Millyard" w:date="2017-03-28T10:58:00Z">
          <w:pPr>
            <w:pStyle w:val="Figurecaption"/>
            <w:jc w:val="center"/>
          </w:pPr>
        </w:pPrChange>
      </w:pPr>
      <w:ins w:id="625" w:author="Simon Millyard" w:date="2017-03-28T10:58:00Z">
        <w:r w:rsidRPr="00CA4518">
          <w:rPr>
            <w:sz w:val="20"/>
            <w:szCs w:val="20"/>
            <w:rPrChange w:id="626" w:author="Simon Millyard" w:date="2017-03-28T10:58:00Z">
              <w:rPr>
                <w:b w:val="0"/>
                <w:bCs w:val="0"/>
                <w:i w:val="0"/>
              </w:rPr>
            </w:rPrChange>
          </w:rPr>
          <w:t>See guideline 1098</w:t>
        </w:r>
      </w:ins>
    </w:p>
    <w:p w14:paraId="38A81D9C" w14:textId="3AEE010F" w:rsidR="00902A83" w:rsidRDefault="00902A83">
      <w:pPr>
        <w:pStyle w:val="Heading3"/>
        <w:rPr>
          <w:ins w:id="627" w:author="Simon Millyard" w:date="2017-03-28T10:58:00Z"/>
        </w:rPr>
        <w:pPrChange w:id="628" w:author="Simon Millyard" w:date="2017-03-28T10:53:00Z">
          <w:pPr>
            <w:pStyle w:val="Figurecaption"/>
            <w:jc w:val="center"/>
          </w:pPr>
        </w:pPrChange>
      </w:pPr>
      <w:bookmarkStart w:id="629" w:name="_Toc478509424"/>
      <w:bookmarkStart w:id="630" w:name="_Toc478584678"/>
      <w:ins w:id="631" w:author="Simon Millyard" w:date="2017-03-28T10:37:00Z">
        <w:r w:rsidRPr="008C7535">
          <w:t>RACON</w:t>
        </w:r>
      </w:ins>
      <w:bookmarkEnd w:id="629"/>
      <w:bookmarkEnd w:id="630"/>
    </w:p>
    <w:p w14:paraId="223F5947" w14:textId="7E412291" w:rsidR="00CA4518" w:rsidRPr="00CA4518" w:rsidRDefault="00CA4518">
      <w:pPr>
        <w:pStyle w:val="ListParagraph"/>
        <w:numPr>
          <w:ilvl w:val="0"/>
          <w:numId w:val="49"/>
        </w:numPr>
        <w:rPr>
          <w:ins w:id="632" w:author="Simon Millyard" w:date="2017-03-28T10:58:00Z"/>
          <w:sz w:val="20"/>
          <w:szCs w:val="20"/>
          <w:rPrChange w:id="633" w:author="Simon Millyard" w:date="2017-03-28T10:59:00Z">
            <w:rPr>
              <w:ins w:id="634" w:author="Simon Millyard" w:date="2017-03-28T10:58:00Z"/>
            </w:rPr>
          </w:rPrChange>
        </w:rPr>
        <w:pPrChange w:id="635" w:author="Simon Millyard" w:date="2017-03-28T10:59:00Z">
          <w:pPr>
            <w:pStyle w:val="Figurecaption"/>
            <w:jc w:val="center"/>
          </w:pPr>
        </w:pPrChange>
      </w:pPr>
      <w:ins w:id="636" w:author="Simon Millyard" w:date="2017-03-28T10:58:00Z">
        <w:r w:rsidRPr="00CA4518">
          <w:rPr>
            <w:sz w:val="20"/>
            <w:szCs w:val="20"/>
            <w:rPrChange w:id="637" w:author="Simon Millyard" w:date="2017-03-28T10:59:00Z">
              <w:rPr>
                <w:b w:val="0"/>
                <w:bCs w:val="0"/>
                <w:i w:val="0"/>
              </w:rPr>
            </w:rPrChange>
          </w:rPr>
          <w:t>Position</w:t>
        </w:r>
      </w:ins>
    </w:p>
    <w:p w14:paraId="59391756" w14:textId="34E4DF35" w:rsidR="00CA4518" w:rsidRPr="00CA4518" w:rsidRDefault="00CA4518">
      <w:pPr>
        <w:pStyle w:val="ListParagraph"/>
        <w:numPr>
          <w:ilvl w:val="0"/>
          <w:numId w:val="49"/>
        </w:numPr>
        <w:rPr>
          <w:ins w:id="638" w:author="Simon Millyard" w:date="2017-03-28T10:58:00Z"/>
          <w:sz w:val="20"/>
          <w:szCs w:val="20"/>
          <w:rPrChange w:id="639" w:author="Simon Millyard" w:date="2017-03-28T10:59:00Z">
            <w:rPr>
              <w:ins w:id="640" w:author="Simon Millyard" w:date="2017-03-28T10:58:00Z"/>
            </w:rPr>
          </w:rPrChange>
        </w:rPr>
        <w:pPrChange w:id="641" w:author="Simon Millyard" w:date="2017-03-28T10:59:00Z">
          <w:pPr>
            <w:pStyle w:val="Figurecaption"/>
            <w:jc w:val="center"/>
          </w:pPr>
        </w:pPrChange>
      </w:pPr>
      <w:ins w:id="642" w:author="Simon Millyard" w:date="2017-03-28T10:58:00Z">
        <w:r w:rsidRPr="00CA4518">
          <w:rPr>
            <w:sz w:val="20"/>
            <w:szCs w:val="20"/>
            <w:rPrChange w:id="643" w:author="Simon Millyard" w:date="2017-03-28T10:59:00Z">
              <w:rPr>
                <w:b w:val="0"/>
                <w:bCs w:val="0"/>
                <w:i w:val="0"/>
              </w:rPr>
            </w:rPrChange>
          </w:rPr>
          <w:t>Morse code character</w:t>
        </w:r>
      </w:ins>
    </w:p>
    <w:p w14:paraId="23D81D32" w14:textId="5F19E3C0" w:rsidR="00CA4518" w:rsidRDefault="00CA4518">
      <w:pPr>
        <w:pStyle w:val="ListParagraph"/>
        <w:numPr>
          <w:ilvl w:val="0"/>
          <w:numId w:val="49"/>
        </w:numPr>
        <w:rPr>
          <w:ins w:id="644" w:author="Simon Millyard" w:date="2017-03-28T11:00:00Z"/>
          <w:sz w:val="20"/>
          <w:szCs w:val="20"/>
        </w:rPr>
        <w:pPrChange w:id="645" w:author="Simon Millyard" w:date="2017-03-28T10:59:00Z">
          <w:pPr>
            <w:pStyle w:val="Figurecaption"/>
            <w:jc w:val="center"/>
          </w:pPr>
        </w:pPrChange>
      </w:pPr>
      <w:ins w:id="646" w:author="Simon Millyard" w:date="2017-03-28T10:58:00Z">
        <w:r w:rsidRPr="00CA4518">
          <w:rPr>
            <w:sz w:val="20"/>
            <w:szCs w:val="20"/>
            <w:rPrChange w:id="647" w:author="Simon Millyard" w:date="2017-03-28T10:59:00Z">
              <w:rPr>
                <w:b w:val="0"/>
                <w:bCs w:val="0"/>
                <w:i w:val="0"/>
              </w:rPr>
            </w:rPrChange>
          </w:rPr>
          <w:t>S&amp;X band working</w:t>
        </w:r>
      </w:ins>
      <w:ins w:id="648" w:author="Simon Millyard" w:date="2017-03-28T10:59:00Z">
        <w:r w:rsidRPr="00CA4518">
          <w:rPr>
            <w:sz w:val="20"/>
            <w:szCs w:val="20"/>
            <w:rPrChange w:id="649" w:author="Simon Millyard" w:date="2017-03-28T10:59:00Z">
              <w:rPr>
                <w:b w:val="0"/>
                <w:bCs w:val="0"/>
                <w:i w:val="0"/>
              </w:rPr>
            </w:rPrChange>
          </w:rPr>
          <w:t xml:space="preserve"> from ships report</w:t>
        </w:r>
      </w:ins>
    </w:p>
    <w:p w14:paraId="5CB0917D" w14:textId="1163414A" w:rsidR="00043646" w:rsidRDefault="00043646">
      <w:pPr>
        <w:pStyle w:val="ListParagraph"/>
        <w:numPr>
          <w:ilvl w:val="0"/>
          <w:numId w:val="49"/>
        </w:numPr>
        <w:rPr>
          <w:ins w:id="650" w:author="Simon Millyard" w:date="2017-03-28T11:00:00Z"/>
          <w:sz w:val="20"/>
          <w:szCs w:val="20"/>
        </w:rPr>
        <w:pPrChange w:id="651" w:author="Simon Millyard" w:date="2017-03-28T10:59:00Z">
          <w:pPr>
            <w:pStyle w:val="Figurecaption"/>
            <w:jc w:val="center"/>
          </w:pPr>
        </w:pPrChange>
      </w:pPr>
      <w:ins w:id="652" w:author="Simon Millyard" w:date="2017-03-28T11:00:00Z">
        <w:r>
          <w:rPr>
            <w:sz w:val="20"/>
            <w:szCs w:val="20"/>
          </w:rPr>
          <w:t>Voltage – Load &amp; No Load</w:t>
        </w:r>
      </w:ins>
    </w:p>
    <w:p w14:paraId="27CC62CA" w14:textId="207D64C8" w:rsidR="00043646" w:rsidRDefault="00043646">
      <w:pPr>
        <w:pStyle w:val="ListParagraph"/>
        <w:numPr>
          <w:ilvl w:val="0"/>
          <w:numId w:val="49"/>
        </w:numPr>
        <w:rPr>
          <w:ins w:id="653" w:author="Simon Millyard" w:date="2017-03-28T11:00:00Z"/>
          <w:sz w:val="20"/>
          <w:szCs w:val="20"/>
        </w:rPr>
        <w:pPrChange w:id="654" w:author="Simon Millyard" w:date="2017-03-28T10:59:00Z">
          <w:pPr>
            <w:pStyle w:val="Figurecaption"/>
            <w:jc w:val="center"/>
          </w:pPr>
        </w:pPrChange>
      </w:pPr>
      <w:ins w:id="655" w:author="Simon Millyard" w:date="2017-03-28T11:00:00Z">
        <w:r>
          <w:rPr>
            <w:sz w:val="20"/>
            <w:szCs w:val="20"/>
          </w:rPr>
          <w:t>Current draw</w:t>
        </w:r>
      </w:ins>
    </w:p>
    <w:p w14:paraId="66F6ADFB" w14:textId="05900408" w:rsidR="00043646" w:rsidRDefault="00043646">
      <w:pPr>
        <w:pStyle w:val="ListParagraph"/>
        <w:numPr>
          <w:ilvl w:val="0"/>
          <w:numId w:val="49"/>
        </w:numPr>
        <w:rPr>
          <w:ins w:id="656" w:author="Colin Day" w:date="2017-03-29T08:53:00Z"/>
          <w:sz w:val="20"/>
          <w:szCs w:val="20"/>
        </w:rPr>
        <w:pPrChange w:id="657" w:author="Simon Millyard" w:date="2017-03-28T10:59:00Z">
          <w:pPr>
            <w:pStyle w:val="Figurecaption"/>
            <w:jc w:val="center"/>
          </w:pPr>
        </w:pPrChange>
      </w:pPr>
      <w:ins w:id="658" w:author="Simon Millyard" w:date="2017-03-28T11:00:00Z">
        <w:r>
          <w:rPr>
            <w:sz w:val="20"/>
            <w:szCs w:val="20"/>
          </w:rPr>
          <w:t>Physical security</w:t>
        </w:r>
      </w:ins>
    </w:p>
    <w:p w14:paraId="52F8C48A" w14:textId="5F0A0007" w:rsidR="005E1AD9" w:rsidRDefault="005E1AD9" w:rsidP="005E1AD9">
      <w:pPr>
        <w:pStyle w:val="ListParagraph"/>
        <w:numPr>
          <w:ilvl w:val="0"/>
          <w:numId w:val="49"/>
        </w:numPr>
        <w:rPr>
          <w:ins w:id="659" w:author="Colin Day" w:date="2017-03-29T08:53:00Z"/>
          <w:sz w:val="20"/>
          <w:szCs w:val="20"/>
        </w:rPr>
      </w:pPr>
      <w:ins w:id="660" w:author="Colin Day" w:date="2017-03-29T08:53:00Z">
        <w:r>
          <w:rPr>
            <w:sz w:val="20"/>
            <w:szCs w:val="20"/>
          </w:rPr>
          <w:t>Reference number (manufacturers serial number)</w:t>
        </w:r>
      </w:ins>
    </w:p>
    <w:p w14:paraId="63725B9F" w14:textId="77777777" w:rsidR="005E1AD9" w:rsidRPr="005E1AD9" w:rsidRDefault="005E1AD9">
      <w:pPr>
        <w:rPr>
          <w:ins w:id="661" w:author="Simon Millyard" w:date="2017-03-28T10:58:00Z"/>
          <w:sz w:val="20"/>
          <w:szCs w:val="20"/>
          <w:rPrChange w:id="662" w:author="Colin Day" w:date="2017-03-29T08:53:00Z">
            <w:rPr>
              <w:ins w:id="663" w:author="Simon Millyard" w:date="2017-03-28T10:58:00Z"/>
            </w:rPr>
          </w:rPrChange>
        </w:rPr>
        <w:pPrChange w:id="664" w:author="Colin Day" w:date="2017-03-29T08:53:00Z">
          <w:pPr>
            <w:pStyle w:val="Figurecaption"/>
            <w:jc w:val="center"/>
          </w:pPr>
        </w:pPrChange>
      </w:pPr>
    </w:p>
    <w:p w14:paraId="4B53B823" w14:textId="77777777" w:rsidR="00CA4518" w:rsidRPr="008C7535" w:rsidRDefault="00CA4518">
      <w:pPr>
        <w:pStyle w:val="BodyText"/>
        <w:ind w:left="360"/>
        <w:rPr>
          <w:ins w:id="665" w:author="Simon Millyard" w:date="2017-03-28T10:37:00Z"/>
        </w:rPr>
        <w:pPrChange w:id="666" w:author="Simon Millyard" w:date="2017-03-28T10:59:00Z">
          <w:pPr>
            <w:pStyle w:val="Figurecaption"/>
            <w:jc w:val="center"/>
          </w:pPr>
        </w:pPrChange>
      </w:pPr>
    </w:p>
    <w:p w14:paraId="14FCA260" w14:textId="77777777" w:rsidR="00902A83" w:rsidRPr="00902A83" w:rsidRDefault="00902A83">
      <w:pPr>
        <w:rPr>
          <w:ins w:id="667" w:author="Simon Millyard" w:date="2017-03-28T10:30:00Z"/>
          <w:sz w:val="20"/>
          <w:szCs w:val="20"/>
          <w:rPrChange w:id="668" w:author="Simon Millyard" w:date="2017-03-28T10:38:00Z">
            <w:rPr>
              <w:ins w:id="669" w:author="Simon Millyard" w:date="2017-03-28T10:30:00Z"/>
            </w:rPr>
          </w:rPrChange>
        </w:rPr>
        <w:pPrChange w:id="670" w:author="Simon Millyard" w:date="2017-03-28T10:30:00Z">
          <w:pPr>
            <w:pStyle w:val="Figurecaption"/>
            <w:jc w:val="center"/>
          </w:pPr>
        </w:pPrChange>
      </w:pPr>
    </w:p>
    <w:p w14:paraId="2129E449" w14:textId="77777777" w:rsidR="005E5F3F" w:rsidRDefault="005E5F3F">
      <w:pPr>
        <w:rPr>
          <w:ins w:id="671" w:author="Adam Hay" w:date="2017-03-28T22:40:00Z"/>
        </w:rPr>
        <w:pPrChange w:id="672" w:author="Simon Millyard" w:date="2017-03-28T10:30:00Z">
          <w:pPr>
            <w:pStyle w:val="Figurecaption"/>
            <w:jc w:val="center"/>
          </w:pPr>
        </w:pPrChange>
      </w:pPr>
    </w:p>
    <w:p w14:paraId="29475B32" w14:textId="31825433" w:rsidR="008C7535" w:rsidRDefault="008C7535">
      <w:pPr>
        <w:pStyle w:val="Heading1"/>
        <w:rPr>
          <w:ins w:id="673" w:author="Adam Hay" w:date="2017-03-28T22:41:00Z"/>
        </w:rPr>
        <w:pPrChange w:id="674" w:author="Adam Hay" w:date="2017-03-28T22:41:00Z">
          <w:pPr>
            <w:pStyle w:val="Figurecaption"/>
            <w:jc w:val="center"/>
          </w:pPr>
        </w:pPrChange>
      </w:pPr>
      <w:bookmarkStart w:id="675" w:name="_Toc478509425"/>
      <w:bookmarkStart w:id="676" w:name="_Toc478584679"/>
      <w:ins w:id="677" w:author="Adam Hay" w:date="2017-03-28T22:40:00Z">
        <w:r>
          <w:t>Responsibilities for Commissioning</w:t>
        </w:r>
      </w:ins>
      <w:bookmarkEnd w:id="675"/>
      <w:bookmarkEnd w:id="676"/>
    </w:p>
    <w:p w14:paraId="2AAFECB8" w14:textId="77777777" w:rsidR="008C7535" w:rsidRDefault="008C7535">
      <w:pPr>
        <w:pStyle w:val="Heading1separatationline"/>
        <w:rPr>
          <w:ins w:id="678" w:author="Adam Hay" w:date="2017-03-28T22:41:00Z"/>
        </w:rPr>
        <w:pPrChange w:id="679" w:author="Adam Hay" w:date="2017-03-28T22:41:00Z">
          <w:pPr>
            <w:pStyle w:val="Figurecaption"/>
            <w:jc w:val="center"/>
          </w:pPr>
        </w:pPrChange>
      </w:pPr>
    </w:p>
    <w:p w14:paraId="47814C2F" w14:textId="71414821" w:rsidR="008C7535" w:rsidRPr="002C17C2" w:rsidDel="00471B0D" w:rsidRDefault="00BA6657">
      <w:pPr>
        <w:pStyle w:val="BodyText"/>
        <w:rPr>
          <w:del w:id="680" w:author="Adam Hay" w:date="2017-03-29T20:36:00Z"/>
        </w:rPr>
        <w:pPrChange w:id="681" w:author="Adam Hay" w:date="2017-03-28T22:41:00Z">
          <w:pPr>
            <w:pStyle w:val="Figurecaption"/>
            <w:jc w:val="center"/>
          </w:pPr>
        </w:pPrChange>
      </w:pPr>
      <w:del w:id="682" w:author="Adam Hay" w:date="2017-03-29T20:36:00Z">
        <w:r w:rsidRPr="0039408E" w:rsidDel="00471B0D">
          <w:commentReference w:id="683"/>
        </w:r>
      </w:del>
    </w:p>
    <w:p w14:paraId="50126A9D" w14:textId="20617936" w:rsidR="00BA6657" w:rsidRPr="00992D0E" w:rsidRDefault="00BA6657" w:rsidP="0039408E">
      <w:pPr>
        <w:pStyle w:val="BodyText"/>
        <w:rPr>
          <w:ins w:id="684" w:author="Colin Day" w:date="2017-03-29T09:06:00Z"/>
        </w:rPr>
      </w:pPr>
      <w:bookmarkStart w:id="685" w:name="_Toc478509426"/>
      <w:ins w:id="686" w:author="Colin Day" w:date="2017-03-29T09:00:00Z">
        <w:r w:rsidRPr="0060184B">
          <w:t xml:space="preserve">The responsibility for commissioning </w:t>
        </w:r>
      </w:ins>
      <w:ins w:id="687" w:author="Colin Day" w:date="2017-03-29T09:01:00Z">
        <w:r w:rsidRPr="0060184B">
          <w:t xml:space="preserve">lies with the </w:t>
        </w:r>
        <w:del w:id="688" w:author="Adam Hay" w:date="2017-03-29T20:35:00Z">
          <w:r w:rsidRPr="0060184B" w:rsidDel="00471B0D">
            <w:delText>AtoN</w:delText>
          </w:r>
        </w:del>
      </w:ins>
      <w:ins w:id="689" w:author="Adam Hay" w:date="2017-03-29T20:35:00Z">
        <w:r w:rsidR="00471B0D">
          <w:t>competent</w:t>
        </w:r>
      </w:ins>
      <w:ins w:id="690" w:author="Colin Day" w:date="2017-03-29T09:01:00Z">
        <w:r w:rsidRPr="0060184B">
          <w:t xml:space="preserve"> authority deploying the aid.</w:t>
        </w:r>
      </w:ins>
      <w:ins w:id="691" w:author="Colin Day" w:date="2017-03-29T09:02:00Z">
        <w:r w:rsidRPr="0060184B">
          <w:t xml:space="preserve"> For the FAT, th</w:t>
        </w:r>
      </w:ins>
      <w:ins w:id="692" w:author="Colin Day" w:date="2017-03-29T09:03:00Z">
        <w:r w:rsidRPr="0060184B">
          <w:t>e</w:t>
        </w:r>
      </w:ins>
      <w:ins w:id="693" w:author="Colin Day" w:date="2017-03-29T09:02:00Z">
        <w:r w:rsidRPr="0060184B">
          <w:t xml:space="preserve"> responsibility </w:t>
        </w:r>
      </w:ins>
      <w:ins w:id="694" w:author="Colin Day" w:date="2017-03-29T09:03:00Z">
        <w:r w:rsidRPr="0060184B">
          <w:t>remains with the supplier until the equipment or system is handed ov</w:t>
        </w:r>
        <w:r w:rsidRPr="00992D0E">
          <w:t>er, however, it is the responsibility of the AtoN authority to ensure the FAT commissioning is carried out in a complete and appropriate manner.</w:t>
        </w:r>
      </w:ins>
    </w:p>
    <w:p w14:paraId="5AB5A568" w14:textId="77777777" w:rsidR="002C17C2" w:rsidRPr="0039408E" w:rsidRDefault="00BA6657" w:rsidP="0039408E">
      <w:pPr>
        <w:pStyle w:val="BodyText"/>
        <w:rPr>
          <w:ins w:id="695" w:author="Colin Day" w:date="2017-03-29T09:16:00Z"/>
        </w:rPr>
      </w:pPr>
      <w:ins w:id="696" w:author="Colin Day" w:date="2017-03-29T09:06:00Z">
        <w:r w:rsidRPr="00992D0E">
          <w:t xml:space="preserve">Commissioning or testing prior to deployment </w:t>
        </w:r>
      </w:ins>
      <w:ins w:id="697" w:author="Colin Day" w:date="2017-03-29T09:07:00Z">
        <w:r w:rsidRPr="00992D0E">
          <w:t>is the responsibility of the AtoN authority</w:t>
        </w:r>
        <w:r w:rsidR="002C17C2" w:rsidRPr="00992D0E">
          <w:t xml:space="preserve"> as is commissioning after installation or deployment. It is important that any commissioning is c</w:t>
        </w:r>
        <w:r w:rsidR="002C17C2" w:rsidRPr="002F0987">
          <w:t xml:space="preserve">arried out by competent personnel, either within the AtoN </w:t>
        </w:r>
      </w:ins>
      <w:ins w:id="698" w:author="Colin Day" w:date="2017-03-29T09:08:00Z">
        <w:r w:rsidR="002C17C2" w:rsidRPr="002F0987">
          <w:t>authority</w:t>
        </w:r>
      </w:ins>
      <w:ins w:id="699" w:author="Colin Day" w:date="2017-03-29T09:07:00Z">
        <w:r w:rsidR="002C17C2" w:rsidRPr="002F0987">
          <w:t xml:space="preserve"> </w:t>
        </w:r>
      </w:ins>
      <w:ins w:id="700" w:author="Colin Day" w:date="2017-03-29T09:08:00Z">
        <w:r w:rsidR="002C17C2" w:rsidRPr="002F0987">
          <w:t>or out-sourced to a third party.</w:t>
        </w:r>
      </w:ins>
      <w:ins w:id="701" w:author="Colin Day" w:date="2017-03-29T09:09:00Z">
        <w:r w:rsidR="002C17C2" w:rsidRPr="002F0987">
          <w:t xml:space="preserve"> There may often </w:t>
        </w:r>
      </w:ins>
      <w:ins w:id="702" w:author="Colin Day" w:date="2017-03-29T09:10:00Z">
        <w:r w:rsidR="002C17C2" w:rsidRPr="002F0987">
          <w:t>be</w:t>
        </w:r>
      </w:ins>
      <w:ins w:id="703" w:author="Colin Day" w:date="2017-03-29T09:09:00Z">
        <w:r w:rsidR="002C17C2" w:rsidRPr="002F0987">
          <w:t xml:space="preserve"> number of options for third party testing and indeed this is sometimes a regulatory or specification-driven requirement.</w:t>
        </w:r>
      </w:ins>
      <w:ins w:id="704" w:author="Colin Day" w:date="2017-03-29T09:10:00Z">
        <w:r w:rsidR="002C17C2" w:rsidRPr="0039408E">
          <w:t xml:space="preserve"> </w:t>
        </w:r>
      </w:ins>
    </w:p>
    <w:p w14:paraId="07BC56FB" w14:textId="11DD4CF8" w:rsidR="002C17C2" w:rsidRPr="0060184B" w:rsidDel="00D11A31" w:rsidRDefault="002C17C2" w:rsidP="0039408E">
      <w:pPr>
        <w:pStyle w:val="BodyText"/>
        <w:rPr>
          <w:ins w:id="705" w:author="Colin Day" w:date="2017-03-29T09:14:00Z"/>
          <w:del w:id="706" w:author="Adam Hay" w:date="2017-03-29T20:54:00Z"/>
        </w:rPr>
      </w:pPr>
    </w:p>
    <w:p w14:paraId="78D3BF14" w14:textId="6E56646A" w:rsidR="002C17C2" w:rsidRPr="0060184B" w:rsidRDefault="002C17C2" w:rsidP="0039408E">
      <w:pPr>
        <w:pStyle w:val="BodyText"/>
        <w:rPr>
          <w:ins w:id="707" w:author="Colin Day" w:date="2017-03-29T09:16:00Z"/>
        </w:rPr>
      </w:pPr>
      <w:ins w:id="708" w:author="Colin Day" w:date="2017-03-29T09:10:00Z">
        <w:r w:rsidRPr="0060184B">
          <w:t>It is preferable that commissioning is carried out by personnel who have not been directly involved in the installation or deployment</w:t>
        </w:r>
      </w:ins>
      <w:ins w:id="709" w:author="Colin Day" w:date="2017-03-29T09:14:00Z">
        <w:r w:rsidRPr="0060184B">
          <w:t xml:space="preserve">, especially with more complex equipment or systems. </w:t>
        </w:r>
      </w:ins>
      <w:ins w:id="710" w:author="Colin Day" w:date="2017-03-29T09:10:00Z">
        <w:r w:rsidRPr="0060184B">
          <w:t xml:space="preserve"> </w:t>
        </w:r>
      </w:ins>
      <w:ins w:id="711" w:author="Colin Day" w:date="2017-03-29T09:15:00Z">
        <w:r w:rsidRPr="0060184B">
          <w:t>T</w:t>
        </w:r>
      </w:ins>
      <w:ins w:id="712" w:author="Colin Day" w:date="2017-03-29T09:10:00Z">
        <w:r w:rsidRPr="0060184B">
          <w:t xml:space="preserve">his allows a </w:t>
        </w:r>
      </w:ins>
      <w:ins w:id="713" w:author="Colin Day" w:date="2017-03-29T09:15:00Z">
        <w:r w:rsidRPr="0060184B">
          <w:t>“</w:t>
        </w:r>
      </w:ins>
      <w:ins w:id="714" w:author="Colin Day" w:date="2017-03-29T09:10:00Z">
        <w:r w:rsidRPr="0060184B">
          <w:t>fresh look</w:t>
        </w:r>
      </w:ins>
      <w:ins w:id="715" w:author="Colin Day" w:date="2017-03-29T09:15:00Z">
        <w:r w:rsidRPr="0060184B">
          <w:t>”</w:t>
        </w:r>
      </w:ins>
      <w:ins w:id="716" w:author="Colin Day" w:date="2017-03-29T09:10:00Z">
        <w:r w:rsidRPr="0060184B">
          <w:t xml:space="preserve"> at all the </w:t>
        </w:r>
      </w:ins>
      <w:ins w:id="717" w:author="Colin Day" w:date="2017-03-29T09:11:00Z">
        <w:r w:rsidRPr="0060184B">
          <w:t>relevant</w:t>
        </w:r>
      </w:ins>
      <w:ins w:id="718" w:author="Colin Day" w:date="2017-03-29T09:10:00Z">
        <w:r w:rsidRPr="0060184B">
          <w:t xml:space="preserve"> </w:t>
        </w:r>
      </w:ins>
      <w:ins w:id="719" w:author="Colin Day" w:date="2017-03-29T09:11:00Z">
        <w:r w:rsidRPr="0060184B">
          <w:t>requirements and specifications</w:t>
        </w:r>
      </w:ins>
      <w:ins w:id="720" w:author="Colin Day" w:date="2017-03-29T09:12:00Z">
        <w:r w:rsidRPr="0060184B">
          <w:t xml:space="preserve"> to ensure they conform. It may be that the Design Engineer or </w:t>
        </w:r>
        <w:r w:rsidRPr="0060184B">
          <w:lastRenderedPageBreak/>
          <w:t xml:space="preserve">specifier is best placed to carry out the commissioning as that person has the best overview of the requirements and specifications. However, it is accepted that this may not always be practical due to time or resource limitations and that </w:t>
        </w:r>
      </w:ins>
      <w:ins w:id="721" w:author="Colin Day" w:date="2017-03-29T09:15:00Z">
        <w:r w:rsidRPr="0060184B">
          <w:t>installation personnel will carry out the commissioning.</w:t>
        </w:r>
      </w:ins>
      <w:ins w:id="722" w:author="Colin Day" w:date="2017-03-29T09:16:00Z">
        <w:r w:rsidRPr="0060184B">
          <w:t xml:space="preserve"> There may also be a mix of both internal and external responsibilities in the commissioning process.</w:t>
        </w:r>
      </w:ins>
    </w:p>
    <w:p w14:paraId="57731D28" w14:textId="536571C1" w:rsidR="00BA6657" w:rsidRPr="0060184B" w:rsidRDefault="002C17C2" w:rsidP="0039408E">
      <w:pPr>
        <w:pStyle w:val="BodyText"/>
        <w:rPr>
          <w:ins w:id="723" w:author="Colin Day" w:date="2017-03-29T08:59:00Z"/>
        </w:rPr>
      </w:pPr>
      <w:ins w:id="724" w:author="Colin Day" w:date="2017-03-29T09:17:00Z">
        <w:del w:id="725" w:author="Adam Hay" w:date="2017-03-29T20:55:00Z">
          <w:r w:rsidRPr="0060184B" w:rsidDel="00D11A31">
            <w:delText>The exact requirements</w:delText>
          </w:r>
        </w:del>
      </w:ins>
      <w:ins w:id="726" w:author="Adam Hay" w:date="2017-03-29T20:55:00Z">
        <w:r w:rsidR="00D11A31">
          <w:t>Commissioning responsibilities</w:t>
        </w:r>
      </w:ins>
      <w:ins w:id="727" w:author="Colin Day" w:date="2017-03-29T09:17:00Z">
        <w:r w:rsidRPr="0060184B">
          <w:t xml:space="preserve"> should be clearly stated in the commissioning procedure or checklist</w:t>
        </w:r>
        <w:r w:rsidR="0033133C" w:rsidRPr="0060184B">
          <w:t>.</w:t>
        </w:r>
      </w:ins>
    </w:p>
    <w:p w14:paraId="328F36C5" w14:textId="391A6A94" w:rsidR="007F26A6" w:rsidRDefault="007F26A6" w:rsidP="007F26A6">
      <w:pPr>
        <w:pStyle w:val="Heading1"/>
      </w:pPr>
      <w:bookmarkStart w:id="728" w:name="_Toc478584680"/>
      <w:r>
        <w:t>MEASUREMENTS AND RECORDS OF PARAMETERS</w:t>
      </w:r>
      <w:bookmarkEnd w:id="685"/>
      <w:bookmarkEnd w:id="728"/>
    </w:p>
    <w:p w14:paraId="45779465" w14:textId="77777777" w:rsidR="007F26A6" w:rsidRPr="007F26A6" w:rsidRDefault="007F26A6" w:rsidP="007F26A6">
      <w:pPr>
        <w:pStyle w:val="Heading1separatationline"/>
      </w:pPr>
    </w:p>
    <w:p w14:paraId="3B34FA09" w14:textId="3440B457" w:rsidR="007F26A6" w:rsidRDefault="007F26A6" w:rsidP="007F26A6">
      <w:pPr>
        <w:pStyle w:val="BodyText"/>
        <w:rPr>
          <w:ins w:id="729" w:author="Adam Hay" w:date="2017-03-29T20:57:00Z"/>
          <w:color w:val="000000" w:themeColor="text1"/>
        </w:rPr>
      </w:pPr>
      <w:r>
        <w:t xml:space="preserve">It is </w:t>
      </w:r>
      <w:r w:rsidRPr="00D11A31">
        <w:rPr>
          <w:color w:val="000000" w:themeColor="text1"/>
          <w:rPrChange w:id="730" w:author="Adam Hay" w:date="2017-03-29T20:55:00Z">
            <w:rPr/>
          </w:rPrChange>
        </w:rPr>
        <w:t xml:space="preserve">important </w:t>
      </w:r>
      <w:del w:id="731" w:author="Colin Day" w:date="2017-03-29T11:19:00Z">
        <w:r w:rsidRPr="00D11A31" w:rsidDel="00405D62">
          <w:rPr>
            <w:color w:val="000000" w:themeColor="text1"/>
            <w:rPrChange w:id="732" w:author="Adam Hay" w:date="2017-03-29T20:55:00Z">
              <w:rPr/>
            </w:rPrChange>
          </w:rPr>
          <w:delText xml:space="preserve">that </w:delText>
        </w:r>
      </w:del>
      <w:r w:rsidRPr="00D11A31">
        <w:rPr>
          <w:color w:val="000000" w:themeColor="text1"/>
          <w:rPrChange w:id="733" w:author="Adam Hay" w:date="2017-03-29T20:55:00Z">
            <w:rPr/>
          </w:rPrChange>
        </w:rPr>
        <w:t>throughout the commissioning or during each commissioning phase, that records of any measurements and tests are captured.  This provides a historical record for the future and confirmation of performance, leading to a level of confidence to proceed to the next stage.</w:t>
      </w:r>
    </w:p>
    <w:p w14:paraId="15757699" w14:textId="77777777" w:rsidR="00D11A31" w:rsidRDefault="00D11A31" w:rsidP="00D11A31">
      <w:pPr>
        <w:pStyle w:val="BodyText"/>
      </w:pPr>
      <w:moveToRangeStart w:id="734" w:author="Adam Hay" w:date="2017-03-29T20:57:00Z" w:name="move478584349"/>
      <w:moveTo w:id="735" w:author="Adam Hay" w:date="2017-03-29T20:57:00Z">
        <w:r>
          <w:t>Such records allow a baseline of operation to be captured for future comparison and assessment.  A repeat of these tests through a product life will inform of any degradation and hence allow a prediction of end of service life.</w:t>
        </w:r>
      </w:moveTo>
    </w:p>
    <w:moveToRangeEnd w:id="734"/>
    <w:p w14:paraId="222235C4" w14:textId="56539B1E" w:rsidR="00D11A31" w:rsidRPr="00D11A31" w:rsidDel="00D11A31" w:rsidRDefault="00D11A31" w:rsidP="007F26A6">
      <w:pPr>
        <w:pStyle w:val="BodyText"/>
        <w:rPr>
          <w:del w:id="736" w:author="Adam Hay" w:date="2017-03-29T20:57:00Z"/>
          <w:color w:val="000000" w:themeColor="text1"/>
          <w:rPrChange w:id="737" w:author="Adam Hay" w:date="2017-03-29T20:55:00Z">
            <w:rPr>
              <w:del w:id="738" w:author="Adam Hay" w:date="2017-03-29T20:57:00Z"/>
            </w:rPr>
          </w:rPrChange>
        </w:rPr>
      </w:pPr>
    </w:p>
    <w:p w14:paraId="7A68F645" w14:textId="5DE122F9" w:rsidR="007F26A6" w:rsidRDefault="007F26A6" w:rsidP="007F26A6">
      <w:pPr>
        <w:pStyle w:val="BodyText"/>
      </w:pPr>
      <w:r>
        <w:t xml:space="preserve">One of the most essential measurements is the verification of performance, usually against a reference or standard.  An example could be the material of chain to </w:t>
      </w:r>
      <w:ins w:id="739" w:author="Simon Millyard" w:date="2017-03-28T10:21:00Z">
        <w:r w:rsidR="000B62BE">
          <w:t xml:space="preserve">a relevant </w:t>
        </w:r>
      </w:ins>
      <w:del w:id="740" w:author="Simon Millyard" w:date="2017-03-28T10:20:00Z">
        <w:r w:rsidDel="000B62BE">
          <w:delText xml:space="preserve">a Lloyds </w:delText>
        </w:r>
      </w:del>
      <w:r>
        <w:t xml:space="preserve">standard or the measurement of a lantern </w:t>
      </w:r>
      <w:del w:id="741" w:author="Colin Day" w:date="2017-03-29T08:39:00Z">
        <w:r w:rsidDel="00CD09C8">
          <w:delText xml:space="preserve">range </w:delText>
        </w:r>
      </w:del>
      <w:ins w:id="742" w:author="Colin Day" w:date="2017-03-29T08:39:00Z">
        <w:r w:rsidR="00CD09C8">
          <w:t xml:space="preserve">intensity and character </w:t>
        </w:r>
      </w:ins>
      <w:r>
        <w:t>or sectors to an IALA Recommendation.</w:t>
      </w:r>
      <w:ins w:id="743" w:author="Adam Hay" w:date="2017-03-29T20:55:00Z">
        <w:r w:rsidR="00D11A31">
          <w:t xml:space="preserve"> </w:t>
        </w:r>
      </w:ins>
    </w:p>
    <w:p w14:paraId="27BCAE74" w14:textId="1EB220D4" w:rsidR="007F26A6" w:rsidRDefault="007F26A6" w:rsidP="007F26A6">
      <w:pPr>
        <w:pStyle w:val="BodyText"/>
        <w:rPr>
          <w:ins w:id="744" w:author="Adam Hay" w:date="2017-03-29T20:56:00Z"/>
        </w:rPr>
      </w:pPr>
      <w:r>
        <w:t>Alternatively, it could be confirmation of the correct operation of a diesel generator set following a mains failure.  Either way, it is important that the steps taken are recorded to allow this operation to be repeated in the future.</w:t>
      </w:r>
    </w:p>
    <w:p w14:paraId="5BD0CA98" w14:textId="77777777" w:rsidR="00D11A31" w:rsidRDefault="00D11A31" w:rsidP="007F26A6">
      <w:pPr>
        <w:pStyle w:val="BodyText"/>
        <w:rPr>
          <w:ins w:id="745" w:author="Adam Hay" w:date="2017-03-29T20:57:00Z"/>
        </w:rPr>
      </w:pPr>
      <w:ins w:id="746" w:author="Adam Hay" w:date="2017-03-29T20:56:00Z">
        <w:r>
          <w:t>Whatever it is, the method of verification should be identified in the commissioning procedure or checklist.</w:t>
        </w:r>
      </w:ins>
      <w:ins w:id="747" w:author="Adam Hay" w:date="2017-03-29T20:57:00Z">
        <w:r>
          <w:t xml:space="preserve"> </w:t>
        </w:r>
      </w:ins>
    </w:p>
    <w:p w14:paraId="21079C20" w14:textId="73F90D65" w:rsidR="00D11A31" w:rsidRDefault="00D11A31" w:rsidP="007F26A6">
      <w:pPr>
        <w:pStyle w:val="BodyText"/>
      </w:pPr>
      <w:moveToRangeStart w:id="748" w:author="Adam Hay" w:date="2017-03-29T20:57:00Z" w:name="move478584379"/>
      <w:moveTo w:id="749" w:author="Adam Hay" w:date="2017-03-29T20:57:00Z">
        <w:r>
          <w:t>As already noted, t</w:t>
        </w:r>
        <w:r w:rsidRPr="00CD09C8">
          <w:t xml:space="preserve">he </w:t>
        </w:r>
        <w:r>
          <w:t>inclusion of relevant photographs in the Commissioning Report is also a very useful addition.</w:t>
        </w:r>
      </w:moveTo>
      <w:moveToRangeEnd w:id="748"/>
    </w:p>
    <w:p w14:paraId="0C7D5583" w14:textId="016BDDA2" w:rsidR="007F26A6" w:rsidDel="00D11A31" w:rsidRDefault="007F26A6" w:rsidP="007F26A6">
      <w:pPr>
        <w:pStyle w:val="BodyText"/>
        <w:rPr>
          <w:ins w:id="750" w:author="Colin Day" w:date="2017-03-29T08:48:00Z"/>
        </w:rPr>
      </w:pPr>
      <w:moveFromRangeStart w:id="751" w:author="Adam Hay" w:date="2017-03-29T20:57:00Z" w:name="move478584349"/>
      <w:moveFrom w:id="752" w:author="Adam Hay" w:date="2017-03-29T20:57:00Z">
        <w:r w:rsidDel="00D11A31">
          <w:t>Such records allow a baseline of operation to be captured for future comparison and assessment.  A repeat of these tests through a product life will inform of any degradation and hence allow a prediction of end of service life.</w:t>
        </w:r>
      </w:moveFrom>
    </w:p>
    <w:moveFromRangeEnd w:id="751"/>
    <w:p w14:paraId="07842C3E" w14:textId="312FD9B5" w:rsidR="005E1AD9" w:rsidRPr="00CD09C8" w:rsidRDefault="00405D62" w:rsidP="005E1AD9">
      <w:pPr>
        <w:rPr>
          <w:ins w:id="753" w:author="Colin Day" w:date="2017-03-29T08:48:00Z"/>
          <w:sz w:val="22"/>
        </w:rPr>
      </w:pPr>
      <w:ins w:id="754" w:author="Colin Day" w:date="2017-03-29T11:20:00Z">
        <w:r>
          <w:rPr>
            <w:sz w:val="22"/>
          </w:rPr>
          <w:t xml:space="preserve">All the tests and measurements should be compiled into a Commissioning Report </w:t>
        </w:r>
      </w:ins>
      <w:ins w:id="755" w:author="Colin Day" w:date="2017-03-29T11:21:00Z">
        <w:r>
          <w:rPr>
            <w:sz w:val="22"/>
          </w:rPr>
          <w:t>and</w:t>
        </w:r>
      </w:ins>
      <w:ins w:id="756" w:author="Adam Hay" w:date="2017-03-29T20:57:00Z">
        <w:r w:rsidR="00D11A31">
          <w:rPr>
            <w:sz w:val="22"/>
          </w:rPr>
          <w:t xml:space="preserve"> distributed and</w:t>
        </w:r>
      </w:ins>
      <w:ins w:id="757" w:author="Colin Day" w:date="2017-03-29T11:21:00Z">
        <w:r>
          <w:rPr>
            <w:sz w:val="22"/>
          </w:rPr>
          <w:t xml:space="preserve"> </w:t>
        </w:r>
      </w:ins>
      <w:ins w:id="758" w:author="Adam Hay" w:date="2017-03-29T20:57:00Z">
        <w:r w:rsidR="00D11A31">
          <w:rPr>
            <w:sz w:val="22"/>
          </w:rPr>
          <w:t>archived</w:t>
        </w:r>
      </w:ins>
      <w:ins w:id="759" w:author="Colin Day" w:date="2017-03-29T11:21:00Z">
        <w:del w:id="760" w:author="Adam Hay" w:date="2017-03-29T20:57:00Z">
          <w:r w:rsidDel="00D11A31">
            <w:rPr>
              <w:sz w:val="22"/>
            </w:rPr>
            <w:delText>filed</w:delText>
          </w:r>
        </w:del>
        <w:r>
          <w:rPr>
            <w:sz w:val="22"/>
          </w:rPr>
          <w:t xml:space="preserve"> as appropriate.</w:t>
        </w:r>
      </w:ins>
      <w:ins w:id="761" w:author="Adam Hay" w:date="2017-03-29T20:57:00Z">
        <w:r w:rsidR="00D11A31">
          <w:rPr>
            <w:sz w:val="22"/>
          </w:rPr>
          <w:t xml:space="preserve"> </w:t>
        </w:r>
      </w:ins>
      <w:moveFromRangeStart w:id="762" w:author="Adam Hay" w:date="2017-03-29T20:57:00Z" w:name="move478584379"/>
      <w:moveFrom w:id="763" w:author="Adam Hay" w:date="2017-03-29T20:57:00Z">
        <w:ins w:id="764" w:author="Colin Day" w:date="2017-03-29T08:48:00Z">
          <w:r w:rsidR="005E1AD9" w:rsidDel="00D11A31">
            <w:rPr>
              <w:sz w:val="22"/>
            </w:rPr>
            <w:t>As already noted, t</w:t>
          </w:r>
          <w:r w:rsidR="005E1AD9" w:rsidRPr="00CD09C8" w:rsidDel="00D11A31">
            <w:rPr>
              <w:sz w:val="22"/>
            </w:rPr>
            <w:t xml:space="preserve">he </w:t>
          </w:r>
          <w:r w:rsidR="005E1AD9" w:rsidDel="00D11A31">
            <w:rPr>
              <w:sz w:val="22"/>
            </w:rPr>
            <w:t xml:space="preserve">inclusion of relevant photographs </w:t>
          </w:r>
        </w:ins>
        <w:ins w:id="765" w:author="Colin Day" w:date="2017-03-29T11:21:00Z">
          <w:r w:rsidDel="00D11A31">
            <w:rPr>
              <w:sz w:val="22"/>
            </w:rPr>
            <w:t xml:space="preserve">in the Commissioning Report </w:t>
          </w:r>
        </w:ins>
        <w:ins w:id="766" w:author="Colin Day" w:date="2017-03-29T08:48:00Z">
          <w:r w:rsidR="005E1AD9" w:rsidDel="00D11A31">
            <w:rPr>
              <w:sz w:val="22"/>
            </w:rPr>
            <w:t>is also a very useful addit</w:t>
          </w:r>
          <w:r w:rsidDel="00D11A31">
            <w:rPr>
              <w:sz w:val="22"/>
            </w:rPr>
            <w:t>ion</w:t>
          </w:r>
          <w:r w:rsidR="005E1AD9" w:rsidDel="00D11A31">
            <w:rPr>
              <w:sz w:val="22"/>
            </w:rPr>
            <w:t>.</w:t>
          </w:r>
        </w:ins>
      </w:moveFrom>
      <w:moveFromRangeEnd w:id="762"/>
    </w:p>
    <w:p w14:paraId="49669430" w14:textId="77777777" w:rsidR="005E1AD9" w:rsidRDefault="005E1AD9" w:rsidP="007F26A6">
      <w:pPr>
        <w:pStyle w:val="BodyText"/>
      </w:pPr>
    </w:p>
    <w:p w14:paraId="3F462D00" w14:textId="11F3D008" w:rsidR="007F26A6" w:rsidRDefault="007F26A6" w:rsidP="007F26A6">
      <w:pPr>
        <w:pStyle w:val="Heading1"/>
      </w:pPr>
      <w:bookmarkStart w:id="767" w:name="_Toc478509427"/>
      <w:bookmarkStart w:id="768" w:name="_Toc478584681"/>
      <w:r>
        <w:t>FUNCTIONALITY</w:t>
      </w:r>
      <w:bookmarkEnd w:id="767"/>
      <w:bookmarkEnd w:id="768"/>
    </w:p>
    <w:p w14:paraId="4A7759CB" w14:textId="77777777" w:rsidR="007F26A6" w:rsidRPr="007F26A6" w:rsidRDefault="007F26A6" w:rsidP="007F26A6">
      <w:pPr>
        <w:pStyle w:val="Heading1separatationline"/>
      </w:pPr>
    </w:p>
    <w:p w14:paraId="02392B80" w14:textId="7E14E48A" w:rsidR="007F26A6" w:rsidRPr="00D11A31" w:rsidRDefault="007F26A6" w:rsidP="007F26A6">
      <w:pPr>
        <w:pStyle w:val="BodyText"/>
        <w:rPr>
          <w:color w:val="000000" w:themeColor="text1"/>
          <w:rPrChange w:id="769" w:author="Adam Hay" w:date="2017-03-29T20:58:00Z">
            <w:rPr/>
          </w:rPrChange>
        </w:rPr>
      </w:pPr>
      <w:r w:rsidRPr="00D11A31">
        <w:rPr>
          <w:color w:val="000000" w:themeColor="text1"/>
          <w:rPrChange w:id="770" w:author="Adam Hay" w:date="2017-03-29T20:58:00Z">
            <w:rPr/>
          </w:rPrChange>
        </w:rPr>
        <w:t>The functionality of individual items need to be proven in isolation and then slowly built up into more complete and complex systems.  Proving at each stage</w:t>
      </w:r>
      <w:ins w:id="771" w:author="Colin Day" w:date="2017-03-29T08:39:00Z">
        <w:r w:rsidR="00CD09C8" w:rsidRPr="00D11A31">
          <w:rPr>
            <w:color w:val="000000" w:themeColor="text1"/>
            <w:rPrChange w:id="772" w:author="Adam Hay" w:date="2017-03-29T20:58:00Z">
              <w:rPr/>
            </w:rPrChange>
          </w:rPr>
          <w:t xml:space="preserve"> will ensure</w:t>
        </w:r>
      </w:ins>
      <w:del w:id="773" w:author="Colin Day" w:date="2017-03-29T08:39:00Z">
        <w:r w:rsidRPr="00D11A31" w:rsidDel="00CD09C8">
          <w:rPr>
            <w:color w:val="000000" w:themeColor="text1"/>
            <w:rPrChange w:id="774" w:author="Adam Hay" w:date="2017-03-29T20:58:00Z">
              <w:rPr/>
            </w:rPrChange>
          </w:rPr>
          <w:delText>,</w:delText>
        </w:r>
      </w:del>
      <w:r w:rsidRPr="00D11A31">
        <w:rPr>
          <w:color w:val="000000" w:themeColor="text1"/>
          <w:rPrChange w:id="775" w:author="Adam Hay" w:date="2017-03-29T20:58:00Z">
            <w:rPr/>
          </w:rPrChange>
        </w:rPr>
        <w:t xml:space="preserve"> the predicted operation is achieved.  This process </w:t>
      </w:r>
      <w:del w:id="776" w:author="Colin Day" w:date="2017-03-29T09:26:00Z">
        <w:r w:rsidRPr="00D11A31" w:rsidDel="001D3147">
          <w:rPr>
            <w:color w:val="000000" w:themeColor="text1"/>
            <w:rPrChange w:id="777" w:author="Adam Hay" w:date="2017-03-29T20:58:00Z">
              <w:rPr/>
            </w:rPrChange>
          </w:rPr>
          <w:delText xml:space="preserve">is </w:delText>
        </w:r>
      </w:del>
      <w:ins w:id="778" w:author="Colin Day" w:date="2017-03-29T09:26:00Z">
        <w:r w:rsidR="001D3147" w:rsidRPr="00D11A31">
          <w:rPr>
            <w:color w:val="000000" w:themeColor="text1"/>
            <w:rPrChange w:id="779" w:author="Adam Hay" w:date="2017-03-29T20:58:00Z">
              <w:rPr/>
            </w:rPrChange>
          </w:rPr>
          <w:t xml:space="preserve">should </w:t>
        </w:r>
      </w:ins>
      <w:r w:rsidRPr="00D11A31">
        <w:rPr>
          <w:color w:val="000000" w:themeColor="text1"/>
          <w:rPrChange w:id="780" w:author="Adam Hay" w:date="2017-03-29T20:58:00Z">
            <w:rPr/>
          </w:rPrChange>
        </w:rPr>
        <w:t xml:space="preserve">always </w:t>
      </w:r>
      <w:ins w:id="781" w:author="Colin Day" w:date="2017-03-29T09:26:00Z">
        <w:r w:rsidR="001D3147" w:rsidRPr="00D11A31">
          <w:rPr>
            <w:color w:val="000000" w:themeColor="text1"/>
            <w:rPrChange w:id="782" w:author="Adam Hay" w:date="2017-03-29T20:58:00Z">
              <w:rPr/>
            </w:rPrChange>
          </w:rPr>
          <w:t xml:space="preserve">be </w:t>
        </w:r>
      </w:ins>
      <w:r w:rsidRPr="00D11A31">
        <w:rPr>
          <w:color w:val="000000" w:themeColor="text1"/>
          <w:rPrChange w:id="783" w:author="Adam Hay" w:date="2017-03-29T20:58:00Z">
            <w:rPr/>
          </w:rPrChange>
        </w:rPr>
        <w:t>undertaken where full facilities are available to remedy any issues encountered.</w:t>
      </w:r>
    </w:p>
    <w:p w14:paraId="66468073" w14:textId="2544EB80" w:rsidR="007F26A6" w:rsidRPr="00D11A31" w:rsidRDefault="007F26A6" w:rsidP="007F26A6">
      <w:pPr>
        <w:pStyle w:val="BodyText"/>
        <w:rPr>
          <w:ins w:id="784" w:author="Simon Millyard" w:date="2017-03-28T10:14:00Z"/>
          <w:color w:val="000000" w:themeColor="text1"/>
          <w:rPrChange w:id="785" w:author="Adam Hay" w:date="2017-03-29T20:58:00Z">
            <w:rPr>
              <w:ins w:id="786" w:author="Simon Millyard" w:date="2017-03-28T10:14:00Z"/>
            </w:rPr>
          </w:rPrChange>
        </w:rPr>
      </w:pPr>
      <w:r w:rsidRPr="00D11A31">
        <w:rPr>
          <w:color w:val="000000" w:themeColor="text1"/>
          <w:rPrChange w:id="787" w:author="Adam Hay" w:date="2017-03-29T20:58:00Z">
            <w:rPr/>
          </w:rPrChange>
        </w:rPr>
        <w:t xml:space="preserve">Such testing, allows confirmation of correct </w:t>
      </w:r>
      <w:commentRangeStart w:id="788"/>
      <w:del w:id="789" w:author="Colin Day" w:date="2017-03-29T09:27:00Z">
        <w:r w:rsidRPr="00D11A31" w:rsidDel="001D3147">
          <w:rPr>
            <w:color w:val="000000" w:themeColor="text1"/>
            <w:rPrChange w:id="790" w:author="Adam Hay" w:date="2017-03-29T20:58:00Z">
              <w:rPr/>
            </w:rPrChange>
          </w:rPr>
          <w:delText xml:space="preserve">software programming, </w:delText>
        </w:r>
      </w:del>
      <w:commentRangeEnd w:id="788"/>
      <w:r w:rsidR="001D3147" w:rsidRPr="00D11A31">
        <w:rPr>
          <w:rStyle w:val="CommentReference"/>
          <w:color w:val="000000" w:themeColor="text1"/>
          <w:rPrChange w:id="791" w:author="Adam Hay" w:date="2017-03-29T20:58:00Z">
            <w:rPr>
              <w:rStyle w:val="CommentReference"/>
            </w:rPr>
          </w:rPrChange>
        </w:rPr>
        <w:commentReference w:id="788"/>
      </w:r>
      <w:r w:rsidRPr="00D11A31">
        <w:rPr>
          <w:color w:val="000000" w:themeColor="text1"/>
          <w:rPrChange w:id="792" w:author="Adam Hay" w:date="2017-03-29T20:58:00Z">
            <w:rPr/>
          </w:rPrChange>
        </w:rPr>
        <w:t>operating levels and functionality, both during correct and adverse operating conditions.</w:t>
      </w:r>
      <w:ins w:id="793" w:author="Adam Hay" w:date="2017-03-29T20:37:00Z">
        <w:r w:rsidR="00471B0D" w:rsidRPr="00D11A31">
          <w:rPr>
            <w:color w:val="000000" w:themeColor="text1"/>
            <w:rPrChange w:id="794" w:author="Adam Hay" w:date="2017-03-29T20:58:00Z">
              <w:rPr/>
            </w:rPrChange>
          </w:rPr>
          <w:t xml:space="preserve"> This is applicable to both hardware and software.</w:t>
        </w:r>
      </w:ins>
      <w:r w:rsidRPr="00D11A31">
        <w:rPr>
          <w:color w:val="000000" w:themeColor="text1"/>
          <w:rPrChange w:id="795" w:author="Adam Hay" w:date="2017-03-29T20:58:00Z">
            <w:rPr/>
          </w:rPrChange>
        </w:rPr>
        <w:t xml:space="preserve">  </w:t>
      </w:r>
      <w:del w:id="796" w:author="Simon Millyard" w:date="2017-03-28T10:15:00Z">
        <w:r w:rsidRPr="00D11A31" w:rsidDel="000B62BE">
          <w:rPr>
            <w:color w:val="000000" w:themeColor="text1"/>
            <w:rPrChange w:id="797" w:author="Adam Hay" w:date="2017-03-29T20:58:00Z">
              <w:rPr/>
            </w:rPrChange>
          </w:rPr>
          <w:delText xml:space="preserve">This highlights the importance of both positive and negative testing.  That is testing and simulating fault as in line with the designed operation, but also the importance of needing to do negative testing.  That is creating unexpected situations and confirming that the unit or system is able to function correctly without adverse impact to the </w:delText>
        </w:r>
        <w:commentRangeStart w:id="798"/>
        <w:r w:rsidRPr="00D11A31" w:rsidDel="000B62BE">
          <w:rPr>
            <w:color w:val="000000" w:themeColor="text1"/>
            <w:rPrChange w:id="799" w:author="Adam Hay" w:date="2017-03-29T20:58:00Z">
              <w:rPr/>
            </w:rPrChange>
          </w:rPr>
          <w:delText>AtoN</w:delText>
        </w:r>
        <w:commentRangeEnd w:id="798"/>
        <w:r w:rsidR="00DA27F0" w:rsidRPr="00D11A31" w:rsidDel="000B62BE">
          <w:rPr>
            <w:rStyle w:val="CommentReference"/>
            <w:color w:val="000000" w:themeColor="text1"/>
            <w:rPrChange w:id="800" w:author="Adam Hay" w:date="2017-03-29T20:58:00Z">
              <w:rPr>
                <w:rStyle w:val="CommentReference"/>
              </w:rPr>
            </w:rPrChange>
          </w:rPr>
          <w:commentReference w:id="798"/>
        </w:r>
        <w:r w:rsidRPr="00D11A31" w:rsidDel="000B62BE">
          <w:rPr>
            <w:color w:val="000000" w:themeColor="text1"/>
            <w:rPrChange w:id="801" w:author="Adam Hay" w:date="2017-03-29T20:58:00Z">
              <w:rPr/>
            </w:rPrChange>
          </w:rPr>
          <w:delText>.</w:delText>
        </w:r>
      </w:del>
    </w:p>
    <w:p w14:paraId="15F66D73" w14:textId="5D6E5864" w:rsidR="000B62BE" w:rsidRPr="00D11A31" w:rsidDel="00A1192E" w:rsidRDefault="000B62BE">
      <w:pPr>
        <w:pStyle w:val="BodyText"/>
        <w:rPr>
          <w:ins w:id="802" w:author="Simon Millyard" w:date="2017-03-28T10:14:00Z"/>
          <w:del w:id="803" w:author="Colin Day" w:date="2017-03-29T09:33:00Z"/>
          <w:color w:val="000000" w:themeColor="text1"/>
          <w:rPrChange w:id="804" w:author="Adam Hay" w:date="2017-03-29T20:58:00Z">
            <w:rPr>
              <w:ins w:id="805" w:author="Simon Millyard" w:date="2017-03-28T10:14:00Z"/>
              <w:del w:id="806" w:author="Colin Day" w:date="2017-03-29T09:33:00Z"/>
            </w:rPr>
          </w:rPrChange>
        </w:rPr>
      </w:pPr>
      <w:ins w:id="807" w:author="Simon Millyard" w:date="2017-03-28T10:14:00Z">
        <w:r w:rsidRPr="00D11A31">
          <w:rPr>
            <w:color w:val="000000" w:themeColor="text1"/>
            <w:rPrChange w:id="808" w:author="Adam Hay" w:date="2017-03-29T20:58:00Z">
              <w:rPr/>
            </w:rPrChange>
          </w:rPr>
          <w:t>This highlights the importance of both positive and negative testing</w:t>
        </w:r>
      </w:ins>
      <w:ins w:id="809" w:author="Simon Millyard" w:date="2017-03-28T10:15:00Z">
        <w:r w:rsidRPr="00D11A31">
          <w:rPr>
            <w:color w:val="000000" w:themeColor="text1"/>
            <w:rPrChange w:id="810" w:author="Adam Hay" w:date="2017-03-29T20:58:00Z">
              <w:rPr/>
            </w:rPrChange>
          </w:rPr>
          <w:t xml:space="preserve"> which proves the correct operation and </w:t>
        </w:r>
      </w:ins>
      <w:ins w:id="811" w:author="Simon Millyard" w:date="2017-03-28T10:14:00Z">
        <w:r w:rsidRPr="00D11A31">
          <w:rPr>
            <w:color w:val="000000" w:themeColor="text1"/>
            <w:rPrChange w:id="812" w:author="Adam Hay" w:date="2017-03-29T20:58:00Z">
              <w:rPr/>
            </w:rPrChange>
          </w:rPr>
          <w:t>simulat</w:t>
        </w:r>
      </w:ins>
      <w:ins w:id="813" w:author="Simon Millyard" w:date="2017-03-28T10:16:00Z">
        <w:r w:rsidRPr="00D11A31">
          <w:rPr>
            <w:color w:val="000000" w:themeColor="text1"/>
            <w:rPrChange w:id="814" w:author="Adam Hay" w:date="2017-03-29T20:58:00Z">
              <w:rPr/>
            </w:rPrChange>
          </w:rPr>
          <w:t>e</w:t>
        </w:r>
      </w:ins>
      <w:ins w:id="815" w:author="Simon Millyard" w:date="2017-03-28T10:14:00Z">
        <w:r w:rsidRPr="00D11A31">
          <w:rPr>
            <w:color w:val="000000" w:themeColor="text1"/>
            <w:rPrChange w:id="816" w:author="Adam Hay" w:date="2017-03-29T20:58:00Z">
              <w:rPr/>
            </w:rPrChange>
          </w:rPr>
          <w:t>s fault</w:t>
        </w:r>
      </w:ins>
      <w:ins w:id="817" w:author="Simon Millyard" w:date="2017-03-28T10:16:00Z">
        <w:r w:rsidRPr="00D11A31">
          <w:rPr>
            <w:color w:val="000000" w:themeColor="text1"/>
            <w:rPrChange w:id="818" w:author="Adam Hay" w:date="2017-03-29T20:58:00Z">
              <w:rPr/>
            </w:rPrChange>
          </w:rPr>
          <w:t>s</w:t>
        </w:r>
      </w:ins>
      <w:ins w:id="819" w:author="Simon Millyard" w:date="2017-03-28T10:14:00Z">
        <w:r w:rsidRPr="00D11A31">
          <w:rPr>
            <w:color w:val="000000" w:themeColor="text1"/>
            <w:rPrChange w:id="820" w:author="Adam Hay" w:date="2017-03-29T20:58:00Z">
              <w:rPr/>
            </w:rPrChange>
          </w:rPr>
          <w:t xml:space="preserve"> </w:t>
        </w:r>
      </w:ins>
      <w:ins w:id="821" w:author="Simon Millyard" w:date="2017-03-28T10:16:00Z">
        <w:r w:rsidRPr="00D11A31">
          <w:rPr>
            <w:color w:val="000000" w:themeColor="text1"/>
            <w:rPrChange w:id="822" w:author="Adam Hay" w:date="2017-03-29T20:58:00Z">
              <w:rPr/>
            </w:rPrChange>
          </w:rPr>
          <w:t xml:space="preserve">and failure modes </w:t>
        </w:r>
      </w:ins>
      <w:ins w:id="823" w:author="Simon Millyard" w:date="2017-03-28T10:14:00Z">
        <w:r w:rsidRPr="00D11A31">
          <w:rPr>
            <w:color w:val="000000" w:themeColor="text1"/>
            <w:rPrChange w:id="824" w:author="Adam Hay" w:date="2017-03-29T20:58:00Z">
              <w:rPr/>
            </w:rPrChange>
          </w:rPr>
          <w:t>in line with the designed operation</w:t>
        </w:r>
      </w:ins>
      <w:ins w:id="825" w:author="Simon Millyard" w:date="2017-03-28T10:16:00Z">
        <w:r w:rsidRPr="00D11A31">
          <w:rPr>
            <w:color w:val="000000" w:themeColor="text1"/>
            <w:rPrChange w:id="826" w:author="Adam Hay" w:date="2017-03-29T20:58:00Z">
              <w:rPr/>
            </w:rPrChange>
          </w:rPr>
          <w:t xml:space="preserve">. It is important to conduct Negative Testing to prove how the AtoN will perform </w:t>
        </w:r>
      </w:ins>
      <w:ins w:id="827" w:author="Simon Millyard" w:date="2017-03-28T10:17:00Z">
        <w:r w:rsidRPr="00D11A31">
          <w:rPr>
            <w:color w:val="000000" w:themeColor="text1"/>
            <w:rPrChange w:id="828" w:author="Adam Hay" w:date="2017-03-29T20:58:00Z">
              <w:rPr/>
            </w:rPrChange>
          </w:rPr>
          <w:t xml:space="preserve">in a fault condition and that it performs as it is designed to do. </w:t>
        </w:r>
      </w:ins>
      <w:ins w:id="829" w:author="Colin Day" w:date="2017-03-29T09:30:00Z">
        <w:r w:rsidR="00A1192E" w:rsidRPr="00D11A31">
          <w:rPr>
            <w:color w:val="000000" w:themeColor="text1"/>
            <w:rPrChange w:id="830" w:author="Adam Hay" w:date="2017-03-29T20:58:00Z">
              <w:rPr/>
            </w:rPrChange>
          </w:rPr>
          <w:t xml:space="preserve"> While most testing can be </w:t>
        </w:r>
      </w:ins>
      <w:ins w:id="831" w:author="Colin Day" w:date="2017-03-29T09:33:00Z">
        <w:r w:rsidR="00A1192E" w:rsidRPr="00D11A31">
          <w:rPr>
            <w:color w:val="000000" w:themeColor="text1"/>
            <w:rPrChange w:id="832" w:author="Adam Hay" w:date="2017-03-29T20:58:00Z">
              <w:rPr/>
            </w:rPrChange>
          </w:rPr>
          <w:t>envisaged</w:t>
        </w:r>
      </w:ins>
      <w:ins w:id="833" w:author="Colin Day" w:date="2017-03-29T09:30:00Z">
        <w:r w:rsidR="00A1192E" w:rsidRPr="00D11A31">
          <w:rPr>
            <w:color w:val="000000" w:themeColor="text1"/>
            <w:rPrChange w:id="834" w:author="Adam Hay" w:date="2017-03-29T20:58:00Z">
              <w:rPr/>
            </w:rPrChange>
          </w:rPr>
          <w:t xml:space="preserve"> before the testing or commissioning commences, further tests may become obvious </w:t>
        </w:r>
        <w:r w:rsidR="00A1192E" w:rsidRPr="00D11A31">
          <w:rPr>
            <w:color w:val="000000" w:themeColor="text1"/>
            <w:rPrChange w:id="835" w:author="Adam Hay" w:date="2017-03-29T20:58:00Z">
              <w:rPr/>
            </w:rPrChange>
          </w:rPr>
          <w:lastRenderedPageBreak/>
          <w:t xml:space="preserve">when the </w:t>
        </w:r>
      </w:ins>
      <w:ins w:id="836" w:author="Colin Day" w:date="2017-03-29T09:33:00Z">
        <w:r w:rsidR="00A1192E" w:rsidRPr="00D11A31">
          <w:rPr>
            <w:color w:val="000000" w:themeColor="text1"/>
            <w:rPrChange w:id="837" w:author="Adam Hay" w:date="2017-03-29T20:58:00Z">
              <w:rPr/>
            </w:rPrChange>
          </w:rPr>
          <w:t xml:space="preserve">tester is in front of </w:t>
        </w:r>
      </w:ins>
      <w:ins w:id="838" w:author="Colin Day" w:date="2017-03-29T11:22:00Z">
        <w:r w:rsidR="00405D62" w:rsidRPr="00D11A31">
          <w:rPr>
            <w:color w:val="000000" w:themeColor="text1"/>
            <w:rPrChange w:id="839" w:author="Adam Hay" w:date="2017-03-29T20:58:00Z">
              <w:rPr/>
            </w:rPrChange>
          </w:rPr>
          <w:t xml:space="preserve">the </w:t>
        </w:r>
      </w:ins>
      <w:ins w:id="840" w:author="Colin Day" w:date="2017-03-29T09:30:00Z">
        <w:r w:rsidR="00A1192E" w:rsidRPr="00D11A31">
          <w:rPr>
            <w:color w:val="000000" w:themeColor="text1"/>
            <w:rPrChange w:id="841" w:author="Adam Hay" w:date="2017-03-29T20:58:00Z">
              <w:rPr/>
            </w:rPrChange>
          </w:rPr>
          <w:t>equipment or system</w:t>
        </w:r>
      </w:ins>
      <w:ins w:id="842" w:author="Colin Day" w:date="2017-03-29T09:33:00Z">
        <w:r w:rsidR="00A1192E" w:rsidRPr="00D11A31">
          <w:rPr>
            <w:color w:val="000000" w:themeColor="text1"/>
            <w:rPrChange w:id="843" w:author="Adam Hay" w:date="2017-03-29T20:58:00Z">
              <w:rPr/>
            </w:rPrChange>
          </w:rPr>
          <w:t xml:space="preserve">. Such additional tests should be </w:t>
        </w:r>
      </w:ins>
      <w:ins w:id="844" w:author="Colin Day" w:date="2017-03-29T09:34:00Z">
        <w:r w:rsidR="00A1192E" w:rsidRPr="00D11A31">
          <w:rPr>
            <w:color w:val="000000" w:themeColor="text1"/>
            <w:rPrChange w:id="845" w:author="Adam Hay" w:date="2017-03-29T20:58:00Z">
              <w:rPr/>
            </w:rPrChange>
          </w:rPr>
          <w:t>carried</w:t>
        </w:r>
      </w:ins>
      <w:ins w:id="846" w:author="Colin Day" w:date="2017-03-29T09:33:00Z">
        <w:r w:rsidR="00A1192E" w:rsidRPr="00D11A31">
          <w:rPr>
            <w:color w:val="000000" w:themeColor="text1"/>
            <w:rPrChange w:id="847" w:author="Adam Hay" w:date="2017-03-29T20:58:00Z">
              <w:rPr/>
            </w:rPrChange>
          </w:rPr>
          <w:t xml:space="preserve"> </w:t>
        </w:r>
      </w:ins>
      <w:ins w:id="848" w:author="Colin Day" w:date="2017-03-29T09:34:00Z">
        <w:r w:rsidR="00A1192E" w:rsidRPr="00D11A31">
          <w:rPr>
            <w:color w:val="000000" w:themeColor="text1"/>
            <w:rPrChange w:id="849" w:author="Adam Hay" w:date="2017-03-29T20:58:00Z">
              <w:rPr/>
            </w:rPrChange>
          </w:rPr>
          <w:t>out and</w:t>
        </w:r>
      </w:ins>
      <w:ins w:id="850" w:author="Colin Day" w:date="2017-03-29T09:35:00Z">
        <w:r w:rsidR="00A1192E" w:rsidRPr="00D11A31">
          <w:rPr>
            <w:color w:val="000000" w:themeColor="text1"/>
            <w:rPrChange w:id="851" w:author="Adam Hay" w:date="2017-03-29T20:58:00Z">
              <w:rPr/>
            </w:rPrChange>
          </w:rPr>
          <w:t xml:space="preserve"> results  </w:t>
        </w:r>
      </w:ins>
      <w:ins w:id="852" w:author="Colin Day" w:date="2017-03-29T09:34:00Z">
        <w:r w:rsidR="00A1192E" w:rsidRPr="00D11A31">
          <w:rPr>
            <w:color w:val="000000" w:themeColor="text1"/>
            <w:rPrChange w:id="853" w:author="Adam Hay" w:date="2017-03-29T20:58:00Z">
              <w:rPr/>
            </w:rPrChange>
          </w:rPr>
          <w:t xml:space="preserve"> </w:t>
        </w:r>
      </w:ins>
      <w:ins w:id="854" w:author="Colin Day" w:date="2017-03-29T09:35:00Z">
        <w:r w:rsidR="00A1192E" w:rsidRPr="00D11A31">
          <w:rPr>
            <w:color w:val="000000" w:themeColor="text1"/>
            <w:rPrChange w:id="855" w:author="Adam Hay" w:date="2017-03-29T20:58:00Z">
              <w:rPr/>
            </w:rPrChange>
          </w:rPr>
          <w:t>recorded. A</w:t>
        </w:r>
      </w:ins>
      <w:ins w:id="856" w:author="Colin Day" w:date="2017-03-29T09:34:00Z">
        <w:r w:rsidR="00A1192E" w:rsidRPr="00D11A31">
          <w:rPr>
            <w:color w:val="000000" w:themeColor="text1"/>
            <w:rPrChange w:id="857" w:author="Adam Hay" w:date="2017-03-29T20:58:00Z">
              <w:rPr/>
            </w:rPrChange>
          </w:rPr>
          <w:t xml:space="preserve">ny subsequent </w:t>
        </w:r>
      </w:ins>
      <w:ins w:id="858" w:author="Colin Day" w:date="2017-03-29T09:35:00Z">
        <w:r w:rsidR="00A1192E" w:rsidRPr="00D11A31">
          <w:rPr>
            <w:color w:val="000000" w:themeColor="text1"/>
            <w:rPrChange w:id="859" w:author="Adam Hay" w:date="2017-03-29T20:58:00Z">
              <w:rPr/>
            </w:rPrChange>
          </w:rPr>
          <w:t>tests on similar equipment or systems can then have these additional tests included.</w:t>
        </w:r>
      </w:ins>
    </w:p>
    <w:p w14:paraId="5EDFF913" w14:textId="6CB70CA0" w:rsidR="000B62BE" w:rsidRPr="00D11A31" w:rsidDel="00A1192E" w:rsidRDefault="000B62BE">
      <w:pPr>
        <w:pStyle w:val="BodyText"/>
        <w:rPr>
          <w:del w:id="860" w:author="Colin Day" w:date="2017-03-29T09:33:00Z"/>
          <w:color w:val="000000" w:themeColor="text1"/>
          <w:rPrChange w:id="861" w:author="Adam Hay" w:date="2017-03-29T20:58:00Z">
            <w:rPr>
              <w:del w:id="862" w:author="Colin Day" w:date="2017-03-29T09:33:00Z"/>
            </w:rPr>
          </w:rPrChange>
        </w:rPr>
      </w:pPr>
    </w:p>
    <w:p w14:paraId="39BAA967" w14:textId="477FF17D" w:rsidR="007F26A6" w:rsidRPr="00D11A31" w:rsidRDefault="007F26A6">
      <w:pPr>
        <w:pStyle w:val="BodyText"/>
        <w:rPr>
          <w:color w:val="000000" w:themeColor="text1"/>
          <w:rPrChange w:id="863" w:author="Adam Hay" w:date="2017-03-29T20:58:00Z">
            <w:rPr/>
          </w:rPrChange>
        </w:rPr>
        <w:pPrChange w:id="864" w:author="Adam Hay" w:date="2017-03-29T20:57:00Z">
          <w:pPr>
            <w:pStyle w:val="Heading1"/>
          </w:pPr>
        </w:pPrChange>
      </w:pPr>
      <w:bookmarkStart w:id="865" w:name="_Toc478509428"/>
      <w:r w:rsidRPr="00D11A31">
        <w:rPr>
          <w:color w:val="000000" w:themeColor="text1"/>
          <w:rPrChange w:id="866" w:author="Adam Hay" w:date="2017-03-29T20:58:00Z">
            <w:rPr/>
          </w:rPrChange>
        </w:rPr>
        <w:t>LINK TO FUTURE MAINTENANCE</w:t>
      </w:r>
      <w:bookmarkEnd w:id="865"/>
    </w:p>
    <w:p w14:paraId="126026D3" w14:textId="77777777" w:rsidR="007F26A6" w:rsidRPr="00D11A31" w:rsidRDefault="007F26A6" w:rsidP="007F26A6">
      <w:pPr>
        <w:pStyle w:val="Heading1separatationline"/>
      </w:pPr>
    </w:p>
    <w:p w14:paraId="490194EE" w14:textId="6CB744BA" w:rsidR="007F26A6" w:rsidRPr="00D11A31" w:rsidRDefault="007F26A6" w:rsidP="007F26A6">
      <w:pPr>
        <w:pStyle w:val="BodyText"/>
        <w:rPr>
          <w:color w:val="000000" w:themeColor="text1"/>
          <w:rPrChange w:id="867" w:author="Adam Hay" w:date="2017-03-29T20:58:00Z">
            <w:rPr/>
          </w:rPrChange>
        </w:rPr>
      </w:pPr>
      <w:r w:rsidRPr="00D11A31">
        <w:rPr>
          <w:color w:val="000000" w:themeColor="text1"/>
          <w:rPrChange w:id="868" w:author="Adam Hay" w:date="2017-03-29T20:58:00Z">
            <w:rPr/>
          </w:rPrChange>
        </w:rPr>
        <w:t xml:space="preserve">The measurements taken at the time of commissioning allow comparison to the original baseline giving the opportunity to evaluate performance and assess or predict service life.  Such information is useful in planning for replacement </w:t>
      </w:r>
      <w:del w:id="869" w:author="Colin Day" w:date="2017-03-29T10:26:00Z">
        <w:r w:rsidRPr="00D11A31" w:rsidDel="00411CBD">
          <w:rPr>
            <w:color w:val="000000" w:themeColor="text1"/>
            <w:rPrChange w:id="870" w:author="Adam Hay" w:date="2017-03-29T20:58:00Z">
              <w:rPr/>
            </w:rPrChange>
          </w:rPr>
          <w:delText xml:space="preserve">without </w:delText>
        </w:r>
      </w:del>
      <w:ins w:id="871" w:author="Colin Day" w:date="2017-03-29T10:26:00Z">
        <w:r w:rsidR="00411CBD" w:rsidRPr="00D11A31">
          <w:rPr>
            <w:color w:val="000000" w:themeColor="text1"/>
            <w:rPrChange w:id="872" w:author="Adam Hay" w:date="2017-03-29T20:58:00Z">
              <w:rPr/>
            </w:rPrChange>
          </w:rPr>
          <w:t xml:space="preserve">before </w:t>
        </w:r>
      </w:ins>
      <w:r w:rsidRPr="00D11A31">
        <w:rPr>
          <w:color w:val="000000" w:themeColor="text1"/>
          <w:rPrChange w:id="873" w:author="Adam Hay" w:date="2017-03-29T20:58:00Z">
            <w:rPr/>
          </w:rPrChange>
        </w:rPr>
        <w:t>having to react to a failure.</w:t>
      </w:r>
      <w:ins w:id="874" w:author="Colin Day" w:date="2017-03-29T10:26:00Z">
        <w:r w:rsidR="00411CBD" w:rsidRPr="00D11A31">
          <w:rPr>
            <w:color w:val="000000" w:themeColor="text1"/>
            <w:rPrChange w:id="875" w:author="Adam Hay" w:date="2017-03-29T20:58:00Z">
              <w:rPr/>
            </w:rPrChange>
          </w:rPr>
          <w:t xml:space="preserve"> This ensures continuity of service to the mariner as well as ensuring the availability of the aid conforms to IALA </w:t>
        </w:r>
      </w:ins>
      <w:ins w:id="876" w:author="Colin Day" w:date="2017-03-29T10:28:00Z">
        <w:r w:rsidR="00411CBD" w:rsidRPr="00D11A31">
          <w:rPr>
            <w:color w:val="000000" w:themeColor="text1"/>
            <w:rPrChange w:id="877" w:author="Adam Hay" w:date="2017-03-29T20:58:00Z">
              <w:rPr/>
            </w:rPrChange>
          </w:rPr>
          <w:t>requirements</w:t>
        </w:r>
      </w:ins>
      <w:ins w:id="878" w:author="Colin Day" w:date="2017-03-29T10:26:00Z">
        <w:r w:rsidR="00411CBD" w:rsidRPr="00D11A31">
          <w:rPr>
            <w:color w:val="000000" w:themeColor="text1"/>
            <w:rPrChange w:id="879" w:author="Adam Hay" w:date="2017-03-29T20:58:00Z">
              <w:rPr/>
            </w:rPrChange>
          </w:rPr>
          <w:t>.</w:t>
        </w:r>
      </w:ins>
    </w:p>
    <w:p w14:paraId="5CBB575C" w14:textId="09B23006" w:rsidR="007F26A6" w:rsidRPr="00D11A31" w:rsidRDefault="007F26A6" w:rsidP="007F26A6">
      <w:pPr>
        <w:pStyle w:val="BodyText"/>
        <w:rPr>
          <w:color w:val="000000" w:themeColor="text1"/>
          <w:rPrChange w:id="880" w:author="Adam Hay" w:date="2017-03-29T20:58:00Z">
            <w:rPr/>
          </w:rPrChange>
        </w:rPr>
      </w:pPr>
      <w:r w:rsidRPr="00D11A31">
        <w:rPr>
          <w:color w:val="000000" w:themeColor="text1"/>
          <w:rPrChange w:id="881" w:author="Adam Hay" w:date="2017-03-29T20:58:00Z">
            <w:rPr/>
          </w:rPrChange>
        </w:rPr>
        <w:t xml:space="preserve">Occasionally, for critical factors, </w:t>
      </w:r>
      <w:del w:id="882" w:author="Colin Day" w:date="2017-03-29T08:50:00Z">
        <w:r w:rsidRPr="00D11A31" w:rsidDel="005E1AD9">
          <w:rPr>
            <w:color w:val="000000" w:themeColor="text1"/>
            <w:rPrChange w:id="883" w:author="Adam Hay" w:date="2017-03-29T20:58:00Z">
              <w:rPr/>
            </w:rPrChange>
          </w:rPr>
          <w:delText>these points</w:delText>
        </w:r>
      </w:del>
      <w:ins w:id="884" w:author="Colin Day" w:date="2017-03-29T08:50:00Z">
        <w:r w:rsidR="005E1AD9" w:rsidRPr="00D11A31">
          <w:rPr>
            <w:color w:val="000000" w:themeColor="text1"/>
            <w:rPrChange w:id="885" w:author="Adam Hay" w:date="2017-03-29T20:58:00Z">
              <w:rPr/>
            </w:rPrChange>
          </w:rPr>
          <w:t>certain parameters</w:t>
        </w:r>
      </w:ins>
      <w:r w:rsidRPr="00D11A31">
        <w:rPr>
          <w:color w:val="000000" w:themeColor="text1"/>
          <w:rPrChange w:id="886" w:author="Adam Hay" w:date="2017-03-29T20:58:00Z">
            <w:rPr/>
          </w:rPrChange>
        </w:rPr>
        <w:t xml:space="preserve"> are monitored remotely to ensure a failure or deviation of such a </w:t>
      </w:r>
      <w:del w:id="887" w:author="Colin Day" w:date="2017-03-29T08:50:00Z">
        <w:r w:rsidRPr="00D11A31" w:rsidDel="005E1AD9">
          <w:rPr>
            <w:color w:val="000000" w:themeColor="text1"/>
            <w:rPrChange w:id="888" w:author="Adam Hay" w:date="2017-03-29T20:58:00Z">
              <w:rPr/>
            </w:rPrChange>
          </w:rPr>
          <w:delText xml:space="preserve">point </w:delText>
        </w:r>
      </w:del>
      <w:ins w:id="889" w:author="Colin Day" w:date="2017-03-29T08:50:00Z">
        <w:r w:rsidR="005E1AD9" w:rsidRPr="00D11A31">
          <w:rPr>
            <w:color w:val="000000" w:themeColor="text1"/>
            <w:rPrChange w:id="890" w:author="Adam Hay" w:date="2017-03-29T20:58:00Z">
              <w:rPr/>
            </w:rPrChange>
          </w:rPr>
          <w:t xml:space="preserve">parameter </w:t>
        </w:r>
      </w:ins>
      <w:r w:rsidRPr="00D11A31">
        <w:rPr>
          <w:color w:val="000000" w:themeColor="text1"/>
          <w:rPrChange w:id="891" w:author="Adam Hay" w:date="2017-03-29T20:58:00Z">
            <w:rPr/>
          </w:rPrChange>
        </w:rPr>
        <w:t xml:space="preserve">against the baseline, can be responded to.  An example of such a </w:t>
      </w:r>
      <w:del w:id="892" w:author="Colin Day" w:date="2017-03-29T08:50:00Z">
        <w:r w:rsidRPr="00D11A31" w:rsidDel="005E1AD9">
          <w:rPr>
            <w:color w:val="000000" w:themeColor="text1"/>
            <w:rPrChange w:id="893" w:author="Adam Hay" w:date="2017-03-29T20:58:00Z">
              <w:rPr/>
            </w:rPrChange>
          </w:rPr>
          <w:delText xml:space="preserve">point </w:delText>
        </w:r>
      </w:del>
      <w:ins w:id="894" w:author="Colin Day" w:date="2017-03-29T08:50:00Z">
        <w:r w:rsidR="005E1AD9" w:rsidRPr="00D11A31">
          <w:rPr>
            <w:color w:val="000000" w:themeColor="text1"/>
            <w:rPrChange w:id="895" w:author="Adam Hay" w:date="2017-03-29T20:58:00Z">
              <w:rPr/>
            </w:rPrChange>
          </w:rPr>
          <w:t xml:space="preserve">parameter </w:t>
        </w:r>
      </w:ins>
      <w:r w:rsidRPr="00D11A31">
        <w:rPr>
          <w:color w:val="000000" w:themeColor="text1"/>
          <w:rPrChange w:id="896" w:author="Adam Hay" w:date="2017-03-29T20:58:00Z">
            <w:rPr/>
          </w:rPrChange>
        </w:rPr>
        <w:t>could be the system battery voltage.</w:t>
      </w:r>
    </w:p>
    <w:p w14:paraId="1A1349A7" w14:textId="6D41D4D5" w:rsidR="007F26A6" w:rsidRPr="00D11A31" w:rsidRDefault="007F26A6" w:rsidP="007F26A6">
      <w:pPr>
        <w:pStyle w:val="BodyText"/>
        <w:rPr>
          <w:color w:val="000000" w:themeColor="text1"/>
          <w:rPrChange w:id="897" w:author="Adam Hay" w:date="2017-03-29T20:58:00Z">
            <w:rPr/>
          </w:rPrChange>
        </w:rPr>
      </w:pPr>
      <w:r w:rsidRPr="00D11A31">
        <w:rPr>
          <w:color w:val="000000" w:themeColor="text1"/>
          <w:rPrChange w:id="898" w:author="Adam Hay" w:date="2017-03-29T20:58:00Z">
            <w:rPr/>
          </w:rPrChange>
        </w:rPr>
        <w:t>Naturally, a record of functional checks and how these were achieved, allows conf</w:t>
      </w:r>
      <w:ins w:id="899" w:author="Colin Day" w:date="2017-03-29T11:23:00Z">
        <w:r w:rsidR="00405D62" w:rsidRPr="00D11A31">
          <w:rPr>
            <w:color w:val="000000" w:themeColor="text1"/>
            <w:rPrChange w:id="900" w:author="Adam Hay" w:date="2017-03-29T20:58:00Z">
              <w:rPr/>
            </w:rPrChange>
          </w:rPr>
          <w:t>i</w:t>
        </w:r>
      </w:ins>
      <w:del w:id="901" w:author="Colin Day" w:date="2017-03-29T11:23:00Z">
        <w:r w:rsidRPr="00D11A31" w:rsidDel="00405D62">
          <w:rPr>
            <w:color w:val="000000" w:themeColor="text1"/>
            <w:rPrChange w:id="902" w:author="Adam Hay" w:date="2017-03-29T20:58:00Z">
              <w:rPr/>
            </w:rPrChange>
          </w:rPr>
          <w:delText>o</w:delText>
        </w:r>
      </w:del>
      <w:r w:rsidRPr="00D11A31">
        <w:rPr>
          <w:color w:val="000000" w:themeColor="text1"/>
          <w:rPrChange w:id="903" w:author="Adam Hay" w:date="2017-03-29T20:58:00Z">
            <w:rPr/>
          </w:rPrChange>
        </w:rPr>
        <w:t xml:space="preserve">rmation of correct operation of a system throughout its life.  In order to avoid maintenance induced failures, such </w:t>
      </w:r>
      <w:r w:rsidR="00001AC3" w:rsidRPr="00D11A31">
        <w:rPr>
          <w:color w:val="000000" w:themeColor="text1"/>
          <w:rPrChange w:id="904" w:author="Adam Hay" w:date="2017-03-29T20:58:00Z">
            <w:rPr/>
          </w:rPrChange>
        </w:rPr>
        <w:t xml:space="preserve">a </w:t>
      </w:r>
      <w:r w:rsidRPr="00D11A31">
        <w:rPr>
          <w:color w:val="000000" w:themeColor="text1"/>
          <w:rPrChange w:id="905" w:author="Adam Hay" w:date="2017-03-29T20:58:00Z">
            <w:rPr/>
          </w:rPrChange>
        </w:rPr>
        <w:t xml:space="preserve">test should be non-intrusive, otherwise the frequency of such </w:t>
      </w:r>
      <w:r w:rsidR="00001AC3" w:rsidRPr="00D11A31">
        <w:rPr>
          <w:color w:val="000000" w:themeColor="text1"/>
          <w:rPrChange w:id="906" w:author="Adam Hay" w:date="2017-03-29T20:58:00Z">
            <w:rPr/>
          </w:rPrChange>
        </w:rPr>
        <w:t xml:space="preserve">a </w:t>
      </w:r>
      <w:r w:rsidRPr="00D11A31">
        <w:rPr>
          <w:color w:val="000000" w:themeColor="text1"/>
          <w:rPrChange w:id="907" w:author="Adam Hay" w:date="2017-03-29T20:58:00Z">
            <w:rPr/>
          </w:rPrChange>
        </w:rPr>
        <w:t>test should be balanced against the benefit they bring.</w:t>
      </w:r>
    </w:p>
    <w:p w14:paraId="70FD4E5A" w14:textId="75BA85EF" w:rsidR="007F26A6" w:rsidRPr="00D11A31" w:rsidRDefault="007F26A6" w:rsidP="007F26A6">
      <w:pPr>
        <w:pStyle w:val="BodyText"/>
        <w:rPr>
          <w:color w:val="000000" w:themeColor="text1"/>
          <w:rPrChange w:id="908" w:author="Adam Hay" w:date="2017-03-29T20:58:00Z">
            <w:rPr/>
          </w:rPrChange>
        </w:rPr>
      </w:pPr>
      <w:r w:rsidRPr="00D11A31">
        <w:rPr>
          <w:color w:val="000000" w:themeColor="text1"/>
          <w:rPrChange w:id="909" w:author="Adam Hay" w:date="2017-03-29T20:58:00Z">
            <w:rPr/>
          </w:rPrChange>
        </w:rPr>
        <w:t xml:space="preserve">It is also important to capture setting, configuration and measurements during commissioning as such information provides a useful reference when replacing equipment. </w:t>
      </w:r>
      <w:ins w:id="910" w:author="Colin Day" w:date="2017-03-29T08:53:00Z">
        <w:r w:rsidR="005E1AD9" w:rsidRPr="00D11A31">
          <w:rPr>
            <w:color w:val="000000" w:themeColor="text1"/>
            <w:rPrChange w:id="911" w:author="Adam Hay" w:date="2017-03-29T20:58:00Z">
              <w:rPr/>
            </w:rPrChange>
          </w:rPr>
          <w:t xml:space="preserve">More complex systems may include a </w:t>
        </w:r>
      </w:ins>
      <w:ins w:id="912" w:author="Colin Day" w:date="2017-03-29T10:13:00Z">
        <w:r w:rsidR="002E0A70" w:rsidRPr="00D11A31">
          <w:rPr>
            <w:color w:val="000000" w:themeColor="text1"/>
            <w:rPrChange w:id="913" w:author="Adam Hay" w:date="2017-03-29T20:58:00Z">
              <w:rPr/>
            </w:rPrChange>
          </w:rPr>
          <w:t xml:space="preserve">software or </w:t>
        </w:r>
      </w:ins>
      <w:ins w:id="914" w:author="Colin Day" w:date="2017-03-29T08:53:00Z">
        <w:r w:rsidR="005E1AD9" w:rsidRPr="00D11A31">
          <w:rPr>
            <w:color w:val="000000" w:themeColor="text1"/>
            <w:rPrChange w:id="915" w:author="Adam Hay" w:date="2017-03-29T20:58:00Z">
              <w:rPr/>
            </w:rPrChange>
          </w:rPr>
          <w:t>fir</w:t>
        </w:r>
      </w:ins>
      <w:ins w:id="916" w:author="Colin Day" w:date="2017-03-29T08:54:00Z">
        <w:r w:rsidR="005E1AD9" w:rsidRPr="00D11A31">
          <w:rPr>
            <w:color w:val="000000" w:themeColor="text1"/>
            <w:rPrChange w:id="917" w:author="Adam Hay" w:date="2017-03-29T20:58:00Z">
              <w:rPr/>
            </w:rPrChange>
          </w:rPr>
          <w:t xml:space="preserve">mware version which should be noted. </w:t>
        </w:r>
      </w:ins>
      <w:r w:rsidRPr="00D11A31">
        <w:rPr>
          <w:color w:val="000000" w:themeColor="text1"/>
          <w:rPrChange w:id="918" w:author="Adam Hay" w:date="2017-03-29T20:58:00Z">
            <w:rPr/>
          </w:rPrChange>
        </w:rPr>
        <w:t xml:space="preserve"> </w:t>
      </w:r>
      <w:del w:id="919" w:author="Colin Day" w:date="2017-03-29T08:54:00Z">
        <w:r w:rsidRPr="00D11A31" w:rsidDel="005E1AD9">
          <w:rPr>
            <w:color w:val="000000" w:themeColor="text1"/>
            <w:rPrChange w:id="920" w:author="Adam Hay" w:date="2017-03-29T20:58:00Z">
              <w:rPr/>
            </w:rPrChange>
          </w:rPr>
          <w:delText xml:space="preserve">It </w:delText>
        </w:r>
      </w:del>
      <w:ins w:id="921" w:author="Colin Day" w:date="2017-03-29T08:54:00Z">
        <w:r w:rsidR="005E1AD9" w:rsidRPr="00D11A31">
          <w:rPr>
            <w:color w:val="000000" w:themeColor="text1"/>
            <w:rPrChange w:id="922" w:author="Adam Hay" w:date="2017-03-29T20:58:00Z">
              <w:rPr/>
            </w:rPrChange>
          </w:rPr>
          <w:t xml:space="preserve">This </w:t>
        </w:r>
      </w:ins>
      <w:r w:rsidRPr="00D11A31">
        <w:rPr>
          <w:color w:val="000000" w:themeColor="text1"/>
          <w:rPrChange w:id="923" w:author="Adam Hay" w:date="2017-03-29T20:58:00Z">
            <w:rPr/>
          </w:rPrChange>
        </w:rPr>
        <w:t>ensures that any replacement equipment is configured the same as the original and allow</w:t>
      </w:r>
      <w:r w:rsidR="00001AC3" w:rsidRPr="00D11A31">
        <w:rPr>
          <w:color w:val="000000" w:themeColor="text1"/>
          <w:rPrChange w:id="924" w:author="Adam Hay" w:date="2017-03-29T20:58:00Z">
            <w:rPr/>
          </w:rPrChange>
        </w:rPr>
        <w:t>s</w:t>
      </w:r>
      <w:r w:rsidRPr="00D11A31">
        <w:rPr>
          <w:color w:val="000000" w:themeColor="text1"/>
          <w:rPrChange w:id="925" w:author="Adam Hay" w:date="2017-03-29T20:58:00Z">
            <w:rPr/>
          </w:rPrChange>
        </w:rPr>
        <w:t xml:space="preserve"> a repeat of identical tests to confirm correct operations.</w:t>
      </w:r>
      <w:ins w:id="926" w:author="Colin Day" w:date="2017-03-29T11:23:00Z">
        <w:r w:rsidR="00405D62" w:rsidRPr="00D11A31">
          <w:rPr>
            <w:color w:val="000000" w:themeColor="text1"/>
            <w:rPrChange w:id="927" w:author="Adam Hay" w:date="2017-03-29T20:58:00Z">
              <w:rPr/>
            </w:rPrChange>
          </w:rPr>
          <w:t xml:space="preserve"> Spare units can </w:t>
        </w:r>
      </w:ins>
      <w:ins w:id="928" w:author="Colin Day" w:date="2017-03-29T11:25:00Z">
        <w:r w:rsidR="00405D62" w:rsidRPr="00D11A31">
          <w:rPr>
            <w:color w:val="000000" w:themeColor="text1"/>
            <w:rPrChange w:id="929" w:author="Adam Hay" w:date="2017-03-29T20:58:00Z">
              <w:rPr/>
            </w:rPrChange>
          </w:rPr>
          <w:t>then</w:t>
        </w:r>
      </w:ins>
      <w:ins w:id="930" w:author="Colin Day" w:date="2017-03-29T11:23:00Z">
        <w:r w:rsidR="00405D62" w:rsidRPr="00D11A31">
          <w:rPr>
            <w:color w:val="000000" w:themeColor="text1"/>
            <w:rPrChange w:id="931" w:author="Adam Hay" w:date="2017-03-29T20:58:00Z">
              <w:rPr/>
            </w:rPrChange>
          </w:rPr>
          <w:t xml:space="preserve"> be </w:t>
        </w:r>
      </w:ins>
      <w:ins w:id="932" w:author="Colin Day" w:date="2017-03-29T11:24:00Z">
        <w:r w:rsidR="00405D62" w:rsidRPr="00D11A31">
          <w:rPr>
            <w:color w:val="000000" w:themeColor="text1"/>
            <w:rPrChange w:id="933" w:author="Adam Hay" w:date="2017-03-29T20:58:00Z">
              <w:rPr/>
            </w:rPrChange>
          </w:rPr>
          <w:t xml:space="preserve">configured if required to be sent to </w:t>
        </w:r>
      </w:ins>
      <w:ins w:id="934" w:author="Colin Day" w:date="2017-03-29T11:25:00Z">
        <w:r w:rsidR="00405D62" w:rsidRPr="00D11A31">
          <w:rPr>
            <w:color w:val="000000" w:themeColor="text1"/>
            <w:rPrChange w:id="935" w:author="Adam Hay" w:date="2017-03-29T20:58:00Z">
              <w:rPr/>
            </w:rPrChange>
          </w:rPr>
          <w:t xml:space="preserve">a </w:t>
        </w:r>
      </w:ins>
      <w:ins w:id="936" w:author="Colin Day" w:date="2017-03-29T11:24:00Z">
        <w:r w:rsidR="00405D62" w:rsidRPr="00D11A31">
          <w:rPr>
            <w:color w:val="000000" w:themeColor="text1"/>
            <w:rPrChange w:id="937" w:author="Adam Hay" w:date="2017-03-29T20:58:00Z">
              <w:rPr/>
            </w:rPrChange>
          </w:rPr>
          <w:t>site</w:t>
        </w:r>
      </w:ins>
      <w:ins w:id="938" w:author="Colin Day" w:date="2017-03-29T11:25:00Z">
        <w:r w:rsidR="00405D62" w:rsidRPr="00D11A31">
          <w:rPr>
            <w:color w:val="000000" w:themeColor="text1"/>
            <w:rPrChange w:id="939" w:author="Adam Hay" w:date="2017-03-29T20:58:00Z">
              <w:rPr/>
            </w:rPrChange>
          </w:rPr>
          <w:t>.</w:t>
        </w:r>
      </w:ins>
    </w:p>
    <w:p w14:paraId="40B3C5DC" w14:textId="77777777" w:rsidR="007F26A6" w:rsidRPr="00D11A31" w:rsidRDefault="007F26A6" w:rsidP="007F26A6">
      <w:pPr>
        <w:pStyle w:val="BodyText"/>
        <w:rPr>
          <w:color w:val="000000" w:themeColor="text1"/>
          <w:rPrChange w:id="940" w:author="Adam Hay" w:date="2017-03-29T20:58:00Z">
            <w:rPr/>
          </w:rPrChange>
        </w:rPr>
      </w:pPr>
      <w:r w:rsidRPr="00D11A31">
        <w:rPr>
          <w:color w:val="000000" w:themeColor="text1"/>
          <w:rPrChange w:id="941" w:author="Adam Hay" w:date="2017-03-29T20:58:00Z">
            <w:rPr/>
          </w:rPrChange>
        </w:rPr>
        <w:t>Consistent configuration, setup and testing of common equipment can aid in the early identification of common faults, aiding in the adoption of a proactive approach to rectification before unplanned failure.</w:t>
      </w:r>
    </w:p>
    <w:p w14:paraId="4BBA69CE" w14:textId="41609B8C" w:rsidR="007F26A6" w:rsidRDefault="007F26A6" w:rsidP="007F26A6">
      <w:pPr>
        <w:pStyle w:val="Heading1"/>
      </w:pPr>
      <w:bookmarkStart w:id="942" w:name="_Toc478509429"/>
      <w:bookmarkStart w:id="943" w:name="_Toc478584682"/>
      <w:r>
        <w:t>VALIDATION</w:t>
      </w:r>
      <w:bookmarkEnd w:id="942"/>
      <w:bookmarkEnd w:id="943"/>
    </w:p>
    <w:p w14:paraId="323C29EB" w14:textId="77777777" w:rsidR="007F26A6" w:rsidRPr="007F26A6" w:rsidRDefault="007F26A6" w:rsidP="007F26A6">
      <w:pPr>
        <w:pStyle w:val="Heading1separatationline"/>
      </w:pPr>
    </w:p>
    <w:p w14:paraId="4979D85B" w14:textId="0FC91058" w:rsidR="007F26A6" w:rsidRDefault="007F26A6" w:rsidP="007F26A6">
      <w:pPr>
        <w:pStyle w:val="BodyText"/>
      </w:pPr>
      <w:r>
        <w:t>Although it is important to capture, measure and record all factors that can influence the effective performance of an AtoN, it should also not be overlooked that validation by the customer or key stakeholders is also a critical factor in concluding commissioning.</w:t>
      </w:r>
    </w:p>
    <w:p w14:paraId="626DF0B3" w14:textId="14177E09" w:rsidR="007F26A6" w:rsidRDefault="007F26A6" w:rsidP="007F26A6">
      <w:pPr>
        <w:pStyle w:val="BodyText"/>
      </w:pPr>
      <w:r>
        <w:t>Such validation may</w:t>
      </w:r>
      <w:ins w:id="944" w:author="Colin Day" w:date="2017-03-29T10:13:00Z">
        <w:r w:rsidR="002E0A70">
          <w:t xml:space="preserve"> </w:t>
        </w:r>
      </w:ins>
      <w:r>
        <w:t>be achieved through observation by the customer or stakeholder, but could also be achieved through evidence of how the mariner uses the new AtoN.</w:t>
      </w:r>
    </w:p>
    <w:p w14:paraId="2EB7F478" w14:textId="2F84C6ED" w:rsidR="007F26A6" w:rsidRDefault="007F26A6" w:rsidP="007F26A6">
      <w:pPr>
        <w:pStyle w:val="Heading1"/>
      </w:pPr>
      <w:bookmarkStart w:id="945" w:name="_Toc478509430"/>
      <w:bookmarkStart w:id="946" w:name="_Toc478584683"/>
      <w:r>
        <w:t>MONITORING</w:t>
      </w:r>
      <w:bookmarkEnd w:id="945"/>
      <w:bookmarkEnd w:id="946"/>
    </w:p>
    <w:p w14:paraId="13D04C77" w14:textId="77777777" w:rsidR="007F26A6" w:rsidRPr="007F26A6" w:rsidRDefault="007F26A6" w:rsidP="007F26A6">
      <w:pPr>
        <w:pStyle w:val="Heading1separatationline"/>
      </w:pPr>
    </w:p>
    <w:p w14:paraId="62866541" w14:textId="7970D40E" w:rsidR="00001AC3" w:rsidRDefault="007F26A6" w:rsidP="007F26A6">
      <w:pPr>
        <w:pStyle w:val="BodyText"/>
      </w:pPr>
      <w:r>
        <w:t>As part of assessing effective unattended operation in line with the expected functionality, a period of normal operation ‘soak test</w:t>
      </w:r>
      <w:r w:rsidR="00001AC3">
        <w:rPr>
          <w:rStyle w:val="FootnoteReference"/>
        </w:rPr>
        <w:footnoteReference w:id="2"/>
      </w:r>
      <w:r>
        <w:t>’ should be monitored and recorded.</w:t>
      </w:r>
      <w:r w:rsidR="00001AC3">
        <w:t xml:space="preserve"> </w:t>
      </w:r>
      <w:ins w:id="947" w:author="Colin Day" w:date="2017-03-29T10:30:00Z">
        <w:r w:rsidR="00411CBD">
          <w:t xml:space="preserve">This is ideally done prior to deployment where additional parameters can be monitored that may not be available when remotely monitored. An </w:t>
        </w:r>
      </w:ins>
      <w:ins w:id="948" w:author="Colin Day" w:date="2017-03-29T10:32:00Z">
        <w:r w:rsidR="00411CBD">
          <w:t>example is temperature of certain components e.g. LED units.</w:t>
        </w:r>
      </w:ins>
    </w:p>
    <w:p w14:paraId="128728BE" w14:textId="77777777" w:rsidR="007F26A6" w:rsidRDefault="007F26A6" w:rsidP="007F26A6">
      <w:pPr>
        <w:pStyle w:val="BodyText"/>
      </w:pPr>
      <w:r>
        <w:t>To determine the longer term effectiveness of the systems, user feedback can be captured and used as evidence to support any further changes or as further validation to the design.</w:t>
      </w:r>
    </w:p>
    <w:p w14:paraId="6632ABCE" w14:textId="05E2ABCB" w:rsidR="007F26A6" w:rsidRDefault="007F26A6" w:rsidP="007F26A6">
      <w:pPr>
        <w:pStyle w:val="BodyText"/>
      </w:pPr>
      <w:r>
        <w:t xml:space="preserve">Over the long term, monitoring of the performance of systems and equipment is important and </w:t>
      </w:r>
      <w:ins w:id="949" w:author="Colin Day" w:date="2017-03-29T10:33:00Z">
        <w:r w:rsidR="00411CBD">
          <w:t xml:space="preserve">can provide </w:t>
        </w:r>
      </w:ins>
      <w:r>
        <w:t>useful information</w:t>
      </w:r>
      <w:ins w:id="950" w:author="Colin Day" w:date="2017-03-29T10:33:00Z">
        <w:r w:rsidR="00411CBD">
          <w:t xml:space="preserve"> such as trends e,g, </w:t>
        </w:r>
      </w:ins>
      <w:ins w:id="951" w:author="Colin Day" w:date="2017-03-29T10:34:00Z">
        <w:r w:rsidR="00411CBD">
          <w:t xml:space="preserve">seasonal </w:t>
        </w:r>
      </w:ins>
      <w:ins w:id="952" w:author="Colin Day" w:date="2017-03-29T10:33:00Z">
        <w:r w:rsidR="00411CBD">
          <w:t>battery voltage</w:t>
        </w:r>
      </w:ins>
      <w:r>
        <w:t xml:space="preserve">.  Such information informs designers, engineers and organisations alike </w:t>
      </w:r>
      <w:del w:id="953" w:author="Colin Day" w:date="2017-03-29T10:34:00Z">
        <w:r w:rsidDel="00411CBD">
          <w:delText>as to</w:delText>
        </w:r>
      </w:del>
      <w:ins w:id="954" w:author="Colin Day" w:date="2017-03-29T10:34:00Z">
        <w:r w:rsidR="00411CBD">
          <w:t>for improvements and</w:t>
        </w:r>
      </w:ins>
      <w:r>
        <w:t xml:space="preserve"> optimisation of future design.  This leads to the elimination of </w:t>
      </w:r>
      <w:r>
        <w:lastRenderedPageBreak/>
        <w:t xml:space="preserve">common failures connected to </w:t>
      </w:r>
      <w:ins w:id="955" w:author="Colin Day" w:date="2017-03-29T10:35:00Z">
        <w:r w:rsidR="00411CBD">
          <w:t xml:space="preserve">a </w:t>
        </w:r>
      </w:ins>
      <w:r>
        <w:t>historical design solution and returns a cost saving to organisations</w:t>
      </w:r>
      <w:ins w:id="956" w:author="Colin Day" w:date="2017-03-29T10:35:00Z">
        <w:r w:rsidR="00411CBD">
          <w:t xml:space="preserve"> as well as continuity of service to the mariner</w:t>
        </w:r>
      </w:ins>
      <w:del w:id="957" w:author="Colin Day" w:date="2017-03-29T10:35:00Z">
        <w:r w:rsidDel="00411CBD">
          <w:delText>.</w:delText>
        </w:r>
      </w:del>
    </w:p>
    <w:p w14:paraId="6BFFB46A" w14:textId="6FC14B11" w:rsidR="006744D8" w:rsidDel="000B62BE" w:rsidRDefault="006744D8" w:rsidP="002C77F4">
      <w:pPr>
        <w:pStyle w:val="Heading1"/>
        <w:rPr>
          <w:del w:id="958" w:author="Simon Millyard" w:date="2017-03-28T10:23:00Z"/>
        </w:rPr>
      </w:pPr>
      <w:bookmarkStart w:id="959" w:name="_Toc478503506"/>
      <w:bookmarkStart w:id="960" w:name="_Toc478509431"/>
      <w:bookmarkStart w:id="961" w:name="_Toc478547300"/>
      <w:bookmarkStart w:id="962" w:name="_Toc478547408"/>
      <w:bookmarkStart w:id="963" w:name="_Toc478547458"/>
      <w:bookmarkStart w:id="964" w:name="_Toc478547810"/>
      <w:bookmarkStart w:id="965" w:name="_Toc478583527"/>
      <w:bookmarkStart w:id="966" w:name="_Toc478583621"/>
      <w:bookmarkStart w:id="967" w:name="_Toc478583669"/>
      <w:del w:id="968" w:author="Simon Millyard" w:date="2017-03-28T10:23:00Z">
        <w:r w:rsidDel="000B62BE">
          <w:delText>ACRONYMS</w:delText>
        </w:r>
        <w:bookmarkStart w:id="969" w:name="_Toc478584684"/>
        <w:bookmarkEnd w:id="959"/>
        <w:bookmarkEnd w:id="960"/>
        <w:bookmarkEnd w:id="961"/>
        <w:bookmarkEnd w:id="962"/>
        <w:bookmarkEnd w:id="963"/>
        <w:bookmarkEnd w:id="964"/>
        <w:bookmarkEnd w:id="965"/>
        <w:bookmarkEnd w:id="966"/>
        <w:bookmarkEnd w:id="967"/>
        <w:bookmarkEnd w:id="969"/>
      </w:del>
    </w:p>
    <w:p w14:paraId="4BB94044" w14:textId="6569CCE0" w:rsidR="006744D8" w:rsidDel="000B62BE" w:rsidRDefault="006744D8" w:rsidP="006744D8">
      <w:pPr>
        <w:pStyle w:val="Heading1separatationline"/>
        <w:rPr>
          <w:del w:id="970" w:author="Simon Millyard" w:date="2017-03-28T10:23:00Z"/>
        </w:rPr>
      </w:pPr>
      <w:bookmarkStart w:id="971" w:name="_Toc478584685"/>
      <w:bookmarkEnd w:id="971"/>
    </w:p>
    <w:p w14:paraId="5778D314" w14:textId="5551AA71" w:rsidR="002B044E" w:rsidDel="000B62BE" w:rsidRDefault="002B044E" w:rsidP="006744D8">
      <w:pPr>
        <w:pStyle w:val="Acronym"/>
        <w:rPr>
          <w:del w:id="972" w:author="Simon Millyard" w:date="2017-03-28T10:23:00Z"/>
        </w:rPr>
      </w:pPr>
      <w:del w:id="973" w:author="Simon Millyard" w:date="2017-03-28T10:23:00Z">
        <w:r w:rsidDel="000B62BE">
          <w:delText>AIS</w:delText>
        </w:r>
        <w:r w:rsidDel="000B62BE">
          <w:tab/>
        </w:r>
        <w:r w:rsidR="00B041B7" w:rsidRPr="007E06DB" w:rsidDel="000B62BE">
          <w:delText>Automatic Identification System</w:delText>
        </w:r>
        <w:bookmarkStart w:id="974" w:name="_Toc478584686"/>
        <w:bookmarkEnd w:id="974"/>
      </w:del>
    </w:p>
    <w:p w14:paraId="346548D9" w14:textId="63D0FAB6" w:rsidR="002B044E" w:rsidDel="000B62BE" w:rsidRDefault="002B044E" w:rsidP="006744D8">
      <w:pPr>
        <w:pStyle w:val="Acronym"/>
        <w:rPr>
          <w:del w:id="975" w:author="Simon Millyard" w:date="2017-03-28T10:23:00Z"/>
        </w:rPr>
      </w:pPr>
      <w:del w:id="976" w:author="Simon Millyard" w:date="2017-03-28T10:23:00Z">
        <w:r w:rsidDel="000B62BE">
          <w:delText>AP</w:delText>
        </w:r>
        <w:r w:rsidDel="000B62BE">
          <w:tab/>
        </w:r>
        <w:r w:rsidR="007572FC" w:rsidDel="000B62BE">
          <w:delText>Appointed Position</w:delText>
        </w:r>
        <w:bookmarkStart w:id="977" w:name="_Toc478584687"/>
        <w:bookmarkEnd w:id="977"/>
      </w:del>
    </w:p>
    <w:p w14:paraId="32AF459C" w14:textId="2488EE21" w:rsidR="006744D8" w:rsidDel="000B62BE" w:rsidRDefault="002B044E" w:rsidP="006744D8">
      <w:pPr>
        <w:pStyle w:val="Acronym"/>
        <w:rPr>
          <w:del w:id="978" w:author="Simon Millyard" w:date="2017-03-28T10:23:00Z"/>
        </w:rPr>
      </w:pPr>
      <w:del w:id="979" w:author="Simon Millyard" w:date="2017-03-28T10:23:00Z">
        <w:r w:rsidDel="000B62BE">
          <w:delText>AtoN</w:delText>
        </w:r>
        <w:r w:rsidDel="000B62BE">
          <w:tab/>
        </w:r>
        <w:r w:rsidR="006B2E58" w:rsidRPr="006B2E58" w:rsidDel="000B62BE">
          <w:delText>Aid(s) to Navigation</w:delText>
        </w:r>
        <w:bookmarkStart w:id="980" w:name="_Toc478584688"/>
        <w:bookmarkEnd w:id="980"/>
      </w:del>
    </w:p>
    <w:p w14:paraId="0DA9C674" w14:textId="293A25A5" w:rsidR="002B044E" w:rsidDel="000B62BE" w:rsidRDefault="002B044E" w:rsidP="006744D8">
      <w:pPr>
        <w:pStyle w:val="Acronym"/>
        <w:rPr>
          <w:del w:id="981" w:author="Simon Millyard" w:date="2017-03-28T10:23:00Z"/>
        </w:rPr>
      </w:pPr>
      <w:del w:id="982" w:author="Simon Millyard" w:date="2017-03-28T10:23:00Z">
        <w:r w:rsidDel="000B62BE">
          <w:delText>BOM</w:delText>
        </w:r>
        <w:r w:rsidDel="000B62BE">
          <w:tab/>
        </w:r>
        <w:r w:rsidR="007572FC" w:rsidDel="000B62BE">
          <w:delText>Bill of Material</w:delText>
        </w:r>
        <w:bookmarkStart w:id="983" w:name="_Toc478584689"/>
        <w:bookmarkEnd w:id="983"/>
      </w:del>
    </w:p>
    <w:p w14:paraId="50423F9A" w14:textId="7C562B7D" w:rsidR="002B044E" w:rsidDel="000B62BE" w:rsidRDefault="002B044E" w:rsidP="006744D8">
      <w:pPr>
        <w:pStyle w:val="Acronym"/>
        <w:rPr>
          <w:del w:id="984" w:author="Simon Millyard" w:date="2017-03-28T10:23:00Z"/>
        </w:rPr>
      </w:pPr>
      <w:del w:id="985" w:author="Simon Millyard" w:date="2017-03-28T10:23:00Z">
        <w:r w:rsidDel="000B62BE">
          <w:delText>BSL</w:delText>
        </w:r>
        <w:r w:rsidDel="000B62BE">
          <w:tab/>
        </w:r>
        <w:r w:rsidR="007572FC" w:rsidDel="000B62BE">
          <w:delText>Buoy Shipping List</w:delText>
        </w:r>
        <w:bookmarkStart w:id="986" w:name="_Toc478584690"/>
        <w:bookmarkEnd w:id="986"/>
      </w:del>
    </w:p>
    <w:p w14:paraId="1604FBFE" w14:textId="454415E1" w:rsidR="009B6641" w:rsidDel="000B62BE" w:rsidRDefault="009B6641" w:rsidP="006744D8">
      <w:pPr>
        <w:pStyle w:val="Acronym"/>
        <w:rPr>
          <w:del w:id="987" w:author="Simon Millyard" w:date="2017-03-28T10:23:00Z"/>
        </w:rPr>
      </w:pPr>
      <w:del w:id="988" w:author="Simon Millyard" w:date="2017-03-28T10:23:00Z">
        <w:r w:rsidDel="000B62BE">
          <w:delText>BY</w:delText>
        </w:r>
        <w:r w:rsidDel="000B62BE">
          <w:tab/>
        </w:r>
        <w:r w:rsidR="007572FC" w:rsidDel="000B62BE">
          <w:delText>Buoy Yard</w:delText>
        </w:r>
        <w:bookmarkStart w:id="989" w:name="_Toc478584691"/>
        <w:bookmarkEnd w:id="989"/>
      </w:del>
    </w:p>
    <w:p w14:paraId="35A3E3CA" w14:textId="0BF1268E" w:rsidR="002B044E" w:rsidDel="000B62BE" w:rsidRDefault="002B044E" w:rsidP="006744D8">
      <w:pPr>
        <w:pStyle w:val="Acronym"/>
        <w:rPr>
          <w:del w:id="990" w:author="Simon Millyard" w:date="2017-03-28T10:23:00Z"/>
        </w:rPr>
      </w:pPr>
      <w:del w:id="991" w:author="Simon Millyard" w:date="2017-03-28T10:23:00Z">
        <w:r w:rsidDel="000B62BE">
          <w:delText>CMCS</w:delText>
        </w:r>
        <w:r w:rsidDel="000B62BE">
          <w:tab/>
        </w:r>
        <w:r w:rsidR="007572FC" w:rsidDel="000B62BE">
          <w:delText>Centralised Monitoring and Control System</w:delText>
        </w:r>
        <w:bookmarkStart w:id="992" w:name="_Toc478584692"/>
        <w:bookmarkEnd w:id="992"/>
      </w:del>
    </w:p>
    <w:p w14:paraId="53EEEBE4" w14:textId="3D60D93F" w:rsidR="009B6641" w:rsidDel="000B62BE" w:rsidRDefault="009B6641" w:rsidP="006744D8">
      <w:pPr>
        <w:pStyle w:val="Acronym"/>
        <w:rPr>
          <w:del w:id="993" w:author="Simon Millyard" w:date="2017-03-28T10:23:00Z"/>
        </w:rPr>
      </w:pPr>
      <w:del w:id="994" w:author="Simon Millyard" w:date="2017-03-28T10:23:00Z">
        <w:r w:rsidDel="000B62BE">
          <w:delText>Doc</w:delText>
        </w:r>
        <w:r w:rsidDel="000B62BE">
          <w:tab/>
          <w:delText>Document</w:delText>
        </w:r>
        <w:bookmarkStart w:id="995" w:name="_Toc478584693"/>
        <w:bookmarkEnd w:id="995"/>
      </w:del>
    </w:p>
    <w:p w14:paraId="36BE9D32" w14:textId="66B954B5" w:rsidR="009B6641" w:rsidDel="000B62BE" w:rsidRDefault="009B6641" w:rsidP="006744D8">
      <w:pPr>
        <w:pStyle w:val="Acronym"/>
        <w:rPr>
          <w:del w:id="996" w:author="Simon Millyard" w:date="2017-03-28T10:23:00Z"/>
        </w:rPr>
      </w:pPr>
      <w:del w:id="997" w:author="Simon Millyard" w:date="2017-03-28T10:23:00Z">
        <w:r w:rsidDel="000B62BE">
          <w:delText>F.Ops</w:delText>
        </w:r>
        <w:r w:rsidDel="000B62BE">
          <w:tab/>
        </w:r>
        <w:r w:rsidR="007572FC" w:rsidDel="000B62BE">
          <w:delText>Field Operations</w:delText>
        </w:r>
        <w:bookmarkStart w:id="998" w:name="_Toc478584694"/>
        <w:bookmarkEnd w:id="998"/>
      </w:del>
    </w:p>
    <w:p w14:paraId="76657720" w14:textId="5C75CC52" w:rsidR="002B044E" w:rsidDel="000B62BE" w:rsidRDefault="002B044E" w:rsidP="006744D8">
      <w:pPr>
        <w:pStyle w:val="Acronym"/>
        <w:rPr>
          <w:del w:id="999" w:author="Simon Millyard" w:date="2017-03-28T10:23:00Z"/>
        </w:rPr>
      </w:pPr>
      <w:del w:id="1000" w:author="Simon Millyard" w:date="2017-03-28T10:23:00Z">
        <w:r w:rsidDel="000B62BE">
          <w:delText>IALA</w:delText>
        </w:r>
        <w:r w:rsidDel="000B62BE">
          <w:tab/>
        </w:r>
        <w:r w:rsidR="006B2E58" w:rsidRPr="007E06DB" w:rsidDel="000B62BE">
          <w:delText>International Association of Marine Aids to Navigation and Lighthouse Authorities - AISM</w:delText>
        </w:r>
        <w:bookmarkStart w:id="1001" w:name="_Toc478584695"/>
        <w:bookmarkEnd w:id="1001"/>
      </w:del>
    </w:p>
    <w:p w14:paraId="58011803" w14:textId="2E2C42DA" w:rsidR="009B6641" w:rsidDel="000B62BE" w:rsidRDefault="009B6641" w:rsidP="006744D8">
      <w:pPr>
        <w:pStyle w:val="Acronym"/>
        <w:rPr>
          <w:del w:id="1002" w:author="Simon Millyard" w:date="2017-03-28T10:23:00Z"/>
        </w:rPr>
      </w:pPr>
      <w:del w:id="1003" w:author="Simon Millyard" w:date="2017-03-28T10:23:00Z">
        <w:r w:rsidDel="000B62BE">
          <w:delText>I/O</w:delText>
        </w:r>
        <w:r w:rsidDel="000B62BE">
          <w:tab/>
          <w:delText>Input / Output</w:delText>
        </w:r>
        <w:bookmarkStart w:id="1004" w:name="_Toc478584696"/>
        <w:bookmarkEnd w:id="1004"/>
      </w:del>
    </w:p>
    <w:p w14:paraId="0E5BAE0E" w14:textId="5A44BA76" w:rsidR="009B6641" w:rsidDel="000B62BE" w:rsidRDefault="009B6641" w:rsidP="006744D8">
      <w:pPr>
        <w:pStyle w:val="Acronym"/>
        <w:rPr>
          <w:del w:id="1005" w:author="Simon Millyard" w:date="2017-03-28T10:23:00Z"/>
        </w:rPr>
      </w:pPr>
      <w:del w:id="1006" w:author="Simon Millyard" w:date="2017-03-28T10:23:00Z">
        <w:r w:rsidDel="000B62BE">
          <w:delText>OPC</w:delText>
        </w:r>
        <w:r w:rsidDel="000B62BE">
          <w:tab/>
        </w:r>
        <w:r w:rsidR="007572FC" w:rsidDel="000B62BE">
          <w:delText>Operational Planning Centre</w:delText>
        </w:r>
        <w:bookmarkStart w:id="1007" w:name="_Toc478584697"/>
        <w:bookmarkEnd w:id="1007"/>
      </w:del>
    </w:p>
    <w:p w14:paraId="4E249FC5" w14:textId="0056204F" w:rsidR="009B6641" w:rsidDel="000B62BE" w:rsidRDefault="009B6641" w:rsidP="006744D8">
      <w:pPr>
        <w:pStyle w:val="Acronym"/>
        <w:rPr>
          <w:del w:id="1008" w:author="Simon Millyard" w:date="2017-03-28T10:23:00Z"/>
        </w:rPr>
      </w:pPr>
      <w:del w:id="1009" w:author="Simon Millyard" w:date="2017-03-28T10:23:00Z">
        <w:r w:rsidDel="000B62BE">
          <w:delText>PIC</w:delText>
        </w:r>
        <w:r w:rsidDel="000B62BE">
          <w:tab/>
        </w:r>
        <w:r w:rsidR="007572FC" w:rsidDel="000B62BE">
          <w:delText>Programmable Integrated Controller</w:delText>
        </w:r>
        <w:bookmarkStart w:id="1010" w:name="_Toc478584698"/>
        <w:bookmarkEnd w:id="1010"/>
      </w:del>
    </w:p>
    <w:p w14:paraId="39739C69" w14:textId="2FEFC56B" w:rsidR="002B044E" w:rsidDel="000B62BE" w:rsidRDefault="002B044E" w:rsidP="006744D8">
      <w:pPr>
        <w:pStyle w:val="Acronym"/>
        <w:rPr>
          <w:del w:id="1011" w:author="Simon Millyard" w:date="2017-03-28T10:23:00Z"/>
        </w:rPr>
      </w:pPr>
      <w:del w:id="1012" w:author="Simon Millyard" w:date="2017-03-28T10:23:00Z">
        <w:r w:rsidDel="000B62BE">
          <w:delText>SOP</w:delText>
        </w:r>
        <w:r w:rsidDel="000B62BE">
          <w:tab/>
        </w:r>
        <w:r w:rsidR="009B6641" w:rsidDel="000B62BE">
          <w:delText>S</w:delText>
        </w:r>
        <w:r w:rsidR="007572FC" w:rsidDel="000B62BE">
          <w:delText>tandard Operating Procedure(s)</w:delText>
        </w:r>
        <w:bookmarkStart w:id="1013" w:name="_Toc478584699"/>
        <w:bookmarkEnd w:id="1013"/>
      </w:del>
    </w:p>
    <w:p w14:paraId="6955FED1" w14:textId="1DB89A57" w:rsidR="009B6641" w:rsidDel="000B62BE" w:rsidRDefault="009B6641" w:rsidP="006744D8">
      <w:pPr>
        <w:pStyle w:val="Acronym"/>
        <w:rPr>
          <w:del w:id="1014" w:author="Simon Millyard" w:date="2017-03-28T10:23:00Z"/>
        </w:rPr>
      </w:pPr>
      <w:del w:id="1015" w:author="Simon Millyard" w:date="2017-03-28T10:23:00Z">
        <w:r w:rsidDel="000B62BE">
          <w:delText>UTC</w:delText>
        </w:r>
        <w:r w:rsidDel="000B62BE">
          <w:tab/>
        </w:r>
        <w:r w:rsidR="006B2E58" w:rsidRPr="007E06DB" w:rsidDel="000B62BE">
          <w:delText>Co</w:delText>
        </w:r>
        <w:r w:rsidR="006B2E58" w:rsidDel="000B62BE">
          <w:delText>-</w:delText>
        </w:r>
        <w:r w:rsidR="006B2E58" w:rsidRPr="007E06DB" w:rsidDel="000B62BE">
          <w:delText>ordinated Universal Time (Universal Time Co-ordinated)</w:delText>
        </w:r>
        <w:bookmarkStart w:id="1016" w:name="_Toc478584700"/>
        <w:bookmarkEnd w:id="1016"/>
      </w:del>
    </w:p>
    <w:p w14:paraId="01C5CD1C" w14:textId="77777777" w:rsidR="00D32DDF" w:rsidRDefault="00D32DDF" w:rsidP="002C77F4">
      <w:pPr>
        <w:pStyle w:val="Heading1"/>
      </w:pPr>
      <w:bookmarkStart w:id="1017" w:name="_Toc478509432"/>
      <w:bookmarkStart w:id="1018" w:name="_Toc478584701"/>
      <w:r>
        <w:t>R</w:t>
      </w:r>
      <w:r w:rsidR="0093492E">
        <w:t>EFERENCES</w:t>
      </w:r>
      <w:bookmarkEnd w:id="1017"/>
      <w:bookmarkEnd w:id="1018"/>
    </w:p>
    <w:p w14:paraId="1C5A5E33" w14:textId="77777777" w:rsidR="00D32DDF" w:rsidRDefault="00D32DDF" w:rsidP="00D32DDF">
      <w:pPr>
        <w:pStyle w:val="Heading1separatationline"/>
      </w:pPr>
    </w:p>
    <w:p w14:paraId="16DD06DF" w14:textId="4765F7FA" w:rsidR="00D32DDF" w:rsidRDefault="007F26A6" w:rsidP="00D32DDF">
      <w:pPr>
        <w:pStyle w:val="Reference"/>
      </w:pPr>
      <w:r>
        <w:t>IALA Guideline</w:t>
      </w:r>
      <w:r w:rsidR="007572FC">
        <w:t xml:space="preserve"> </w:t>
      </w:r>
      <w:r>
        <w:t>1008 on Remote Control &amp; Monitoring.</w:t>
      </w:r>
    </w:p>
    <w:p w14:paraId="385D5BEC" w14:textId="707560F6" w:rsidR="00D32DDF" w:rsidRPr="00D32DDF" w:rsidRDefault="00001AC3" w:rsidP="00D32DDF">
      <w:pPr>
        <w:pStyle w:val="Reference"/>
      </w:pPr>
      <w:r>
        <w:t>IALA Guideline 1077 on Maintenance of Aids to Navigation.</w:t>
      </w:r>
    </w:p>
    <w:p w14:paraId="709C4E70" w14:textId="77777777" w:rsidR="008972C3" w:rsidRDefault="008972C3" w:rsidP="00F707B3">
      <w:pPr>
        <w:pStyle w:val="BodyText"/>
      </w:pPr>
    </w:p>
    <w:p w14:paraId="377A197F" w14:textId="77777777" w:rsidR="00BF1358" w:rsidRDefault="00BF1358" w:rsidP="00DE2814">
      <w:pPr>
        <w:pStyle w:val="Annex"/>
        <w:sectPr w:rsidR="00BF1358" w:rsidSect="00C716E5">
          <w:headerReference w:type="even" r:id="rId25"/>
          <w:headerReference w:type="default" r:id="rId26"/>
          <w:headerReference w:type="first" r:id="rId27"/>
          <w:pgSz w:w="11906" w:h="16838" w:code="9"/>
          <w:pgMar w:top="567" w:right="794" w:bottom="567" w:left="907" w:header="850" w:footer="850" w:gutter="0"/>
          <w:cols w:space="708"/>
          <w:docGrid w:linePitch="360"/>
        </w:sectPr>
      </w:pPr>
      <w:bookmarkStart w:id="1019" w:name="_Toc434514869"/>
    </w:p>
    <w:p w14:paraId="6230EBE2" w14:textId="4819AB01" w:rsidR="008972C3" w:rsidRPr="00CD75A0" w:rsidDel="00471B0D" w:rsidRDefault="007F26A6" w:rsidP="001F4EF8">
      <w:pPr>
        <w:pStyle w:val="Annex"/>
        <w:rPr>
          <w:del w:id="1020" w:author="Adam Hay" w:date="2017-03-29T20:41:00Z"/>
        </w:rPr>
      </w:pPr>
      <w:bookmarkStart w:id="1021" w:name="_Toc448302314"/>
      <w:bookmarkStart w:id="1022" w:name="_Toc478509433"/>
      <w:bookmarkEnd w:id="1019"/>
      <w:del w:id="1023" w:author="Adam Hay" w:date="2017-03-29T20:41:00Z">
        <w:r w:rsidRPr="007F26A6" w:rsidDel="00471B0D">
          <w:rPr>
            <w:caps w:val="0"/>
          </w:rPr>
          <w:lastRenderedPageBreak/>
          <w:delText>EXAMPLES OF TYPICAL SYSTEMS REQUIRING COMMISSIONING</w:delText>
        </w:r>
        <w:bookmarkEnd w:id="1021"/>
        <w:bookmarkEnd w:id="1022"/>
      </w:del>
    </w:p>
    <w:p w14:paraId="2F4C6D40" w14:textId="600B65EA" w:rsidR="005F1386" w:rsidDel="005E5F3F" w:rsidRDefault="006709E5" w:rsidP="00D35663">
      <w:pPr>
        <w:pStyle w:val="BodyText"/>
        <w:jc w:val="center"/>
        <w:rPr>
          <w:ins w:id="1024" w:author="Peter Dobson" w:date="2016-10-11T12:57:00Z"/>
          <w:del w:id="1025" w:author="Simon Millyard" w:date="2017-03-28T10:28:00Z"/>
        </w:rPr>
      </w:pPr>
      <w:ins w:id="1026" w:author="Peter Dobson" w:date="2016-10-12T17:09:00Z">
        <w:del w:id="1027" w:author="Adam Hay" w:date="2017-03-29T20:40:00Z">
          <w:r w:rsidRPr="006709E5" w:rsidDel="00471B0D">
            <w:rPr>
              <w:noProof/>
              <w:lang w:val="en-IE" w:eastAsia="en-IE"/>
            </w:rPr>
            <w:drawing>
              <wp:inline distT="0" distB="0" distL="0" distR="0" wp14:anchorId="6DECA14B" wp14:editId="3051A8BC">
                <wp:extent cx="6762750" cy="4639276"/>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800794" cy="4665374"/>
                        </a:xfrm>
                        <a:prstGeom prst="rect">
                          <a:avLst/>
                        </a:prstGeom>
                      </pic:spPr>
                    </pic:pic>
                  </a:graphicData>
                </a:graphic>
              </wp:inline>
            </w:drawing>
          </w:r>
        </w:del>
      </w:ins>
    </w:p>
    <w:p w14:paraId="34A3976E" w14:textId="027E5FFF" w:rsidR="000A7B2E" w:rsidDel="006709E5" w:rsidRDefault="000A7B2E" w:rsidP="005E5F3F">
      <w:pPr>
        <w:pStyle w:val="BodyText"/>
        <w:jc w:val="center"/>
        <w:rPr>
          <w:del w:id="1028" w:author="Peter Dobson" w:date="2016-10-12T17:09:00Z"/>
        </w:rPr>
      </w:pPr>
    </w:p>
    <w:p w14:paraId="520F204E" w14:textId="10D4E3D1" w:rsidR="007F26A6" w:rsidDel="005E5F3F" w:rsidRDefault="00560ABF">
      <w:pPr>
        <w:pStyle w:val="BodyText"/>
        <w:rPr>
          <w:del w:id="1029" w:author="Simon Millyard" w:date="2017-03-28T10:28:00Z"/>
        </w:rPr>
        <w:pPrChange w:id="1030" w:author="Simon Millyard" w:date="2017-03-28T10:28:00Z">
          <w:pPr>
            <w:pStyle w:val="Figurecaption"/>
            <w:jc w:val="center"/>
          </w:pPr>
        </w:pPrChange>
      </w:pPr>
      <w:del w:id="1031" w:author="Simon Millyard" w:date="2017-03-28T10:28:00Z">
        <w:r w:rsidDel="005E5F3F">
          <w:delText>Monito</w:delText>
        </w:r>
        <w:r w:rsidR="009B6641" w:rsidDel="005E5F3F">
          <w:delText>r</w:delText>
        </w:r>
        <w:r w:rsidDel="005E5F3F">
          <w:delText>e</w:delText>
        </w:r>
        <w:r w:rsidR="009B6641" w:rsidDel="005E5F3F">
          <w:delText>d</w:delText>
        </w:r>
        <w:r w:rsidDel="005E5F3F">
          <w:delText xml:space="preserve"> Buoy – Initial Request Stage</w:delText>
        </w:r>
      </w:del>
    </w:p>
    <w:p w14:paraId="29573D22" w14:textId="47C30F42" w:rsidR="007F26A6" w:rsidDel="005E5F3F" w:rsidRDefault="006709E5">
      <w:pPr>
        <w:pStyle w:val="BodyText"/>
        <w:rPr>
          <w:del w:id="1032" w:author="Simon Millyard" w:date="2017-03-28T10:28:00Z"/>
        </w:rPr>
        <w:pPrChange w:id="1033" w:author="Simon Millyard" w:date="2017-03-28T10:28:00Z">
          <w:pPr>
            <w:pStyle w:val="BodyText"/>
            <w:jc w:val="center"/>
          </w:pPr>
        </w:pPrChange>
      </w:pPr>
      <w:ins w:id="1034" w:author="Peter Dobson" w:date="2016-10-12T17:10:00Z">
        <w:del w:id="1035" w:author="Adam Hay" w:date="2017-03-29T20:40:00Z">
          <w:r w:rsidRPr="006709E5" w:rsidDel="00471B0D">
            <w:rPr>
              <w:noProof/>
              <w:lang w:val="en-IE" w:eastAsia="en-IE"/>
            </w:rPr>
            <w:lastRenderedPageBreak/>
            <w:drawing>
              <wp:inline distT="0" distB="0" distL="0" distR="0" wp14:anchorId="0D9888B6" wp14:editId="212D4473">
                <wp:extent cx="9972040" cy="45199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9972040" cy="4519930"/>
                        </a:xfrm>
                        <a:prstGeom prst="rect">
                          <a:avLst/>
                        </a:prstGeom>
                      </pic:spPr>
                    </pic:pic>
                  </a:graphicData>
                </a:graphic>
              </wp:inline>
            </w:drawing>
          </w:r>
        </w:del>
      </w:ins>
    </w:p>
    <w:p w14:paraId="12D1114E" w14:textId="720109AA" w:rsidR="007F26A6" w:rsidDel="005E5F3F" w:rsidRDefault="00560ABF">
      <w:pPr>
        <w:pStyle w:val="BodyText"/>
        <w:rPr>
          <w:del w:id="1036" w:author="Simon Millyard" w:date="2017-03-28T10:29:00Z"/>
        </w:rPr>
        <w:pPrChange w:id="1037" w:author="Simon Millyard" w:date="2017-03-28T10:28:00Z">
          <w:pPr>
            <w:pStyle w:val="Figurecaption"/>
            <w:jc w:val="center"/>
          </w:pPr>
        </w:pPrChange>
      </w:pPr>
      <w:del w:id="1038" w:author="Simon Millyard" w:date="2017-03-28T10:28:00Z">
        <w:r w:rsidDel="005E5F3F">
          <w:delText>Pre</w:delText>
        </w:r>
      </w:del>
      <w:del w:id="1039" w:author="Simon Millyard" w:date="2017-03-28T10:29:00Z">
        <w:r w:rsidDel="005E5F3F">
          <w:delText xml:space="preserve"> Build </w:delText>
        </w:r>
        <w:commentRangeStart w:id="1040"/>
        <w:r w:rsidDel="005E5F3F">
          <w:delText>Configuration</w:delText>
        </w:r>
        <w:commentRangeEnd w:id="1040"/>
        <w:r w:rsidDel="005E5F3F">
          <w:rPr>
            <w:rStyle w:val="CommentReference"/>
            <w:b/>
            <w:bCs/>
            <w:i/>
          </w:rPr>
          <w:commentReference w:id="1040"/>
        </w:r>
      </w:del>
    </w:p>
    <w:p w14:paraId="33069AD1" w14:textId="0873C160" w:rsidR="00560ABF" w:rsidDel="005E5F3F" w:rsidRDefault="00560ABF" w:rsidP="005F1386">
      <w:pPr>
        <w:pStyle w:val="BodyText"/>
        <w:rPr>
          <w:del w:id="1041" w:author="Simon Millyard" w:date="2017-03-28T10:29:00Z"/>
        </w:rPr>
      </w:pPr>
    </w:p>
    <w:p w14:paraId="7991898A" w14:textId="10BFF36E" w:rsidR="00D5535D" w:rsidDel="005E5F3F" w:rsidRDefault="00D5535D">
      <w:pPr>
        <w:spacing w:after="200" w:line="276" w:lineRule="auto"/>
        <w:rPr>
          <w:del w:id="1042" w:author="Simon Millyard" w:date="2017-03-28T10:29:00Z"/>
          <w:sz w:val="22"/>
        </w:rPr>
      </w:pPr>
      <w:del w:id="1043" w:author="Simon Millyard" w:date="2017-03-28T10:29:00Z">
        <w:r w:rsidDel="005E5F3F">
          <w:br w:type="page"/>
        </w:r>
      </w:del>
    </w:p>
    <w:p w14:paraId="5F5679C7" w14:textId="60A7B1B6" w:rsidR="007F26A6" w:rsidDel="005E5F3F" w:rsidRDefault="006709E5">
      <w:pPr>
        <w:spacing w:after="200" w:line="276" w:lineRule="auto"/>
        <w:rPr>
          <w:del w:id="1044" w:author="Simon Millyard" w:date="2017-03-28T10:29:00Z"/>
        </w:rPr>
        <w:pPrChange w:id="1045" w:author="Simon Millyard" w:date="2017-03-28T10:29:00Z">
          <w:pPr>
            <w:pStyle w:val="BodyText"/>
            <w:jc w:val="center"/>
          </w:pPr>
        </w:pPrChange>
      </w:pPr>
      <w:ins w:id="1046" w:author="Peter Dobson" w:date="2016-10-12T17:11:00Z">
        <w:del w:id="1047" w:author="Adam Hay" w:date="2017-03-29T20:40:00Z">
          <w:r w:rsidRPr="00D76A8D" w:rsidDel="00471B0D">
            <w:rPr>
              <w:noProof/>
              <w:lang w:val="en-IE" w:eastAsia="en-IE"/>
            </w:rPr>
            <w:lastRenderedPageBreak/>
            <w:drawing>
              <wp:inline distT="0" distB="0" distL="0" distR="0" wp14:anchorId="74E4B13B" wp14:editId="1C598D54">
                <wp:extent cx="9972040" cy="47879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9972040" cy="4787900"/>
                        </a:xfrm>
                        <a:prstGeom prst="rect">
                          <a:avLst/>
                        </a:prstGeom>
                      </pic:spPr>
                    </pic:pic>
                  </a:graphicData>
                </a:graphic>
              </wp:inline>
            </w:drawing>
          </w:r>
        </w:del>
      </w:ins>
    </w:p>
    <w:p w14:paraId="138AB0DF" w14:textId="75645825" w:rsidR="007F26A6" w:rsidDel="005E5F3F" w:rsidRDefault="00560ABF">
      <w:pPr>
        <w:spacing w:after="200" w:line="276" w:lineRule="auto"/>
        <w:rPr>
          <w:del w:id="1048" w:author="Simon Millyard" w:date="2017-03-28T10:29:00Z"/>
        </w:rPr>
        <w:pPrChange w:id="1049" w:author="Simon Millyard" w:date="2017-03-28T10:29:00Z">
          <w:pPr>
            <w:pStyle w:val="Figurecaption"/>
            <w:jc w:val="center"/>
          </w:pPr>
        </w:pPrChange>
      </w:pPr>
      <w:del w:id="1050" w:author="Simon Millyard" w:date="2017-03-28T10:29:00Z">
        <w:r w:rsidDel="005E5F3F">
          <w:delText>Pre Build Configuration</w:delText>
        </w:r>
        <w:r w:rsidR="00001AC3" w:rsidDel="005E5F3F">
          <w:delText xml:space="preserve"> Continued</w:delText>
        </w:r>
      </w:del>
    </w:p>
    <w:p w14:paraId="4AB00BDD" w14:textId="197ECBB0" w:rsidR="00D5535D" w:rsidDel="005E5F3F" w:rsidRDefault="00D5535D">
      <w:pPr>
        <w:spacing w:after="200" w:line="276" w:lineRule="auto"/>
        <w:rPr>
          <w:del w:id="1051" w:author="Simon Millyard" w:date="2017-03-28T10:29:00Z"/>
          <w:sz w:val="22"/>
        </w:rPr>
      </w:pPr>
      <w:del w:id="1052" w:author="Simon Millyard" w:date="2017-03-28T10:29:00Z">
        <w:r w:rsidDel="005E5F3F">
          <w:br w:type="page"/>
        </w:r>
      </w:del>
    </w:p>
    <w:p w14:paraId="5EC4079B" w14:textId="5EF0EB9D" w:rsidR="007F26A6" w:rsidDel="005E5F3F" w:rsidRDefault="006709E5">
      <w:pPr>
        <w:spacing w:after="200" w:line="276" w:lineRule="auto"/>
        <w:rPr>
          <w:del w:id="1053" w:author="Simon Millyard" w:date="2017-03-28T10:29:00Z"/>
        </w:rPr>
        <w:pPrChange w:id="1054" w:author="Simon Millyard" w:date="2017-03-28T10:29:00Z">
          <w:pPr>
            <w:pStyle w:val="BodyText"/>
            <w:jc w:val="center"/>
          </w:pPr>
        </w:pPrChange>
      </w:pPr>
      <w:ins w:id="1055" w:author="Peter Dobson" w:date="2016-10-12T17:11:00Z">
        <w:del w:id="1056" w:author="Simon Millyard" w:date="2017-03-28T10:29:00Z">
          <w:r w:rsidRPr="00D76A8D" w:rsidDel="005E5F3F">
            <w:rPr>
              <w:noProof/>
              <w:lang w:val="en-IE" w:eastAsia="en-IE"/>
            </w:rPr>
            <w:lastRenderedPageBreak/>
            <w:drawing>
              <wp:inline distT="0" distB="0" distL="0" distR="0" wp14:anchorId="7DFF0CA1" wp14:editId="4E434CC3">
                <wp:extent cx="9972040" cy="3657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srcRect b="34449"/>
                        <a:stretch/>
                      </pic:blipFill>
                      <pic:spPr bwMode="auto">
                        <a:xfrm>
                          <a:off x="0" y="0"/>
                          <a:ext cx="9972040" cy="3657600"/>
                        </a:xfrm>
                        <a:prstGeom prst="rect">
                          <a:avLst/>
                        </a:prstGeom>
                        <a:ln>
                          <a:noFill/>
                        </a:ln>
                        <a:extLst>
                          <a:ext uri="{53640926-AAD7-44D8-BBD7-CCE9431645EC}">
                            <a14:shadowObscured xmlns:a14="http://schemas.microsoft.com/office/drawing/2010/main"/>
                          </a:ext>
                        </a:extLst>
                      </pic:spPr>
                    </pic:pic>
                  </a:graphicData>
                </a:graphic>
              </wp:inline>
            </w:drawing>
          </w:r>
        </w:del>
      </w:ins>
    </w:p>
    <w:p w14:paraId="2164BBD9" w14:textId="40184FFD" w:rsidR="007F26A6" w:rsidDel="005E5F3F" w:rsidRDefault="00560ABF">
      <w:pPr>
        <w:spacing w:after="200" w:line="276" w:lineRule="auto"/>
        <w:rPr>
          <w:del w:id="1057" w:author="Simon Millyard" w:date="2017-03-28T10:29:00Z"/>
        </w:rPr>
        <w:pPrChange w:id="1058" w:author="Simon Millyard" w:date="2017-03-28T10:29:00Z">
          <w:pPr>
            <w:pStyle w:val="Figurecaption"/>
            <w:jc w:val="center"/>
          </w:pPr>
        </w:pPrChange>
      </w:pPr>
      <w:del w:id="1059" w:author="Simon Millyard" w:date="2017-03-28T10:29:00Z">
        <w:r w:rsidDel="005E5F3F">
          <w:delText>Assembly</w:delText>
        </w:r>
      </w:del>
    </w:p>
    <w:p w14:paraId="61129473" w14:textId="3B2F29CF" w:rsidR="00D5535D" w:rsidDel="005E5F3F" w:rsidRDefault="00D5535D">
      <w:pPr>
        <w:spacing w:after="200" w:line="276" w:lineRule="auto"/>
        <w:rPr>
          <w:del w:id="1060" w:author="Simon Millyard" w:date="2017-03-28T10:29:00Z"/>
          <w:sz w:val="22"/>
        </w:rPr>
      </w:pPr>
      <w:del w:id="1061" w:author="Simon Millyard" w:date="2017-03-28T10:29:00Z">
        <w:r w:rsidDel="005E5F3F">
          <w:br w:type="page"/>
        </w:r>
      </w:del>
    </w:p>
    <w:p w14:paraId="20D5F771" w14:textId="5E83F85F" w:rsidR="00D5535D" w:rsidDel="005E5F3F" w:rsidRDefault="006709E5">
      <w:pPr>
        <w:spacing w:after="200" w:line="276" w:lineRule="auto"/>
        <w:rPr>
          <w:del w:id="1062" w:author="Simon Millyard" w:date="2017-03-28T10:29:00Z"/>
        </w:rPr>
        <w:pPrChange w:id="1063" w:author="Simon Millyard" w:date="2017-03-28T10:29:00Z">
          <w:pPr>
            <w:pStyle w:val="BodyText"/>
            <w:jc w:val="center"/>
          </w:pPr>
        </w:pPrChange>
      </w:pPr>
      <w:ins w:id="1064" w:author="Peter Dobson" w:date="2016-10-12T17:13:00Z">
        <w:del w:id="1065" w:author="Simon Millyard" w:date="2017-03-28T10:29:00Z">
          <w:r w:rsidRPr="00D76A8D" w:rsidDel="005E5F3F">
            <w:rPr>
              <w:noProof/>
              <w:lang w:val="en-IE" w:eastAsia="en-IE"/>
            </w:rPr>
            <w:lastRenderedPageBreak/>
            <w:drawing>
              <wp:inline distT="0" distB="0" distL="0" distR="0" wp14:anchorId="5181B8DB" wp14:editId="69F3C88B">
                <wp:extent cx="9100457" cy="5115240"/>
                <wp:effectExtent l="0" t="0" r="571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117270" cy="5124691"/>
                        </a:xfrm>
                        <a:prstGeom prst="rect">
                          <a:avLst/>
                        </a:prstGeom>
                      </pic:spPr>
                    </pic:pic>
                  </a:graphicData>
                </a:graphic>
              </wp:inline>
            </w:drawing>
          </w:r>
        </w:del>
      </w:ins>
    </w:p>
    <w:p w14:paraId="63C0B069" w14:textId="48856D40" w:rsidR="00D5535D" w:rsidDel="005E5F3F" w:rsidRDefault="00560ABF">
      <w:pPr>
        <w:spacing w:after="200" w:line="276" w:lineRule="auto"/>
        <w:rPr>
          <w:del w:id="1066" w:author="Simon Millyard" w:date="2017-03-28T10:29:00Z"/>
        </w:rPr>
        <w:pPrChange w:id="1067" w:author="Simon Millyard" w:date="2017-03-28T10:29:00Z">
          <w:pPr>
            <w:pStyle w:val="Figurecaption"/>
            <w:jc w:val="center"/>
          </w:pPr>
        </w:pPrChange>
      </w:pPr>
      <w:del w:id="1068" w:author="Simon Millyard" w:date="2017-03-28T10:29:00Z">
        <w:r w:rsidDel="005E5F3F">
          <w:delText>Commission &amp; Soak Test</w:delText>
        </w:r>
      </w:del>
    </w:p>
    <w:p w14:paraId="723C9C62" w14:textId="0D163C13" w:rsidR="00D5535D" w:rsidDel="005E5F3F" w:rsidRDefault="006709E5">
      <w:pPr>
        <w:spacing w:after="200" w:line="276" w:lineRule="auto"/>
        <w:rPr>
          <w:del w:id="1069" w:author="Simon Millyard" w:date="2017-03-28T10:29:00Z"/>
        </w:rPr>
        <w:pPrChange w:id="1070" w:author="Simon Millyard" w:date="2017-03-28T10:29:00Z">
          <w:pPr>
            <w:pStyle w:val="BodyText"/>
            <w:jc w:val="center"/>
          </w:pPr>
        </w:pPrChange>
      </w:pPr>
      <w:ins w:id="1071" w:author="Peter Dobson" w:date="2016-10-12T17:14:00Z">
        <w:del w:id="1072" w:author="Simon Millyard" w:date="2017-03-28T10:29:00Z">
          <w:r w:rsidRPr="00D76A8D" w:rsidDel="005E5F3F">
            <w:rPr>
              <w:noProof/>
              <w:lang w:val="en-IE" w:eastAsia="en-IE"/>
            </w:rPr>
            <w:lastRenderedPageBreak/>
            <w:drawing>
              <wp:inline distT="0" distB="0" distL="0" distR="0" wp14:anchorId="46B377EA" wp14:editId="75240495">
                <wp:extent cx="7598229" cy="5055743"/>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7654053" cy="5092888"/>
                        </a:xfrm>
                        <a:prstGeom prst="rect">
                          <a:avLst/>
                        </a:prstGeom>
                      </pic:spPr>
                    </pic:pic>
                  </a:graphicData>
                </a:graphic>
              </wp:inline>
            </w:drawing>
          </w:r>
        </w:del>
      </w:ins>
    </w:p>
    <w:p w14:paraId="1F756D86" w14:textId="5EB2E03B" w:rsidR="00D35663" w:rsidDel="005E5F3F" w:rsidRDefault="00D35663">
      <w:pPr>
        <w:spacing w:after="200" w:line="276" w:lineRule="auto"/>
        <w:rPr>
          <w:del w:id="1073" w:author="Simon Millyard" w:date="2017-03-28T10:29:00Z"/>
        </w:rPr>
        <w:pPrChange w:id="1074" w:author="Simon Millyard" w:date="2017-03-28T10:29:00Z">
          <w:pPr>
            <w:pStyle w:val="Figurecaption"/>
            <w:jc w:val="center"/>
          </w:pPr>
        </w:pPrChange>
      </w:pPr>
      <w:del w:id="1075" w:author="Simon Millyard" w:date="2017-03-28T10:29:00Z">
        <w:r w:rsidDel="005E5F3F">
          <w:delText>Deployment, Servicing &amp; Fault Finding</w:delText>
        </w:r>
      </w:del>
    </w:p>
    <w:p w14:paraId="1A485F8E" w14:textId="0F511F36" w:rsidR="00D5535D" w:rsidDel="005E5F3F" w:rsidRDefault="00D5535D">
      <w:pPr>
        <w:spacing w:after="200" w:line="276" w:lineRule="auto"/>
        <w:rPr>
          <w:del w:id="1076" w:author="Simon Millyard" w:date="2017-03-28T10:29:00Z"/>
        </w:rPr>
        <w:pPrChange w:id="1077" w:author="Simon Millyard" w:date="2017-03-28T10:29:00Z">
          <w:pPr>
            <w:pStyle w:val="BodyText"/>
          </w:pPr>
        </w:pPrChange>
      </w:pPr>
    </w:p>
    <w:p w14:paraId="299A647A" w14:textId="3627240C" w:rsidR="005F1386" w:rsidDel="005E5F3F" w:rsidRDefault="005F1386">
      <w:pPr>
        <w:spacing w:after="200" w:line="276" w:lineRule="auto"/>
        <w:rPr>
          <w:del w:id="1078" w:author="Simon Millyard" w:date="2017-03-28T10:29:00Z"/>
          <w:sz w:val="22"/>
        </w:rPr>
        <w:sectPr w:rsidR="005F1386" w:rsidDel="005E5F3F" w:rsidSect="00C716E5">
          <w:headerReference w:type="even" r:id="rId34"/>
          <w:headerReference w:type="default" r:id="rId35"/>
          <w:footerReference w:type="default" r:id="rId36"/>
          <w:headerReference w:type="first" r:id="rId37"/>
          <w:pgSz w:w="16838" w:h="11906" w:orient="landscape" w:code="9"/>
          <w:pgMar w:top="907" w:right="567" w:bottom="794" w:left="567" w:header="850" w:footer="850" w:gutter="0"/>
          <w:cols w:space="708"/>
          <w:docGrid w:linePitch="360"/>
        </w:sectPr>
      </w:pPr>
    </w:p>
    <w:p w14:paraId="230D6A9F" w14:textId="2DB9E6F3" w:rsidR="006750F2" w:rsidRDefault="007F26A6" w:rsidP="007F26A6">
      <w:pPr>
        <w:pStyle w:val="Annex"/>
      </w:pPr>
      <w:bookmarkStart w:id="1079" w:name="_Toc442421852"/>
      <w:bookmarkStart w:id="1080" w:name="_Toc442422419"/>
      <w:bookmarkStart w:id="1081" w:name="_Toc478509434"/>
      <w:r>
        <w:lastRenderedPageBreak/>
        <w:t xml:space="preserve">AN </w:t>
      </w:r>
      <w:r w:rsidR="008D29F3">
        <w:t>EXAMPLE OF A</w:t>
      </w:r>
      <w:bookmarkEnd w:id="1079"/>
      <w:bookmarkEnd w:id="1080"/>
      <w:r>
        <w:t xml:space="preserve"> TEST SHEET</w:t>
      </w:r>
      <w:bookmarkEnd w:id="1081"/>
    </w:p>
    <w:p w14:paraId="5F472A35" w14:textId="77777777" w:rsidR="001B43D9" w:rsidRPr="00D960DE" w:rsidRDefault="001B43D9">
      <w:pPr>
        <w:pStyle w:val="BodyText"/>
        <w:rPr>
          <w:ins w:id="1082" w:author="Peter Dobson" w:date="2016-10-12T17:22:00Z"/>
          <w:b/>
          <w:sz w:val="36"/>
          <w:szCs w:val="36"/>
          <w:lang w:val="en-AU"/>
          <w:rPrChange w:id="1083" w:author="Adam Hay" w:date="2017-03-29T20:42:00Z">
            <w:rPr>
              <w:ins w:id="1084" w:author="Peter Dobson" w:date="2016-10-12T17:22:00Z"/>
              <w:lang w:val="en-AU"/>
            </w:rPr>
          </w:rPrChange>
        </w:rPr>
        <w:pPrChange w:id="1085" w:author="Adam Hay" w:date="2017-03-29T20:44:00Z">
          <w:pPr>
            <w:keepNext/>
            <w:pBdr>
              <w:bottom w:val="single" w:sz="18" w:space="1" w:color="000080"/>
            </w:pBdr>
            <w:spacing w:after="240" w:line="240" w:lineRule="auto"/>
            <w:jc w:val="both"/>
            <w:outlineLvl w:val="0"/>
          </w:pPr>
        </w:pPrChange>
      </w:pPr>
      <w:bookmarkStart w:id="1086" w:name="_Toc385443492"/>
      <w:commentRangeStart w:id="1087"/>
      <w:ins w:id="1088" w:author="Peter Dobson" w:date="2016-10-12T17:22:00Z">
        <w:r w:rsidRPr="00D960DE">
          <w:rPr>
            <w:b/>
            <w:sz w:val="36"/>
            <w:szCs w:val="36"/>
            <w:lang w:val="en-AU"/>
            <w:rPrChange w:id="1089" w:author="Adam Hay" w:date="2017-03-29T20:42:00Z">
              <w:rPr>
                <w:lang w:val="en-AU"/>
              </w:rPr>
            </w:rPrChange>
          </w:rPr>
          <w:t>Checking, installation and Commissioning PROCEDURE</w:t>
        </w:r>
        <w:bookmarkEnd w:id="1086"/>
        <w:r w:rsidRPr="00D960DE">
          <w:rPr>
            <w:b/>
            <w:sz w:val="36"/>
            <w:szCs w:val="36"/>
            <w:lang w:val="en-AU"/>
            <w:rPrChange w:id="1090" w:author="Adam Hay" w:date="2017-03-29T20:42:00Z">
              <w:rPr>
                <w:lang w:val="en-AU"/>
              </w:rPr>
            </w:rPrChange>
          </w:rPr>
          <w:t xml:space="preserve"> RESULTS</w:t>
        </w:r>
      </w:ins>
      <w:commentRangeEnd w:id="1087"/>
      <w:r w:rsidR="00992D0E" w:rsidRPr="00D960DE">
        <w:rPr>
          <w:rStyle w:val="CommentReference"/>
          <w:b/>
          <w:sz w:val="36"/>
          <w:szCs w:val="36"/>
          <w:rPrChange w:id="1091" w:author="Adam Hay" w:date="2017-03-29T20:42:00Z">
            <w:rPr>
              <w:rStyle w:val="CommentReference"/>
            </w:rPr>
          </w:rPrChange>
        </w:rPr>
        <w:commentReference w:id="1087"/>
      </w:r>
    </w:p>
    <w:p w14:paraId="482B2DC3" w14:textId="19B0D5F3" w:rsidR="001B43D9" w:rsidRPr="001B43D9" w:rsidRDefault="001B43D9" w:rsidP="00D960DE">
      <w:pPr>
        <w:spacing w:before="120" w:after="120" w:line="240" w:lineRule="auto"/>
        <w:jc w:val="both"/>
        <w:rPr>
          <w:ins w:id="1092" w:author="Peter Dobson" w:date="2016-10-12T17:22:00Z"/>
          <w:rFonts w:ascii="Calibri" w:eastAsia="Times New Roman" w:hAnsi="Calibri" w:cs="Times New Roman"/>
          <w:sz w:val="22"/>
          <w:szCs w:val="24"/>
          <w:lang w:val="en-AU"/>
        </w:rPr>
      </w:pPr>
      <w:ins w:id="1093" w:author="Peter Dobson" w:date="2016-10-12T17:22:00Z">
        <w:r w:rsidRPr="001B43D9">
          <w:rPr>
            <w:rFonts w:ascii="Calibri" w:eastAsia="Times New Roman" w:hAnsi="Calibri" w:cs="Times New Roman"/>
            <w:sz w:val="22"/>
            <w:szCs w:val="24"/>
            <w:lang w:val="en-AU"/>
          </w:rPr>
          <w:t xml:space="preserve">The following </w:t>
        </w:r>
      </w:ins>
      <w:r w:rsidR="00B61242" w:rsidRPr="001B43D9">
        <w:rPr>
          <w:rFonts w:ascii="Calibri" w:eastAsia="Times New Roman" w:hAnsi="Calibri" w:cs="Times New Roman"/>
          <w:sz w:val="22"/>
          <w:szCs w:val="24"/>
          <w:lang w:val="en-AU"/>
        </w:rPr>
        <w:t>instructions</w:t>
      </w:r>
      <w:ins w:id="1094" w:author="Peter Dobson" w:date="2016-10-12T17:22:00Z">
        <w:r w:rsidRPr="001B43D9">
          <w:rPr>
            <w:rFonts w:ascii="Calibri" w:eastAsia="Times New Roman" w:hAnsi="Calibri" w:cs="Times New Roman"/>
            <w:sz w:val="22"/>
            <w:szCs w:val="24"/>
            <w:lang w:val="en-AU"/>
          </w:rPr>
          <w:t xml:space="preserve"> shall be followed for the checking, installation and commissioning of SABIK ODSL-200 Sectored 6 and 12 tier LED lantern. Tests and checks show the outcome of the Commissioning of the equipment and peripherals.</w:t>
        </w:r>
      </w:ins>
    </w:p>
    <w:p w14:paraId="3B876B01" w14:textId="3341EEEC" w:rsidR="001B43D9" w:rsidRPr="001B43D9" w:rsidRDefault="001B43D9" w:rsidP="00D960DE">
      <w:pPr>
        <w:spacing w:before="120" w:after="120" w:line="240" w:lineRule="auto"/>
        <w:jc w:val="both"/>
        <w:rPr>
          <w:ins w:id="1095" w:author="Peter Dobson" w:date="2016-10-12T17:22:00Z"/>
          <w:rFonts w:ascii="Calibri" w:eastAsia="Times New Roman" w:hAnsi="Calibri" w:cs="Times New Roman"/>
          <w:sz w:val="22"/>
          <w:szCs w:val="24"/>
          <w:lang w:val="en-AU"/>
        </w:rPr>
      </w:pPr>
      <w:ins w:id="1096" w:author="Peter Dobson" w:date="2016-10-12T17:22:00Z">
        <w:r w:rsidRPr="001B43D9">
          <w:rPr>
            <w:rFonts w:ascii="Calibri" w:eastAsia="Times New Roman" w:hAnsi="Calibri" w:cs="Times New Roman"/>
            <w:sz w:val="22"/>
            <w:szCs w:val="24"/>
            <w:lang w:val="en-AU"/>
          </w:rPr>
          <w:t xml:space="preserve">Contact </w:t>
        </w:r>
      </w:ins>
      <w:r w:rsidR="00B61242">
        <w:rPr>
          <w:rFonts w:ascii="Calibri" w:eastAsia="Times New Roman" w:hAnsi="Calibri" w:cs="Times New Roman"/>
          <w:sz w:val="22"/>
          <w:szCs w:val="24"/>
          <w:lang w:val="en-AU"/>
        </w:rPr>
        <w:t>xxxx</w:t>
      </w:r>
      <w:ins w:id="1097" w:author="Peter Dobson" w:date="2016-10-12T17:22:00Z">
        <w:r w:rsidRPr="001B43D9">
          <w:rPr>
            <w:rFonts w:ascii="Calibri" w:eastAsia="Times New Roman" w:hAnsi="Calibri" w:cs="Times New Roman"/>
            <w:sz w:val="22"/>
            <w:szCs w:val="24"/>
            <w:lang w:val="en-AU"/>
          </w:rPr>
          <w:t>.</w:t>
        </w:r>
      </w:ins>
    </w:p>
    <w:p w14:paraId="5520E50C" w14:textId="77777777" w:rsidR="001B43D9" w:rsidRPr="001B43D9" w:rsidRDefault="001B43D9" w:rsidP="00D960DE">
      <w:pPr>
        <w:spacing w:before="120" w:after="120" w:line="240" w:lineRule="auto"/>
        <w:jc w:val="both"/>
        <w:rPr>
          <w:ins w:id="1098" w:author="Peter Dobson" w:date="2016-10-12T17:22:00Z"/>
          <w:rFonts w:ascii="Calibri" w:eastAsia="Times New Roman" w:hAnsi="Calibri" w:cs="Times New Roman"/>
          <w:sz w:val="22"/>
          <w:szCs w:val="24"/>
          <w:lang w:val="en-AU"/>
        </w:rPr>
      </w:pPr>
      <w:ins w:id="1099" w:author="Peter Dobson" w:date="2016-10-12T17:22:00Z">
        <w:r w:rsidRPr="001B43D9">
          <w:rPr>
            <w:rFonts w:ascii="Calibri" w:eastAsia="Times New Roman" w:hAnsi="Calibri" w:cs="Times New Roman"/>
            <w:sz w:val="22"/>
            <w:szCs w:val="24"/>
            <w:lang w:val="en-AU"/>
          </w:rPr>
          <w:t>Completed document is to be forwarded to Project Manager.</w:t>
        </w:r>
      </w:ins>
    </w:p>
    <w:p w14:paraId="69FFD579" w14:textId="2471EDE5" w:rsidR="001B43D9" w:rsidRPr="001B43D9" w:rsidRDefault="001B43D9">
      <w:pPr>
        <w:keepNext/>
        <w:spacing w:before="240" w:after="240" w:line="240" w:lineRule="auto"/>
        <w:ind w:left="578" w:hanging="578"/>
        <w:rPr>
          <w:ins w:id="1100" w:author="Peter Dobson" w:date="2016-10-12T17:22:00Z"/>
          <w:rFonts w:ascii="Calibri" w:eastAsia="Times New Roman" w:hAnsi="Calibri" w:cs="Times New Roman"/>
          <w:b/>
          <w:bCs/>
          <w:iCs/>
          <w:color w:val="12175E"/>
          <w:sz w:val="28"/>
          <w:szCs w:val="28"/>
          <w:lang w:val="en-AU"/>
        </w:rPr>
        <w:pPrChange w:id="1101" w:author="Adam Hay" w:date="2017-03-29T20:44:00Z">
          <w:pPr>
            <w:keepNext/>
            <w:spacing w:before="240" w:after="240" w:line="240" w:lineRule="auto"/>
            <w:ind w:left="578" w:hanging="578"/>
            <w:outlineLvl w:val="1"/>
          </w:pPr>
        </w:pPrChange>
      </w:pPr>
      <w:commentRangeStart w:id="1102"/>
      <w:ins w:id="1103" w:author="Peter Dobson" w:date="2016-10-12T17:22:00Z">
        <w:del w:id="1104" w:author="Adam Hay" w:date="2017-03-29T20:42:00Z">
          <w:r w:rsidRPr="001B43D9" w:rsidDel="00D960DE">
            <w:rPr>
              <w:rFonts w:ascii="Calibri" w:eastAsia="Times New Roman" w:hAnsi="Calibri" w:cs="Times New Roman"/>
              <w:b/>
              <w:bCs/>
              <w:iCs/>
              <w:color w:val="12175E"/>
              <w:sz w:val="28"/>
              <w:szCs w:val="28"/>
              <w:lang w:val="en-AU"/>
            </w:rPr>
            <w:delText>ANS</w:delText>
          </w:r>
        </w:del>
      </w:ins>
      <w:commentRangeEnd w:id="1102"/>
      <w:del w:id="1105" w:author="Adam Hay" w:date="2017-03-29T20:42:00Z">
        <w:r w:rsidR="00992D0E" w:rsidDel="00D960DE">
          <w:rPr>
            <w:rStyle w:val="CommentReference"/>
          </w:rPr>
          <w:commentReference w:id="1102"/>
        </w:r>
      </w:del>
      <w:ins w:id="1106" w:author="Adam Hay" w:date="2017-03-29T20:42:00Z">
        <w:r w:rsidR="00D960DE">
          <w:rPr>
            <w:rFonts w:ascii="Calibri" w:eastAsia="Times New Roman" w:hAnsi="Calibri" w:cs="Times New Roman"/>
            <w:b/>
            <w:bCs/>
            <w:iCs/>
            <w:color w:val="12175E"/>
            <w:sz w:val="28"/>
            <w:szCs w:val="28"/>
            <w:lang w:val="en-AU"/>
          </w:rPr>
          <w:t>Site ID</w:t>
        </w:r>
      </w:ins>
      <w:ins w:id="1107" w:author="Peter Dobson" w:date="2016-10-12T17:22:00Z">
        <w:r w:rsidRPr="001B43D9">
          <w:rPr>
            <w:rFonts w:ascii="Calibri" w:eastAsia="Times New Roman" w:hAnsi="Calibri" w:cs="Times New Roman"/>
            <w:b/>
            <w:bCs/>
            <w:iCs/>
            <w:color w:val="12175E"/>
            <w:sz w:val="28"/>
            <w:szCs w:val="28"/>
            <w:lang w:val="en-AU"/>
          </w:rPr>
          <w:t>:  ………………………                  Site Name :     ……………………………………………………………………………………....</w:t>
        </w:r>
      </w:ins>
    </w:p>
    <w:p w14:paraId="16AD742D" w14:textId="77777777" w:rsidR="001B43D9" w:rsidRPr="001B43D9" w:rsidRDefault="001B43D9">
      <w:pPr>
        <w:rPr>
          <w:ins w:id="1108" w:author="Peter Dobson" w:date="2016-10-12T17:22:00Z"/>
          <w:rFonts w:ascii="Calibri" w:eastAsia="Times New Roman" w:hAnsi="Calibri" w:cs="Times New Roman"/>
          <w:b/>
          <w:bCs/>
          <w:caps/>
          <w:color w:val="12175E"/>
          <w:kern w:val="32"/>
          <w:sz w:val="32"/>
          <w:szCs w:val="32"/>
          <w:lang w:val="en-AU"/>
        </w:rPr>
        <w:pPrChange w:id="1109" w:author="Adam Hay" w:date="2017-03-29T20:44:00Z">
          <w:pPr>
            <w:keepNext/>
            <w:pBdr>
              <w:bottom w:val="single" w:sz="18" w:space="1" w:color="000080"/>
            </w:pBdr>
            <w:spacing w:after="240" w:line="240" w:lineRule="auto"/>
            <w:jc w:val="both"/>
            <w:outlineLvl w:val="0"/>
          </w:pPr>
        </w:pPrChange>
      </w:pPr>
      <w:ins w:id="1110" w:author="Peter Dobson" w:date="2016-10-12T17:22:00Z">
        <w:r w:rsidRPr="001B43D9">
          <w:rPr>
            <w:rFonts w:ascii="Calibri" w:eastAsia="Times New Roman" w:hAnsi="Calibri" w:cs="Times New Roman"/>
            <w:b/>
            <w:bCs/>
            <w:caps/>
            <w:color w:val="12175E"/>
            <w:kern w:val="32"/>
            <w:sz w:val="32"/>
            <w:szCs w:val="32"/>
            <w:lang w:val="en-AU"/>
          </w:rPr>
          <w:t>Checking AND SETUP OF LIGHT – IN THE DEPOT</w:t>
        </w:r>
        <w:del w:id="1111" w:author="Colin Day" w:date="2017-03-29T10:52:00Z">
          <w:r w:rsidRPr="001B43D9" w:rsidDel="00992D0E">
            <w:rPr>
              <w:rFonts w:ascii="Calibri" w:eastAsia="Times New Roman" w:hAnsi="Calibri" w:cs="Times New Roman"/>
              <w:b/>
              <w:bCs/>
              <w:caps/>
              <w:color w:val="12175E"/>
              <w:kern w:val="32"/>
              <w:sz w:val="32"/>
              <w:szCs w:val="32"/>
              <w:lang w:val="en-AU"/>
            </w:rPr>
            <w:delText>S</w:delText>
          </w:r>
        </w:del>
      </w:ins>
    </w:p>
    <w:p w14:paraId="174EA76F" w14:textId="77777777" w:rsidR="001B43D9" w:rsidRPr="001B43D9" w:rsidRDefault="001B43D9">
      <w:pPr>
        <w:rPr>
          <w:ins w:id="1112" w:author="Peter Dobson" w:date="2016-10-12T17:22:00Z"/>
          <w:rFonts w:ascii="Calibri" w:eastAsia="Times New Roman" w:hAnsi="Calibri" w:cs="Times New Roman"/>
          <w:b/>
          <w:bCs/>
          <w:iCs/>
          <w:color w:val="12175E"/>
          <w:sz w:val="28"/>
          <w:szCs w:val="28"/>
          <w:lang w:val="en-AU"/>
        </w:rPr>
        <w:pPrChange w:id="1113" w:author="Adam Hay" w:date="2017-03-29T20:44:00Z">
          <w:pPr>
            <w:keepNext/>
            <w:spacing w:before="240" w:after="240" w:line="240" w:lineRule="auto"/>
            <w:ind w:left="578" w:hanging="578"/>
            <w:outlineLvl w:val="1"/>
          </w:pPr>
        </w:pPrChange>
      </w:pPr>
      <w:ins w:id="1114" w:author="Peter Dobson" w:date="2016-10-12T17:22:00Z">
        <w:r w:rsidRPr="001B43D9">
          <w:rPr>
            <w:rFonts w:ascii="Calibri" w:eastAsia="Times New Roman" w:hAnsi="Calibri" w:cs="Times New Roman"/>
            <w:b/>
            <w:bCs/>
            <w:iCs/>
            <w:color w:val="12175E"/>
            <w:sz w:val="28"/>
            <w:szCs w:val="28"/>
            <w:lang w:val="en-AU"/>
          </w:rPr>
          <w:t>Date: ………………………                  Completed by:  …………………………………………………………………………………….</w:t>
        </w:r>
      </w:ins>
    </w:p>
    <w:tbl>
      <w:tblPr>
        <w:tblStyle w:val="TableGrid2"/>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1B43D9" w:rsidRPr="001B43D9" w14:paraId="4AAE68C0" w14:textId="77777777" w:rsidTr="001B43D9">
        <w:trPr>
          <w:trHeight w:val="597"/>
          <w:ins w:id="1115" w:author="Peter Dobson" w:date="2016-10-12T17:22:00Z"/>
        </w:trPr>
        <w:tc>
          <w:tcPr>
            <w:tcW w:w="246" w:type="pct"/>
            <w:shd w:val="clear" w:color="auto" w:fill="D9D9D9"/>
          </w:tcPr>
          <w:p w14:paraId="08B7C876" w14:textId="77777777" w:rsidR="001B43D9" w:rsidRPr="001B43D9" w:rsidRDefault="001B43D9">
            <w:pPr>
              <w:rPr>
                <w:ins w:id="1116" w:author="Peter Dobson" w:date="2016-10-12T17:22:00Z"/>
                <w:rFonts w:ascii="Calibri" w:hAnsi="Calibri" w:cs="Times-Bold"/>
                <w:b/>
                <w:bCs/>
                <w:color w:val="000000"/>
                <w:sz w:val="22"/>
                <w:lang w:val="en-AU"/>
              </w:rPr>
              <w:pPrChange w:id="1117" w:author="Adam Hay" w:date="2017-03-29T20:44:00Z">
                <w:pPr>
                  <w:autoSpaceDE w:val="0"/>
                  <w:autoSpaceDN w:val="0"/>
                  <w:adjustRightInd w:val="0"/>
                  <w:spacing w:line="240" w:lineRule="auto"/>
                </w:pPr>
              </w:pPrChange>
            </w:pPr>
            <w:ins w:id="1118" w:author="Peter Dobson" w:date="2016-10-12T17:22:00Z">
              <w:r w:rsidRPr="001B43D9">
                <w:rPr>
                  <w:rFonts w:ascii="Calibri" w:hAnsi="Calibri" w:cs="Times-Bold"/>
                  <w:b/>
                  <w:bCs/>
                  <w:color w:val="000000"/>
                  <w:sz w:val="22"/>
                  <w:lang w:val="en-AU"/>
                </w:rPr>
                <w:t>Item</w:t>
              </w:r>
            </w:ins>
          </w:p>
        </w:tc>
        <w:tc>
          <w:tcPr>
            <w:tcW w:w="783" w:type="pct"/>
            <w:shd w:val="clear" w:color="auto" w:fill="D9D9D9"/>
          </w:tcPr>
          <w:p w14:paraId="0D91FAE9" w14:textId="77777777" w:rsidR="001B43D9" w:rsidRPr="001B43D9" w:rsidRDefault="001B43D9">
            <w:pPr>
              <w:rPr>
                <w:ins w:id="1119" w:author="Peter Dobson" w:date="2016-10-12T17:22:00Z"/>
                <w:rFonts w:ascii="Calibri" w:hAnsi="Calibri" w:cs="Times-Bold"/>
                <w:b/>
                <w:bCs/>
                <w:color w:val="000000"/>
                <w:sz w:val="22"/>
                <w:lang w:val="en-AU"/>
              </w:rPr>
              <w:pPrChange w:id="1120" w:author="Adam Hay" w:date="2017-03-29T20:44:00Z">
                <w:pPr>
                  <w:autoSpaceDE w:val="0"/>
                  <w:autoSpaceDN w:val="0"/>
                  <w:adjustRightInd w:val="0"/>
                  <w:spacing w:line="240" w:lineRule="auto"/>
                </w:pPr>
              </w:pPrChange>
            </w:pPr>
            <w:ins w:id="1121" w:author="Peter Dobson" w:date="2016-10-12T17:22:00Z">
              <w:r w:rsidRPr="001B43D9">
                <w:rPr>
                  <w:rFonts w:ascii="Calibri" w:hAnsi="Calibri" w:cs="Times-Bold"/>
                  <w:b/>
                  <w:bCs/>
                  <w:color w:val="000000"/>
                  <w:sz w:val="22"/>
                  <w:lang w:val="en-AU"/>
                </w:rPr>
                <w:t>Checking/ Setup step</w:t>
              </w:r>
            </w:ins>
          </w:p>
        </w:tc>
        <w:tc>
          <w:tcPr>
            <w:tcW w:w="1793" w:type="pct"/>
            <w:shd w:val="clear" w:color="auto" w:fill="D9D9D9"/>
          </w:tcPr>
          <w:p w14:paraId="34537E48" w14:textId="77777777" w:rsidR="001B43D9" w:rsidRPr="001B43D9" w:rsidRDefault="001B43D9">
            <w:pPr>
              <w:rPr>
                <w:ins w:id="1122" w:author="Peter Dobson" w:date="2016-10-12T17:22:00Z"/>
                <w:rFonts w:ascii="Calibri" w:hAnsi="Calibri" w:cs="Times-Bold"/>
                <w:b/>
                <w:bCs/>
                <w:color w:val="000000"/>
                <w:sz w:val="22"/>
                <w:lang w:val="en-AU"/>
              </w:rPr>
              <w:pPrChange w:id="1123" w:author="Adam Hay" w:date="2017-03-29T20:44:00Z">
                <w:pPr>
                  <w:autoSpaceDE w:val="0"/>
                  <w:autoSpaceDN w:val="0"/>
                  <w:adjustRightInd w:val="0"/>
                  <w:spacing w:line="240" w:lineRule="auto"/>
                </w:pPr>
              </w:pPrChange>
            </w:pPr>
            <w:ins w:id="1124" w:author="Peter Dobson" w:date="2016-10-12T17:22:00Z">
              <w:r w:rsidRPr="001B43D9">
                <w:rPr>
                  <w:rFonts w:ascii="Calibri" w:hAnsi="Calibri" w:cs="Times-Bold"/>
                  <w:b/>
                  <w:bCs/>
                  <w:color w:val="000000"/>
                  <w:sz w:val="22"/>
                  <w:lang w:val="en-AU"/>
                </w:rPr>
                <w:t>Checking / Setup Procedure</w:t>
              </w:r>
            </w:ins>
          </w:p>
        </w:tc>
        <w:tc>
          <w:tcPr>
            <w:tcW w:w="756" w:type="pct"/>
            <w:shd w:val="clear" w:color="auto" w:fill="D9D9D9"/>
          </w:tcPr>
          <w:p w14:paraId="02206E7F" w14:textId="77777777" w:rsidR="001B43D9" w:rsidRPr="001B43D9" w:rsidRDefault="001B43D9">
            <w:pPr>
              <w:rPr>
                <w:ins w:id="1125" w:author="Peter Dobson" w:date="2016-10-12T17:22:00Z"/>
                <w:rFonts w:ascii="Calibri" w:hAnsi="Calibri" w:cs="Times-Bold"/>
                <w:b/>
                <w:bCs/>
                <w:color w:val="000000"/>
                <w:sz w:val="22"/>
                <w:lang w:val="en-AU"/>
              </w:rPr>
              <w:pPrChange w:id="1126" w:author="Adam Hay" w:date="2017-03-29T20:44:00Z">
                <w:pPr>
                  <w:autoSpaceDE w:val="0"/>
                  <w:autoSpaceDN w:val="0"/>
                  <w:adjustRightInd w:val="0"/>
                  <w:spacing w:line="240" w:lineRule="auto"/>
                </w:pPr>
              </w:pPrChange>
            </w:pPr>
            <w:ins w:id="1127" w:author="Peter Dobson" w:date="2016-10-12T17:22:00Z">
              <w:r w:rsidRPr="001B43D9">
                <w:rPr>
                  <w:rFonts w:ascii="Calibri" w:hAnsi="Calibri" w:cs="Times-Bold"/>
                  <w:b/>
                  <w:bCs/>
                  <w:color w:val="000000"/>
                  <w:sz w:val="22"/>
                  <w:lang w:val="en-AU"/>
                </w:rPr>
                <w:t>Expected Results</w:t>
              </w:r>
            </w:ins>
          </w:p>
        </w:tc>
        <w:tc>
          <w:tcPr>
            <w:tcW w:w="403" w:type="pct"/>
            <w:shd w:val="clear" w:color="auto" w:fill="D9D9D9"/>
          </w:tcPr>
          <w:p w14:paraId="313BA58D" w14:textId="77777777" w:rsidR="001B43D9" w:rsidRPr="001B43D9" w:rsidRDefault="001B43D9">
            <w:pPr>
              <w:rPr>
                <w:ins w:id="1128" w:author="Peter Dobson" w:date="2016-10-12T17:22:00Z"/>
                <w:rFonts w:ascii="Calibri" w:hAnsi="Calibri" w:cs="Times-Bold"/>
                <w:b/>
                <w:bCs/>
                <w:color w:val="000000"/>
                <w:sz w:val="22"/>
                <w:lang w:val="en-AU"/>
              </w:rPr>
              <w:pPrChange w:id="1129" w:author="Adam Hay" w:date="2017-03-29T20:44:00Z">
                <w:pPr>
                  <w:autoSpaceDE w:val="0"/>
                  <w:autoSpaceDN w:val="0"/>
                  <w:adjustRightInd w:val="0"/>
                  <w:spacing w:line="240" w:lineRule="auto"/>
                </w:pPr>
              </w:pPrChange>
            </w:pPr>
            <w:ins w:id="1130" w:author="Peter Dobson" w:date="2016-10-12T17:22:00Z">
              <w:r w:rsidRPr="001B43D9">
                <w:rPr>
                  <w:rFonts w:ascii="Calibri" w:hAnsi="Calibri" w:cs="Times-Bold"/>
                  <w:b/>
                  <w:bCs/>
                  <w:color w:val="000000"/>
                  <w:sz w:val="22"/>
                  <w:lang w:val="en-AU"/>
                </w:rPr>
                <w:t>Result</w:t>
              </w:r>
            </w:ins>
          </w:p>
        </w:tc>
        <w:tc>
          <w:tcPr>
            <w:tcW w:w="1019" w:type="pct"/>
            <w:shd w:val="clear" w:color="auto" w:fill="D9D9D9"/>
          </w:tcPr>
          <w:p w14:paraId="584ADA88" w14:textId="77777777" w:rsidR="001B43D9" w:rsidRPr="001B43D9" w:rsidRDefault="001B43D9">
            <w:pPr>
              <w:rPr>
                <w:ins w:id="1131" w:author="Peter Dobson" w:date="2016-10-12T17:22:00Z"/>
                <w:rFonts w:ascii="Calibri" w:hAnsi="Calibri" w:cs="Times-Bold"/>
                <w:b/>
                <w:bCs/>
                <w:color w:val="000000"/>
                <w:sz w:val="22"/>
                <w:lang w:val="en-AU"/>
              </w:rPr>
              <w:pPrChange w:id="1132" w:author="Adam Hay" w:date="2017-03-29T20:44:00Z">
                <w:pPr>
                  <w:autoSpaceDE w:val="0"/>
                  <w:autoSpaceDN w:val="0"/>
                  <w:adjustRightInd w:val="0"/>
                  <w:spacing w:line="240" w:lineRule="auto"/>
                </w:pPr>
              </w:pPrChange>
            </w:pPr>
            <w:ins w:id="1133" w:author="Peter Dobson" w:date="2016-10-12T17:22:00Z">
              <w:r w:rsidRPr="001B43D9">
                <w:rPr>
                  <w:rFonts w:ascii="Calibri" w:hAnsi="Calibri" w:cs="Times-Bold"/>
                  <w:b/>
                  <w:bCs/>
                  <w:color w:val="000000"/>
                  <w:sz w:val="22"/>
                  <w:lang w:val="en-AU"/>
                </w:rPr>
                <w:t>Comments</w:t>
              </w:r>
            </w:ins>
          </w:p>
        </w:tc>
      </w:tr>
      <w:tr w:rsidR="001B43D9" w:rsidRPr="001B43D9" w14:paraId="780BC52C" w14:textId="77777777" w:rsidTr="001B43D9">
        <w:trPr>
          <w:trHeight w:val="459"/>
          <w:ins w:id="1134" w:author="Peter Dobson" w:date="2016-10-12T17:22:00Z"/>
        </w:trPr>
        <w:tc>
          <w:tcPr>
            <w:tcW w:w="246" w:type="pct"/>
            <w:vMerge w:val="restart"/>
          </w:tcPr>
          <w:p w14:paraId="1FF56352" w14:textId="77777777" w:rsidR="001B43D9" w:rsidRPr="001B43D9" w:rsidRDefault="001B43D9" w:rsidP="00D960DE">
            <w:pPr>
              <w:autoSpaceDE w:val="0"/>
              <w:autoSpaceDN w:val="0"/>
              <w:adjustRightInd w:val="0"/>
              <w:spacing w:line="240" w:lineRule="auto"/>
              <w:rPr>
                <w:ins w:id="1135" w:author="Peter Dobson" w:date="2016-10-12T17:22:00Z"/>
                <w:rFonts w:ascii="Calibri" w:hAnsi="Calibri" w:cs="Times-Bold"/>
                <w:b/>
                <w:bCs/>
                <w:color w:val="000000"/>
                <w:sz w:val="22"/>
                <w:lang w:val="en-AU"/>
              </w:rPr>
            </w:pPr>
            <w:ins w:id="1136" w:author="Peter Dobson" w:date="2016-10-12T17:22:00Z">
              <w:r w:rsidRPr="001B43D9">
                <w:rPr>
                  <w:rFonts w:ascii="Calibri" w:hAnsi="Calibri" w:cs="Times-Bold"/>
                  <w:b/>
                  <w:bCs/>
                  <w:color w:val="000000"/>
                  <w:sz w:val="22"/>
                  <w:lang w:val="en-AU"/>
                </w:rPr>
                <w:t>1</w:t>
              </w:r>
            </w:ins>
          </w:p>
        </w:tc>
        <w:tc>
          <w:tcPr>
            <w:tcW w:w="783" w:type="pct"/>
            <w:vMerge w:val="restart"/>
          </w:tcPr>
          <w:p w14:paraId="23F004E7" w14:textId="77777777" w:rsidR="001B43D9" w:rsidRPr="001B43D9" w:rsidRDefault="001B43D9" w:rsidP="00D960DE">
            <w:pPr>
              <w:spacing w:line="240" w:lineRule="auto"/>
              <w:rPr>
                <w:ins w:id="1137" w:author="Peter Dobson" w:date="2016-10-12T17:22:00Z"/>
                <w:rFonts w:ascii="Calibri" w:hAnsi="Calibri"/>
                <w:sz w:val="22"/>
                <w:lang w:val="en-AU"/>
              </w:rPr>
            </w:pPr>
            <w:ins w:id="1138" w:author="Peter Dobson" w:date="2016-10-12T17:22:00Z">
              <w:r w:rsidRPr="001B43D9">
                <w:rPr>
                  <w:rFonts w:ascii="Calibri" w:hAnsi="Calibri"/>
                  <w:sz w:val="22"/>
                  <w:lang w:val="en-AU"/>
                </w:rPr>
                <w:t>Confirm all equipment has arrived safely and is clearly identified.</w:t>
              </w:r>
            </w:ins>
          </w:p>
          <w:p w14:paraId="49F8C9AA" w14:textId="77777777" w:rsidR="001B43D9" w:rsidRPr="001B43D9" w:rsidRDefault="001B43D9" w:rsidP="00D960DE">
            <w:pPr>
              <w:autoSpaceDE w:val="0"/>
              <w:autoSpaceDN w:val="0"/>
              <w:adjustRightInd w:val="0"/>
              <w:spacing w:line="240" w:lineRule="auto"/>
              <w:rPr>
                <w:ins w:id="1139" w:author="Peter Dobson" w:date="2016-10-12T17:22:00Z"/>
                <w:rFonts w:ascii="Calibri" w:hAnsi="Calibri" w:cs="Times-Bold"/>
                <w:b/>
                <w:bCs/>
                <w:color w:val="000000"/>
                <w:sz w:val="22"/>
                <w:lang w:val="en-AU"/>
              </w:rPr>
            </w:pPr>
          </w:p>
        </w:tc>
        <w:tc>
          <w:tcPr>
            <w:tcW w:w="1793" w:type="pct"/>
          </w:tcPr>
          <w:p w14:paraId="685D5DFD" w14:textId="77777777" w:rsidR="001B43D9" w:rsidRPr="001B43D9" w:rsidRDefault="001B43D9">
            <w:pPr>
              <w:spacing w:line="240" w:lineRule="auto"/>
              <w:rPr>
                <w:ins w:id="1140" w:author="Peter Dobson" w:date="2016-10-12T17:22:00Z"/>
                <w:rFonts w:ascii="Calibri" w:hAnsi="Calibri" w:cs="Arial"/>
                <w:sz w:val="22"/>
                <w:lang w:val="en-AU"/>
              </w:rPr>
            </w:pPr>
            <w:ins w:id="1141" w:author="Peter Dobson" w:date="2016-10-12T17:22:00Z">
              <w:r w:rsidRPr="001B43D9">
                <w:rPr>
                  <w:rFonts w:ascii="Calibri" w:hAnsi="Calibri" w:cs="Arial"/>
                  <w:sz w:val="22"/>
                  <w:lang w:val="en-AU"/>
                </w:rPr>
                <w:t>a. Identify and check all components of the light.</w:t>
              </w:r>
            </w:ins>
          </w:p>
        </w:tc>
        <w:tc>
          <w:tcPr>
            <w:tcW w:w="756" w:type="pct"/>
          </w:tcPr>
          <w:p w14:paraId="60EBADF1" w14:textId="77777777" w:rsidR="001B43D9" w:rsidRPr="001B43D9" w:rsidRDefault="001B43D9">
            <w:pPr>
              <w:spacing w:line="240" w:lineRule="auto"/>
              <w:rPr>
                <w:ins w:id="1142" w:author="Peter Dobson" w:date="2016-10-12T17:22:00Z"/>
                <w:rFonts w:ascii="Calibri" w:hAnsi="Calibri" w:cs="Times-Bold"/>
                <w:b/>
                <w:bCs/>
                <w:color w:val="000000"/>
                <w:sz w:val="22"/>
                <w:lang w:val="en-AU"/>
              </w:rPr>
            </w:pPr>
            <w:ins w:id="1143" w:author="Peter Dobson" w:date="2016-10-12T17:22:00Z">
              <w:r w:rsidRPr="001B43D9">
                <w:rPr>
                  <w:rFonts w:ascii="Calibri" w:hAnsi="Calibri" w:cs="Arial"/>
                  <w:sz w:val="22"/>
                  <w:lang w:val="en-AU"/>
                </w:rPr>
                <w:t>All components present.</w:t>
              </w:r>
            </w:ins>
          </w:p>
        </w:tc>
        <w:tc>
          <w:tcPr>
            <w:tcW w:w="403" w:type="pct"/>
          </w:tcPr>
          <w:p w14:paraId="4C7CDA21" w14:textId="77777777" w:rsidR="001B43D9" w:rsidRPr="001B43D9" w:rsidRDefault="001B43D9">
            <w:pPr>
              <w:autoSpaceDE w:val="0"/>
              <w:autoSpaceDN w:val="0"/>
              <w:adjustRightInd w:val="0"/>
              <w:spacing w:line="240" w:lineRule="auto"/>
              <w:rPr>
                <w:ins w:id="1144" w:author="Peter Dobson" w:date="2016-10-12T17:22:00Z"/>
                <w:rFonts w:ascii="Calibri" w:hAnsi="Calibri" w:cs="Times-Bold"/>
                <w:bCs/>
                <w:color w:val="000000"/>
                <w:sz w:val="22"/>
                <w:lang w:val="en-AU"/>
              </w:rPr>
            </w:pPr>
            <w:ins w:id="1145" w:author="Peter Dobson" w:date="2016-10-12T17:22:00Z">
              <w:r w:rsidRPr="001B43D9">
                <w:rPr>
                  <w:rFonts w:ascii="Calibri" w:hAnsi="Calibri" w:cs="Times-Bold"/>
                  <w:bCs/>
                  <w:color w:val="000000"/>
                  <w:sz w:val="22"/>
                  <w:lang w:val="en-AU"/>
                </w:rPr>
                <w:t>Yes/No</w:t>
              </w:r>
            </w:ins>
          </w:p>
        </w:tc>
        <w:tc>
          <w:tcPr>
            <w:tcW w:w="1019" w:type="pct"/>
          </w:tcPr>
          <w:p w14:paraId="6CC90D2F" w14:textId="77777777" w:rsidR="001B43D9" w:rsidRPr="001B43D9" w:rsidRDefault="001B43D9">
            <w:pPr>
              <w:autoSpaceDE w:val="0"/>
              <w:autoSpaceDN w:val="0"/>
              <w:adjustRightInd w:val="0"/>
              <w:spacing w:line="240" w:lineRule="auto"/>
              <w:rPr>
                <w:ins w:id="1146" w:author="Peter Dobson" w:date="2016-10-12T17:22:00Z"/>
                <w:rFonts w:ascii="Calibri" w:hAnsi="Calibri" w:cs="Times-Bold"/>
                <w:bCs/>
                <w:color w:val="000000"/>
                <w:sz w:val="22"/>
                <w:lang w:val="en-AU"/>
              </w:rPr>
            </w:pPr>
          </w:p>
        </w:tc>
      </w:tr>
      <w:tr w:rsidR="001B43D9" w:rsidRPr="001B43D9" w14:paraId="51EADC65" w14:textId="77777777" w:rsidTr="001B43D9">
        <w:trPr>
          <w:trHeight w:val="409"/>
          <w:ins w:id="1147" w:author="Peter Dobson" w:date="2016-10-12T17:22:00Z"/>
        </w:trPr>
        <w:tc>
          <w:tcPr>
            <w:tcW w:w="246" w:type="pct"/>
            <w:vMerge/>
          </w:tcPr>
          <w:p w14:paraId="769827FC" w14:textId="77777777" w:rsidR="001B43D9" w:rsidRPr="001B43D9" w:rsidRDefault="001B43D9">
            <w:pPr>
              <w:autoSpaceDE w:val="0"/>
              <w:autoSpaceDN w:val="0"/>
              <w:adjustRightInd w:val="0"/>
              <w:spacing w:line="240" w:lineRule="auto"/>
              <w:rPr>
                <w:ins w:id="1148" w:author="Peter Dobson" w:date="2016-10-12T17:22:00Z"/>
                <w:rFonts w:ascii="Calibri" w:hAnsi="Calibri" w:cs="Times-Bold"/>
                <w:b/>
                <w:bCs/>
                <w:color w:val="000000"/>
                <w:sz w:val="22"/>
                <w:lang w:val="en-AU"/>
              </w:rPr>
            </w:pPr>
          </w:p>
        </w:tc>
        <w:tc>
          <w:tcPr>
            <w:tcW w:w="783" w:type="pct"/>
            <w:vMerge/>
          </w:tcPr>
          <w:p w14:paraId="4642EA41" w14:textId="77777777" w:rsidR="001B43D9" w:rsidRPr="001B43D9" w:rsidRDefault="001B43D9">
            <w:pPr>
              <w:spacing w:line="240" w:lineRule="auto"/>
              <w:rPr>
                <w:ins w:id="1149" w:author="Peter Dobson" w:date="2016-10-12T17:22:00Z"/>
                <w:rFonts w:ascii="Calibri" w:hAnsi="Calibri"/>
                <w:sz w:val="22"/>
                <w:lang w:val="en-AU"/>
              </w:rPr>
            </w:pPr>
          </w:p>
        </w:tc>
        <w:tc>
          <w:tcPr>
            <w:tcW w:w="1793" w:type="pct"/>
          </w:tcPr>
          <w:p w14:paraId="10219542" w14:textId="77777777" w:rsidR="001B43D9" w:rsidRPr="001B43D9" w:rsidRDefault="001B43D9">
            <w:pPr>
              <w:spacing w:line="240" w:lineRule="auto"/>
              <w:rPr>
                <w:ins w:id="1150" w:author="Peter Dobson" w:date="2016-10-12T17:22:00Z"/>
                <w:rFonts w:ascii="Calibri" w:hAnsi="Calibri" w:cs="Arial"/>
                <w:sz w:val="22"/>
                <w:lang w:val="en-AU"/>
              </w:rPr>
            </w:pPr>
            <w:ins w:id="1151" w:author="Peter Dobson" w:date="2016-10-12T17:22:00Z">
              <w:r w:rsidRPr="001B43D9">
                <w:rPr>
                  <w:rFonts w:ascii="Calibri" w:hAnsi="Calibri" w:cs="Arial"/>
                  <w:sz w:val="22"/>
                  <w:lang w:val="en-AU"/>
                </w:rPr>
                <w:t>b. Inspect for any physical damage.</w:t>
              </w:r>
            </w:ins>
          </w:p>
        </w:tc>
        <w:tc>
          <w:tcPr>
            <w:tcW w:w="756" w:type="pct"/>
          </w:tcPr>
          <w:p w14:paraId="7367D00D" w14:textId="77777777" w:rsidR="001B43D9" w:rsidRPr="001B43D9" w:rsidRDefault="001B43D9">
            <w:pPr>
              <w:spacing w:line="240" w:lineRule="auto"/>
              <w:rPr>
                <w:ins w:id="1152" w:author="Peter Dobson" w:date="2016-10-12T17:22:00Z"/>
                <w:rFonts w:ascii="Calibri" w:hAnsi="Calibri" w:cs="Arial"/>
                <w:i/>
                <w:sz w:val="22"/>
                <w:lang w:val="en-AU"/>
              </w:rPr>
            </w:pPr>
            <w:ins w:id="1153" w:author="Peter Dobson" w:date="2016-10-12T17:22:00Z">
              <w:r w:rsidRPr="001B43D9">
                <w:rPr>
                  <w:rFonts w:ascii="Calibri" w:hAnsi="Calibri" w:cs="Arial"/>
                  <w:sz w:val="22"/>
                  <w:lang w:val="en-AU"/>
                </w:rPr>
                <w:t>No visible damage.</w:t>
              </w:r>
            </w:ins>
          </w:p>
          <w:p w14:paraId="70A58312" w14:textId="77777777" w:rsidR="001B43D9" w:rsidRPr="001B43D9" w:rsidRDefault="001B43D9">
            <w:pPr>
              <w:spacing w:line="240" w:lineRule="auto"/>
              <w:rPr>
                <w:ins w:id="1154" w:author="Peter Dobson" w:date="2016-10-12T17:22:00Z"/>
                <w:rFonts w:ascii="Calibri" w:hAnsi="Calibri" w:cs="Arial"/>
                <w:sz w:val="22"/>
                <w:lang w:val="en-AU"/>
              </w:rPr>
            </w:pPr>
          </w:p>
        </w:tc>
        <w:tc>
          <w:tcPr>
            <w:tcW w:w="403" w:type="pct"/>
          </w:tcPr>
          <w:p w14:paraId="18A24F97" w14:textId="77777777" w:rsidR="001B43D9" w:rsidRPr="001B43D9" w:rsidRDefault="001B43D9">
            <w:pPr>
              <w:autoSpaceDE w:val="0"/>
              <w:autoSpaceDN w:val="0"/>
              <w:adjustRightInd w:val="0"/>
              <w:spacing w:line="240" w:lineRule="auto"/>
              <w:rPr>
                <w:ins w:id="1155" w:author="Peter Dobson" w:date="2016-10-12T17:22:00Z"/>
                <w:rFonts w:ascii="Calibri" w:hAnsi="Calibri" w:cs="Times-Bold"/>
                <w:bCs/>
                <w:color w:val="000000"/>
                <w:sz w:val="22"/>
                <w:lang w:val="en-AU"/>
              </w:rPr>
            </w:pPr>
            <w:ins w:id="1156" w:author="Peter Dobson" w:date="2016-10-12T17:22:00Z">
              <w:r w:rsidRPr="001B43D9">
                <w:rPr>
                  <w:rFonts w:ascii="Calibri" w:hAnsi="Calibri" w:cs="Times-Bold"/>
                  <w:bCs/>
                  <w:color w:val="000000"/>
                  <w:sz w:val="22"/>
                  <w:lang w:val="en-AU"/>
                </w:rPr>
                <w:t>Yes/No</w:t>
              </w:r>
            </w:ins>
          </w:p>
        </w:tc>
        <w:tc>
          <w:tcPr>
            <w:tcW w:w="1019" w:type="pct"/>
          </w:tcPr>
          <w:p w14:paraId="25D405AF" w14:textId="77777777" w:rsidR="001B43D9" w:rsidRPr="001B43D9" w:rsidRDefault="001B43D9">
            <w:pPr>
              <w:autoSpaceDE w:val="0"/>
              <w:autoSpaceDN w:val="0"/>
              <w:adjustRightInd w:val="0"/>
              <w:spacing w:line="240" w:lineRule="auto"/>
              <w:rPr>
                <w:ins w:id="1157" w:author="Peter Dobson" w:date="2016-10-12T17:22:00Z"/>
                <w:rFonts w:ascii="Calibri" w:hAnsi="Calibri" w:cs="Times-Bold"/>
                <w:bCs/>
                <w:color w:val="000000"/>
                <w:sz w:val="22"/>
                <w:lang w:val="en-AU"/>
              </w:rPr>
            </w:pPr>
          </w:p>
        </w:tc>
      </w:tr>
      <w:tr w:rsidR="001B43D9" w:rsidRPr="001B43D9" w14:paraId="6170A988" w14:textId="77777777" w:rsidTr="001B43D9">
        <w:trPr>
          <w:trHeight w:val="561"/>
          <w:ins w:id="1158" w:author="Peter Dobson" w:date="2016-10-12T17:22:00Z"/>
        </w:trPr>
        <w:tc>
          <w:tcPr>
            <w:tcW w:w="246" w:type="pct"/>
            <w:vMerge/>
          </w:tcPr>
          <w:p w14:paraId="3A15F605" w14:textId="77777777" w:rsidR="001B43D9" w:rsidRPr="001B43D9" w:rsidRDefault="001B43D9">
            <w:pPr>
              <w:autoSpaceDE w:val="0"/>
              <w:autoSpaceDN w:val="0"/>
              <w:adjustRightInd w:val="0"/>
              <w:spacing w:line="240" w:lineRule="auto"/>
              <w:rPr>
                <w:ins w:id="1159" w:author="Peter Dobson" w:date="2016-10-12T17:22:00Z"/>
                <w:rFonts w:ascii="Calibri" w:hAnsi="Calibri" w:cs="Times-Bold"/>
                <w:b/>
                <w:bCs/>
                <w:color w:val="000000"/>
                <w:sz w:val="22"/>
                <w:lang w:val="en-AU"/>
              </w:rPr>
            </w:pPr>
          </w:p>
        </w:tc>
        <w:tc>
          <w:tcPr>
            <w:tcW w:w="783" w:type="pct"/>
            <w:vMerge/>
          </w:tcPr>
          <w:p w14:paraId="778BE3CC" w14:textId="77777777" w:rsidR="001B43D9" w:rsidRPr="001B43D9" w:rsidRDefault="001B43D9">
            <w:pPr>
              <w:spacing w:line="240" w:lineRule="auto"/>
              <w:rPr>
                <w:ins w:id="1160" w:author="Peter Dobson" w:date="2016-10-12T17:22:00Z"/>
                <w:rFonts w:ascii="Calibri" w:hAnsi="Calibri"/>
                <w:sz w:val="22"/>
                <w:lang w:val="en-AU"/>
              </w:rPr>
            </w:pPr>
          </w:p>
        </w:tc>
        <w:tc>
          <w:tcPr>
            <w:tcW w:w="1793" w:type="pct"/>
          </w:tcPr>
          <w:p w14:paraId="4CAEFBF9" w14:textId="77777777" w:rsidR="001B43D9" w:rsidRPr="001B43D9" w:rsidRDefault="001B43D9">
            <w:pPr>
              <w:spacing w:line="240" w:lineRule="auto"/>
              <w:rPr>
                <w:ins w:id="1161" w:author="Peter Dobson" w:date="2016-10-12T17:22:00Z"/>
                <w:rFonts w:ascii="Calibri" w:hAnsi="Calibri" w:cs="Arial"/>
                <w:sz w:val="22"/>
                <w:lang w:val="en-AU"/>
              </w:rPr>
            </w:pPr>
            <w:ins w:id="1162" w:author="Peter Dobson" w:date="2016-10-12T17:22:00Z">
              <w:r w:rsidRPr="001B43D9">
                <w:rPr>
                  <w:rFonts w:ascii="Calibri" w:hAnsi="Calibri" w:cs="Arial"/>
                  <w:sz w:val="22"/>
                  <w:lang w:val="en-AU"/>
                </w:rPr>
                <w:t>c. Confirm all units are clearly identified with Maximo numbers (where applicable).</w:t>
              </w:r>
            </w:ins>
          </w:p>
        </w:tc>
        <w:tc>
          <w:tcPr>
            <w:tcW w:w="756" w:type="pct"/>
          </w:tcPr>
          <w:p w14:paraId="70056AD4" w14:textId="77777777" w:rsidR="001B43D9" w:rsidRPr="001B43D9" w:rsidRDefault="001B43D9">
            <w:pPr>
              <w:spacing w:line="240" w:lineRule="auto"/>
              <w:rPr>
                <w:ins w:id="1163" w:author="Peter Dobson" w:date="2016-10-12T17:22:00Z"/>
                <w:rFonts w:ascii="Calibri" w:hAnsi="Calibri" w:cs="Arial"/>
                <w:sz w:val="22"/>
                <w:lang w:val="en-AU"/>
              </w:rPr>
            </w:pPr>
            <w:ins w:id="1164" w:author="Peter Dobson" w:date="2016-10-12T17:22:00Z">
              <w:r w:rsidRPr="001B43D9">
                <w:rPr>
                  <w:rFonts w:ascii="Calibri" w:hAnsi="Calibri" w:cs="Arial"/>
                  <w:sz w:val="22"/>
                  <w:lang w:val="en-AU"/>
                </w:rPr>
                <w:t>All applicable equipment have Maximo labels.</w:t>
              </w:r>
            </w:ins>
          </w:p>
        </w:tc>
        <w:tc>
          <w:tcPr>
            <w:tcW w:w="403" w:type="pct"/>
          </w:tcPr>
          <w:p w14:paraId="1AE02C06" w14:textId="77777777" w:rsidR="001B43D9" w:rsidRPr="001B43D9" w:rsidRDefault="001B43D9">
            <w:pPr>
              <w:autoSpaceDE w:val="0"/>
              <w:autoSpaceDN w:val="0"/>
              <w:adjustRightInd w:val="0"/>
              <w:spacing w:line="240" w:lineRule="auto"/>
              <w:rPr>
                <w:ins w:id="1165" w:author="Peter Dobson" w:date="2016-10-12T17:22:00Z"/>
                <w:rFonts w:ascii="Calibri" w:hAnsi="Calibri" w:cs="Times-Bold"/>
                <w:bCs/>
                <w:color w:val="000000"/>
                <w:sz w:val="22"/>
                <w:lang w:val="en-AU"/>
              </w:rPr>
            </w:pPr>
            <w:ins w:id="1166" w:author="Peter Dobson" w:date="2016-10-12T17:22:00Z">
              <w:r w:rsidRPr="001B43D9">
                <w:rPr>
                  <w:rFonts w:ascii="Calibri" w:hAnsi="Calibri" w:cs="Times-Bold"/>
                  <w:bCs/>
                  <w:color w:val="000000"/>
                  <w:sz w:val="22"/>
                  <w:lang w:val="en-AU"/>
                </w:rPr>
                <w:t>Yes/No</w:t>
              </w:r>
            </w:ins>
          </w:p>
        </w:tc>
        <w:tc>
          <w:tcPr>
            <w:tcW w:w="1019" w:type="pct"/>
          </w:tcPr>
          <w:p w14:paraId="25058FF6" w14:textId="77777777" w:rsidR="001B43D9" w:rsidRPr="001B43D9" w:rsidRDefault="001B43D9">
            <w:pPr>
              <w:autoSpaceDE w:val="0"/>
              <w:autoSpaceDN w:val="0"/>
              <w:adjustRightInd w:val="0"/>
              <w:spacing w:line="240" w:lineRule="auto"/>
              <w:rPr>
                <w:ins w:id="1167" w:author="Peter Dobson" w:date="2016-10-12T17:22:00Z"/>
                <w:rFonts w:ascii="Calibri" w:hAnsi="Calibri" w:cs="Times-Bold"/>
                <w:bCs/>
                <w:color w:val="000000"/>
                <w:sz w:val="22"/>
                <w:lang w:val="en-AU"/>
              </w:rPr>
            </w:pPr>
          </w:p>
        </w:tc>
      </w:tr>
    </w:tbl>
    <w:p w14:paraId="14E8FBA1" w14:textId="2B049879" w:rsidR="001B43D9" w:rsidRDefault="001B43D9" w:rsidP="00D960DE">
      <w:pPr>
        <w:pStyle w:val="BodyText"/>
        <w:rPr>
          <w:ins w:id="1168" w:author="Peter Dobson" w:date="2016-10-12T17:23:00Z"/>
        </w:rPr>
      </w:pPr>
      <w:ins w:id="1169" w:author="Peter Dobson" w:date="2016-10-12T17:23:00Z">
        <w:r>
          <w:br w:type="page"/>
        </w:r>
      </w:ins>
    </w:p>
    <w:tbl>
      <w:tblPr>
        <w:tblStyle w:val="TableGrid3"/>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072079" w:rsidRPr="00072079" w14:paraId="69413577" w14:textId="77777777" w:rsidTr="00072079">
        <w:trPr>
          <w:trHeight w:val="597"/>
          <w:ins w:id="1170" w:author="Peter Dobson" w:date="2016-10-12T17:35:00Z"/>
        </w:trPr>
        <w:tc>
          <w:tcPr>
            <w:tcW w:w="246" w:type="pct"/>
            <w:shd w:val="clear" w:color="auto" w:fill="D9D9D9"/>
          </w:tcPr>
          <w:p w14:paraId="3345E407" w14:textId="77777777" w:rsidR="00072079" w:rsidRPr="00072079" w:rsidRDefault="00072079" w:rsidP="00D960DE">
            <w:pPr>
              <w:autoSpaceDE w:val="0"/>
              <w:autoSpaceDN w:val="0"/>
              <w:adjustRightInd w:val="0"/>
              <w:spacing w:line="240" w:lineRule="auto"/>
              <w:rPr>
                <w:ins w:id="1171" w:author="Peter Dobson" w:date="2016-10-12T17:35:00Z"/>
                <w:rFonts w:ascii="Calibri" w:hAnsi="Calibri" w:cs="Times-Bold"/>
                <w:b/>
                <w:bCs/>
                <w:color w:val="000000"/>
                <w:sz w:val="22"/>
                <w:lang w:val="en-AU"/>
              </w:rPr>
            </w:pPr>
            <w:ins w:id="1172" w:author="Peter Dobson" w:date="2016-10-12T17:35:00Z">
              <w:r w:rsidRPr="00072079">
                <w:rPr>
                  <w:rFonts w:ascii="Calibri" w:hAnsi="Calibri" w:cs="Times-Bold"/>
                  <w:b/>
                  <w:bCs/>
                  <w:color w:val="000000"/>
                  <w:sz w:val="22"/>
                  <w:lang w:val="en-AU"/>
                </w:rPr>
                <w:lastRenderedPageBreak/>
                <w:t>Item</w:t>
              </w:r>
            </w:ins>
          </w:p>
        </w:tc>
        <w:tc>
          <w:tcPr>
            <w:tcW w:w="783" w:type="pct"/>
            <w:shd w:val="clear" w:color="auto" w:fill="D9D9D9"/>
          </w:tcPr>
          <w:p w14:paraId="1B49AF4C" w14:textId="77777777" w:rsidR="00072079" w:rsidRPr="00072079" w:rsidRDefault="00072079" w:rsidP="00D960DE">
            <w:pPr>
              <w:autoSpaceDE w:val="0"/>
              <w:autoSpaceDN w:val="0"/>
              <w:adjustRightInd w:val="0"/>
              <w:spacing w:line="240" w:lineRule="auto"/>
              <w:rPr>
                <w:ins w:id="1173" w:author="Peter Dobson" w:date="2016-10-12T17:35:00Z"/>
                <w:rFonts w:ascii="Calibri" w:hAnsi="Calibri" w:cs="Times-Bold"/>
                <w:b/>
                <w:bCs/>
                <w:color w:val="000000"/>
                <w:sz w:val="22"/>
                <w:lang w:val="en-AU"/>
              </w:rPr>
            </w:pPr>
            <w:ins w:id="1174" w:author="Peter Dobson" w:date="2016-10-12T17:35:00Z">
              <w:r w:rsidRPr="00072079">
                <w:rPr>
                  <w:rFonts w:ascii="Calibri" w:hAnsi="Calibri" w:cs="Times-Bold"/>
                  <w:b/>
                  <w:bCs/>
                  <w:color w:val="000000"/>
                  <w:sz w:val="22"/>
                  <w:lang w:val="en-AU"/>
                </w:rPr>
                <w:t>Checking/ Setup step</w:t>
              </w:r>
            </w:ins>
          </w:p>
        </w:tc>
        <w:tc>
          <w:tcPr>
            <w:tcW w:w="1793" w:type="pct"/>
            <w:shd w:val="clear" w:color="auto" w:fill="D9D9D9"/>
          </w:tcPr>
          <w:p w14:paraId="74D6A669" w14:textId="77777777" w:rsidR="00072079" w:rsidRPr="00072079" w:rsidRDefault="00072079" w:rsidP="00D960DE">
            <w:pPr>
              <w:autoSpaceDE w:val="0"/>
              <w:autoSpaceDN w:val="0"/>
              <w:adjustRightInd w:val="0"/>
              <w:spacing w:line="240" w:lineRule="auto"/>
              <w:rPr>
                <w:ins w:id="1175" w:author="Peter Dobson" w:date="2016-10-12T17:35:00Z"/>
                <w:rFonts w:ascii="Calibri" w:hAnsi="Calibri" w:cs="Times-Bold"/>
                <w:b/>
                <w:bCs/>
                <w:color w:val="000000"/>
                <w:sz w:val="22"/>
                <w:lang w:val="en-AU"/>
              </w:rPr>
            </w:pPr>
            <w:ins w:id="1176" w:author="Peter Dobson" w:date="2016-10-12T17:35:00Z">
              <w:r w:rsidRPr="00072079">
                <w:rPr>
                  <w:rFonts w:ascii="Calibri" w:hAnsi="Calibri" w:cs="Times-Bold"/>
                  <w:b/>
                  <w:bCs/>
                  <w:color w:val="000000"/>
                  <w:sz w:val="22"/>
                  <w:lang w:val="en-AU"/>
                </w:rPr>
                <w:t>Checking / Setup Procedure</w:t>
              </w:r>
            </w:ins>
          </w:p>
        </w:tc>
        <w:tc>
          <w:tcPr>
            <w:tcW w:w="756" w:type="pct"/>
            <w:shd w:val="clear" w:color="auto" w:fill="D9D9D9"/>
          </w:tcPr>
          <w:p w14:paraId="69BB0600" w14:textId="77777777" w:rsidR="00072079" w:rsidRPr="00072079" w:rsidRDefault="00072079">
            <w:pPr>
              <w:autoSpaceDE w:val="0"/>
              <w:autoSpaceDN w:val="0"/>
              <w:adjustRightInd w:val="0"/>
              <w:spacing w:line="240" w:lineRule="auto"/>
              <w:rPr>
                <w:ins w:id="1177" w:author="Peter Dobson" w:date="2016-10-12T17:35:00Z"/>
                <w:rFonts w:ascii="Calibri" w:hAnsi="Calibri" w:cs="Times-Bold"/>
                <w:b/>
                <w:bCs/>
                <w:color w:val="000000"/>
                <w:sz w:val="22"/>
                <w:lang w:val="en-AU"/>
              </w:rPr>
            </w:pPr>
            <w:ins w:id="1178" w:author="Peter Dobson" w:date="2016-10-12T17:35:00Z">
              <w:r w:rsidRPr="00072079">
                <w:rPr>
                  <w:rFonts w:ascii="Calibri" w:hAnsi="Calibri" w:cs="Times-Bold"/>
                  <w:b/>
                  <w:bCs/>
                  <w:color w:val="000000"/>
                  <w:sz w:val="22"/>
                  <w:lang w:val="en-AU"/>
                </w:rPr>
                <w:t>Expected Results</w:t>
              </w:r>
            </w:ins>
          </w:p>
        </w:tc>
        <w:tc>
          <w:tcPr>
            <w:tcW w:w="403" w:type="pct"/>
            <w:shd w:val="clear" w:color="auto" w:fill="D9D9D9"/>
          </w:tcPr>
          <w:p w14:paraId="46E21194" w14:textId="77777777" w:rsidR="00072079" w:rsidRPr="00072079" w:rsidRDefault="00072079">
            <w:pPr>
              <w:autoSpaceDE w:val="0"/>
              <w:autoSpaceDN w:val="0"/>
              <w:adjustRightInd w:val="0"/>
              <w:spacing w:line="240" w:lineRule="auto"/>
              <w:rPr>
                <w:ins w:id="1179" w:author="Peter Dobson" w:date="2016-10-12T17:35:00Z"/>
                <w:rFonts w:ascii="Calibri" w:hAnsi="Calibri" w:cs="Times-Bold"/>
                <w:b/>
                <w:bCs/>
                <w:color w:val="000000"/>
                <w:sz w:val="22"/>
                <w:lang w:val="en-AU"/>
              </w:rPr>
            </w:pPr>
            <w:ins w:id="1180" w:author="Peter Dobson" w:date="2016-10-12T17:35:00Z">
              <w:r w:rsidRPr="00072079">
                <w:rPr>
                  <w:rFonts w:ascii="Calibri" w:hAnsi="Calibri" w:cs="Times-Bold"/>
                  <w:b/>
                  <w:bCs/>
                  <w:color w:val="000000"/>
                  <w:sz w:val="22"/>
                  <w:lang w:val="en-AU"/>
                </w:rPr>
                <w:t>Result</w:t>
              </w:r>
            </w:ins>
          </w:p>
        </w:tc>
        <w:tc>
          <w:tcPr>
            <w:tcW w:w="1019" w:type="pct"/>
            <w:shd w:val="clear" w:color="auto" w:fill="D9D9D9"/>
          </w:tcPr>
          <w:p w14:paraId="69C943F6" w14:textId="77777777" w:rsidR="00072079" w:rsidRPr="00072079" w:rsidRDefault="00072079">
            <w:pPr>
              <w:autoSpaceDE w:val="0"/>
              <w:autoSpaceDN w:val="0"/>
              <w:adjustRightInd w:val="0"/>
              <w:spacing w:line="240" w:lineRule="auto"/>
              <w:rPr>
                <w:ins w:id="1181" w:author="Peter Dobson" w:date="2016-10-12T17:35:00Z"/>
                <w:rFonts w:ascii="Calibri" w:hAnsi="Calibri" w:cs="Times-Bold"/>
                <w:b/>
                <w:bCs/>
                <w:color w:val="000000"/>
                <w:sz w:val="22"/>
                <w:lang w:val="en-AU"/>
              </w:rPr>
            </w:pPr>
            <w:ins w:id="1182" w:author="Peter Dobson" w:date="2016-10-12T17:35:00Z">
              <w:r w:rsidRPr="00072079">
                <w:rPr>
                  <w:rFonts w:ascii="Calibri" w:hAnsi="Calibri" w:cs="Times-Bold"/>
                  <w:b/>
                  <w:bCs/>
                  <w:color w:val="000000"/>
                  <w:sz w:val="22"/>
                  <w:lang w:val="en-AU"/>
                </w:rPr>
                <w:t>Comments</w:t>
              </w:r>
            </w:ins>
          </w:p>
        </w:tc>
      </w:tr>
      <w:tr w:rsidR="00072079" w:rsidRPr="00072079" w14:paraId="66FA5B2D" w14:textId="77777777" w:rsidTr="007B070B">
        <w:trPr>
          <w:trHeight w:val="2006"/>
          <w:ins w:id="1183" w:author="Peter Dobson" w:date="2016-10-12T17:35:00Z"/>
        </w:trPr>
        <w:tc>
          <w:tcPr>
            <w:tcW w:w="246" w:type="pct"/>
          </w:tcPr>
          <w:p w14:paraId="05AD152A" w14:textId="77777777" w:rsidR="00072079" w:rsidRPr="00072079" w:rsidRDefault="00072079" w:rsidP="00D960DE">
            <w:pPr>
              <w:autoSpaceDE w:val="0"/>
              <w:autoSpaceDN w:val="0"/>
              <w:adjustRightInd w:val="0"/>
              <w:spacing w:afterAutospacing="0" w:line="240" w:lineRule="auto"/>
              <w:rPr>
                <w:ins w:id="1184" w:author="Peter Dobson" w:date="2016-10-12T17:35:00Z"/>
                <w:rFonts w:ascii="Calibri" w:hAnsi="Calibri" w:cs="Times-Bold"/>
                <w:b/>
                <w:bCs/>
                <w:color w:val="000000"/>
                <w:sz w:val="22"/>
                <w:lang w:val="en-AU"/>
              </w:rPr>
            </w:pPr>
            <w:ins w:id="1185" w:author="Peter Dobson" w:date="2016-10-12T17:35:00Z">
              <w:r w:rsidRPr="00072079">
                <w:rPr>
                  <w:rFonts w:ascii="Calibri" w:hAnsi="Calibri" w:cs="Times-Bold"/>
                  <w:b/>
                  <w:bCs/>
                  <w:color w:val="000000"/>
                  <w:sz w:val="22"/>
                  <w:lang w:val="en-AU"/>
                </w:rPr>
                <w:t>2</w:t>
              </w:r>
            </w:ins>
          </w:p>
        </w:tc>
        <w:tc>
          <w:tcPr>
            <w:tcW w:w="783" w:type="pct"/>
          </w:tcPr>
          <w:p w14:paraId="5C119431" w14:textId="77777777" w:rsidR="00072079" w:rsidRPr="00072079" w:rsidRDefault="00072079" w:rsidP="00D960DE">
            <w:pPr>
              <w:spacing w:afterAutospacing="0" w:line="240" w:lineRule="auto"/>
              <w:rPr>
                <w:ins w:id="1186" w:author="Peter Dobson" w:date="2016-10-12T17:35:00Z"/>
                <w:rFonts w:ascii="Calibri" w:hAnsi="Calibri"/>
                <w:sz w:val="22"/>
                <w:lang w:val="en-AU"/>
              </w:rPr>
            </w:pPr>
            <w:ins w:id="1187" w:author="Peter Dobson" w:date="2016-10-12T17:35:00Z">
              <w:r w:rsidRPr="00072079">
                <w:rPr>
                  <w:rFonts w:ascii="Calibri" w:hAnsi="Calibri"/>
                  <w:sz w:val="22"/>
                  <w:lang w:val="en-AU"/>
                </w:rPr>
                <w:t>Check Current draw</w:t>
              </w:r>
            </w:ins>
          </w:p>
          <w:p w14:paraId="296F14E3" w14:textId="77777777" w:rsidR="00072079" w:rsidRPr="00072079" w:rsidRDefault="00072079" w:rsidP="00D960DE">
            <w:pPr>
              <w:autoSpaceDE w:val="0"/>
              <w:autoSpaceDN w:val="0"/>
              <w:adjustRightInd w:val="0"/>
              <w:spacing w:afterAutospacing="0" w:line="240" w:lineRule="auto"/>
              <w:rPr>
                <w:ins w:id="1188" w:author="Peter Dobson" w:date="2016-10-12T17:35:00Z"/>
                <w:rFonts w:ascii="Calibri" w:hAnsi="Calibri" w:cs="Times-Bold"/>
                <w:b/>
                <w:bCs/>
                <w:color w:val="000000"/>
                <w:sz w:val="22"/>
                <w:lang w:val="en-AU"/>
              </w:rPr>
            </w:pPr>
          </w:p>
        </w:tc>
        <w:tc>
          <w:tcPr>
            <w:tcW w:w="1793" w:type="pct"/>
          </w:tcPr>
          <w:p w14:paraId="25811053" w14:textId="77777777" w:rsidR="00072079" w:rsidRPr="00072079" w:rsidRDefault="00072079">
            <w:pPr>
              <w:spacing w:afterAutospacing="0" w:line="240" w:lineRule="auto"/>
              <w:rPr>
                <w:ins w:id="1189" w:author="Peter Dobson" w:date="2016-10-12T17:35:00Z"/>
                <w:rFonts w:ascii="Calibri" w:hAnsi="Calibri" w:cs="Times-Bold"/>
                <w:b/>
                <w:bCs/>
                <w:color w:val="000000"/>
                <w:sz w:val="22"/>
                <w:lang w:val="en-AU"/>
              </w:rPr>
            </w:pPr>
            <w:ins w:id="1190" w:author="Peter Dobson" w:date="2016-10-12T17:35:00Z">
              <w:r w:rsidRPr="00072079">
                <w:rPr>
                  <w:rFonts w:ascii="Calibri" w:hAnsi="Calibri" w:cs="Arial"/>
                  <w:sz w:val="22"/>
                  <w:lang w:val="en-AU"/>
                </w:rPr>
                <w:t>a. Connect lantern and confirm current draw.</w:t>
              </w:r>
            </w:ins>
          </w:p>
        </w:tc>
        <w:tc>
          <w:tcPr>
            <w:tcW w:w="756" w:type="pct"/>
          </w:tcPr>
          <w:p w14:paraId="635BFB0B" w14:textId="77777777" w:rsidR="00072079" w:rsidRPr="00072079" w:rsidRDefault="00072079">
            <w:pPr>
              <w:autoSpaceDE w:val="0"/>
              <w:autoSpaceDN w:val="0"/>
              <w:adjustRightInd w:val="0"/>
              <w:spacing w:afterAutospacing="0" w:line="240" w:lineRule="auto"/>
              <w:rPr>
                <w:ins w:id="1191" w:author="Peter Dobson" w:date="2016-10-12T17:35:00Z"/>
                <w:rFonts w:ascii="Calibri" w:hAnsi="Calibri" w:cs="Calibri"/>
                <w:bCs/>
                <w:color w:val="000000"/>
                <w:sz w:val="22"/>
                <w:lang w:val="en-AU"/>
              </w:rPr>
            </w:pPr>
            <w:ins w:id="1192" w:author="Peter Dobson" w:date="2016-10-12T17:35:00Z">
              <w:r w:rsidRPr="00072079">
                <w:rPr>
                  <w:rFonts w:ascii="Calibri" w:hAnsi="Calibri" w:cs="Calibri"/>
                  <w:bCs/>
                  <w:color w:val="000000"/>
                  <w:sz w:val="22"/>
                  <w:lang w:val="en-AU"/>
                </w:rPr>
                <w:t>Current draw is available and polarity is correct.</w:t>
              </w:r>
            </w:ins>
          </w:p>
        </w:tc>
        <w:tc>
          <w:tcPr>
            <w:tcW w:w="403" w:type="pct"/>
          </w:tcPr>
          <w:p w14:paraId="5ABACC5B" w14:textId="77777777" w:rsidR="00072079" w:rsidRPr="00072079" w:rsidRDefault="00072079">
            <w:pPr>
              <w:pBdr>
                <w:bottom w:val="single" w:sz="12" w:space="1" w:color="auto"/>
              </w:pBdr>
              <w:autoSpaceDE w:val="0"/>
              <w:autoSpaceDN w:val="0"/>
              <w:adjustRightInd w:val="0"/>
              <w:spacing w:afterAutospacing="0" w:line="240" w:lineRule="auto"/>
              <w:rPr>
                <w:ins w:id="1193" w:author="Peter Dobson" w:date="2016-10-12T17:35:00Z"/>
                <w:rFonts w:ascii="Calibri" w:hAnsi="Calibri" w:cs="Calibri"/>
                <w:bCs/>
                <w:color w:val="000000"/>
                <w:sz w:val="22"/>
                <w:lang w:val="en-AU"/>
              </w:rPr>
            </w:pPr>
            <w:ins w:id="1194" w:author="Peter Dobson" w:date="2016-10-12T17:35:00Z">
              <w:r w:rsidRPr="00072079">
                <w:rPr>
                  <w:rFonts w:ascii="Calibri" w:hAnsi="Calibri" w:cs="Calibri"/>
                  <w:bCs/>
                  <w:color w:val="000000"/>
                  <w:sz w:val="22"/>
                  <w:lang w:val="en-AU"/>
                </w:rPr>
                <w:t>Amps:</w:t>
              </w:r>
            </w:ins>
          </w:p>
          <w:p w14:paraId="4B3EA676" w14:textId="77777777" w:rsidR="00072079" w:rsidRPr="00072079" w:rsidRDefault="00072079">
            <w:pPr>
              <w:pBdr>
                <w:bottom w:val="single" w:sz="12" w:space="1" w:color="auto"/>
              </w:pBdr>
              <w:autoSpaceDE w:val="0"/>
              <w:autoSpaceDN w:val="0"/>
              <w:adjustRightInd w:val="0"/>
              <w:spacing w:afterAutospacing="0" w:line="240" w:lineRule="auto"/>
              <w:rPr>
                <w:ins w:id="1195" w:author="Peter Dobson" w:date="2016-10-12T17:35:00Z"/>
                <w:rFonts w:ascii="Calibri" w:hAnsi="Calibri" w:cs="Calibri"/>
                <w:bCs/>
                <w:color w:val="000000"/>
                <w:sz w:val="22"/>
                <w:lang w:val="en-AU"/>
              </w:rPr>
            </w:pPr>
            <w:ins w:id="1196" w:author="Peter Dobson" w:date="2016-10-12T17:35:00Z">
              <w:r w:rsidRPr="00072079">
                <w:rPr>
                  <w:rFonts w:ascii="Calibri" w:hAnsi="Calibri" w:cs="Calibri"/>
                  <w:bCs/>
                  <w:color w:val="000000"/>
                  <w:sz w:val="22"/>
                  <w:lang w:val="en-AU"/>
                </w:rPr>
                <w:t>Day:</w:t>
              </w:r>
            </w:ins>
          </w:p>
          <w:p w14:paraId="3D84C9D2" w14:textId="77777777" w:rsidR="00072079" w:rsidRPr="00072079" w:rsidRDefault="00072079">
            <w:pPr>
              <w:pBdr>
                <w:bottom w:val="single" w:sz="12" w:space="1" w:color="auto"/>
              </w:pBdr>
              <w:autoSpaceDE w:val="0"/>
              <w:autoSpaceDN w:val="0"/>
              <w:adjustRightInd w:val="0"/>
              <w:spacing w:afterAutospacing="0" w:line="240" w:lineRule="auto"/>
              <w:rPr>
                <w:ins w:id="1197" w:author="Peter Dobson" w:date="2016-10-12T17:35:00Z"/>
                <w:rFonts w:ascii="Calibri" w:hAnsi="Calibri" w:cs="Calibri"/>
                <w:bCs/>
                <w:color w:val="000000"/>
                <w:sz w:val="22"/>
                <w:lang w:val="en-AU"/>
              </w:rPr>
            </w:pPr>
          </w:p>
          <w:p w14:paraId="2A3F45AC" w14:textId="77777777" w:rsidR="00072079" w:rsidRPr="00072079" w:rsidRDefault="00072079">
            <w:pPr>
              <w:autoSpaceDE w:val="0"/>
              <w:autoSpaceDN w:val="0"/>
              <w:adjustRightInd w:val="0"/>
              <w:spacing w:afterAutospacing="0" w:line="240" w:lineRule="auto"/>
              <w:rPr>
                <w:ins w:id="1198" w:author="Peter Dobson" w:date="2016-10-12T17:35:00Z"/>
                <w:rFonts w:ascii="Calibri" w:hAnsi="Calibri" w:cs="Calibri"/>
                <w:bCs/>
                <w:color w:val="000000"/>
                <w:sz w:val="22"/>
                <w:lang w:val="en-AU"/>
              </w:rPr>
            </w:pPr>
            <w:ins w:id="1199" w:author="Peter Dobson" w:date="2016-10-12T17:35:00Z">
              <w:r w:rsidRPr="00072079">
                <w:rPr>
                  <w:rFonts w:ascii="Calibri" w:hAnsi="Calibri" w:cs="Calibri"/>
                  <w:bCs/>
                  <w:color w:val="000000"/>
                  <w:sz w:val="22"/>
                  <w:lang w:val="en-AU"/>
                </w:rPr>
                <w:t>Night off:</w:t>
              </w:r>
            </w:ins>
          </w:p>
          <w:p w14:paraId="58609CCB" w14:textId="77777777" w:rsidR="00072079" w:rsidRPr="00072079" w:rsidRDefault="00072079">
            <w:pPr>
              <w:pBdr>
                <w:bottom w:val="single" w:sz="12" w:space="1" w:color="auto"/>
              </w:pBdr>
              <w:autoSpaceDE w:val="0"/>
              <w:autoSpaceDN w:val="0"/>
              <w:adjustRightInd w:val="0"/>
              <w:spacing w:afterAutospacing="0" w:line="240" w:lineRule="auto"/>
              <w:rPr>
                <w:ins w:id="1200" w:author="Peter Dobson" w:date="2016-10-12T17:35:00Z"/>
                <w:rFonts w:ascii="Calibri" w:hAnsi="Calibri" w:cs="Calibri"/>
                <w:bCs/>
                <w:color w:val="000000"/>
                <w:sz w:val="22"/>
                <w:lang w:val="en-AU"/>
              </w:rPr>
            </w:pPr>
          </w:p>
          <w:p w14:paraId="0D6BF243" w14:textId="77777777" w:rsidR="00072079" w:rsidRPr="00072079" w:rsidRDefault="00072079">
            <w:pPr>
              <w:autoSpaceDE w:val="0"/>
              <w:autoSpaceDN w:val="0"/>
              <w:adjustRightInd w:val="0"/>
              <w:spacing w:afterAutospacing="0" w:line="240" w:lineRule="auto"/>
              <w:rPr>
                <w:ins w:id="1201" w:author="Peter Dobson" w:date="2016-10-12T17:35:00Z"/>
                <w:rFonts w:ascii="Calibri" w:hAnsi="Calibri" w:cs="Calibri"/>
                <w:bCs/>
                <w:color w:val="000000"/>
                <w:sz w:val="22"/>
                <w:lang w:val="en-AU"/>
              </w:rPr>
            </w:pPr>
            <w:ins w:id="1202" w:author="Peter Dobson" w:date="2016-10-12T17:35:00Z">
              <w:r w:rsidRPr="00072079">
                <w:rPr>
                  <w:rFonts w:ascii="Calibri" w:hAnsi="Calibri" w:cs="Calibri"/>
                  <w:bCs/>
                  <w:color w:val="000000"/>
                  <w:sz w:val="22"/>
                  <w:lang w:val="en-AU"/>
                </w:rPr>
                <w:t>Night on:</w:t>
              </w:r>
            </w:ins>
          </w:p>
          <w:p w14:paraId="0139B801" w14:textId="77777777" w:rsidR="00072079" w:rsidRPr="00072079" w:rsidRDefault="00072079">
            <w:pPr>
              <w:pBdr>
                <w:bottom w:val="single" w:sz="12" w:space="1" w:color="auto"/>
              </w:pBdr>
              <w:autoSpaceDE w:val="0"/>
              <w:autoSpaceDN w:val="0"/>
              <w:adjustRightInd w:val="0"/>
              <w:spacing w:afterAutospacing="0" w:line="240" w:lineRule="auto"/>
              <w:rPr>
                <w:ins w:id="1203" w:author="Peter Dobson" w:date="2016-10-12T17:35:00Z"/>
                <w:rFonts w:ascii="Calibri" w:hAnsi="Calibri" w:cs="Calibri"/>
                <w:bCs/>
                <w:color w:val="000000"/>
                <w:sz w:val="22"/>
                <w:lang w:val="en-AU"/>
              </w:rPr>
            </w:pPr>
          </w:p>
          <w:p w14:paraId="1E54B2AA" w14:textId="77777777" w:rsidR="00072079" w:rsidRPr="00072079" w:rsidRDefault="00072079">
            <w:pPr>
              <w:autoSpaceDE w:val="0"/>
              <w:autoSpaceDN w:val="0"/>
              <w:adjustRightInd w:val="0"/>
              <w:spacing w:afterAutospacing="0" w:line="240" w:lineRule="auto"/>
              <w:rPr>
                <w:ins w:id="1204" w:author="Peter Dobson" w:date="2016-10-12T17:35:00Z"/>
                <w:rFonts w:ascii="Calibri" w:hAnsi="Calibri" w:cs="Calibri"/>
                <w:bCs/>
                <w:color w:val="000000"/>
                <w:sz w:val="22"/>
                <w:lang w:val="en-AU"/>
              </w:rPr>
            </w:pPr>
            <w:ins w:id="1205" w:author="Peter Dobson" w:date="2016-10-12T17:35:00Z">
              <w:r w:rsidRPr="00072079">
                <w:rPr>
                  <w:rFonts w:ascii="Calibri" w:hAnsi="Calibri" w:cs="Calibri"/>
                  <w:bCs/>
                  <w:color w:val="000000"/>
                  <w:sz w:val="22"/>
                  <w:lang w:val="en-AU"/>
                </w:rPr>
                <w:t>Amps</w:t>
              </w:r>
            </w:ins>
          </w:p>
          <w:p w14:paraId="3256F55B" w14:textId="77777777" w:rsidR="00072079" w:rsidRPr="00072079" w:rsidRDefault="00072079">
            <w:pPr>
              <w:autoSpaceDE w:val="0"/>
              <w:autoSpaceDN w:val="0"/>
              <w:adjustRightInd w:val="0"/>
              <w:spacing w:afterAutospacing="0" w:line="240" w:lineRule="auto"/>
              <w:rPr>
                <w:ins w:id="1206" w:author="Peter Dobson" w:date="2016-10-12T17:35:00Z"/>
                <w:rFonts w:ascii="Calibri" w:hAnsi="Calibri" w:cs="Calibri"/>
                <w:bCs/>
                <w:color w:val="000000"/>
                <w:sz w:val="22"/>
                <w:lang w:val="en-AU"/>
              </w:rPr>
            </w:pPr>
            <w:ins w:id="1207" w:author="Peter Dobson" w:date="2016-10-12T17:35:00Z">
              <w:r w:rsidRPr="00072079">
                <w:rPr>
                  <w:rFonts w:ascii="Calibri" w:hAnsi="Calibri" w:cs="Calibri"/>
                  <w:bCs/>
                  <w:color w:val="000000"/>
                  <w:sz w:val="22"/>
                  <w:lang w:val="en-AU"/>
                </w:rPr>
                <w:t>Pass/Fail</w:t>
              </w:r>
            </w:ins>
          </w:p>
        </w:tc>
        <w:tc>
          <w:tcPr>
            <w:tcW w:w="1019" w:type="pct"/>
          </w:tcPr>
          <w:p w14:paraId="4D0F81FB" w14:textId="77777777" w:rsidR="00072079" w:rsidRPr="00072079" w:rsidRDefault="00072079">
            <w:pPr>
              <w:autoSpaceDE w:val="0"/>
              <w:autoSpaceDN w:val="0"/>
              <w:adjustRightInd w:val="0"/>
              <w:spacing w:afterAutospacing="0" w:line="240" w:lineRule="auto"/>
              <w:rPr>
                <w:ins w:id="1208" w:author="Peter Dobson" w:date="2016-10-12T17:35:00Z"/>
                <w:rFonts w:ascii="Calibri" w:hAnsi="Calibri" w:cs="Times-Bold"/>
                <w:bCs/>
                <w:color w:val="000000"/>
                <w:sz w:val="22"/>
                <w:lang w:val="en-AU"/>
              </w:rPr>
            </w:pPr>
          </w:p>
        </w:tc>
      </w:tr>
      <w:tr w:rsidR="00072079" w:rsidRPr="00072079" w14:paraId="09E2EE8A" w14:textId="77777777" w:rsidTr="007B070B">
        <w:trPr>
          <w:trHeight w:val="597"/>
          <w:ins w:id="1209" w:author="Peter Dobson" w:date="2016-10-12T17:35:00Z"/>
        </w:trPr>
        <w:tc>
          <w:tcPr>
            <w:tcW w:w="246" w:type="pct"/>
            <w:vMerge w:val="restart"/>
          </w:tcPr>
          <w:p w14:paraId="2D88BF8A" w14:textId="77777777" w:rsidR="00072079" w:rsidRPr="00072079" w:rsidRDefault="00072079" w:rsidP="00D960DE">
            <w:pPr>
              <w:autoSpaceDE w:val="0"/>
              <w:autoSpaceDN w:val="0"/>
              <w:adjustRightInd w:val="0"/>
              <w:spacing w:afterAutospacing="0" w:line="240" w:lineRule="auto"/>
              <w:rPr>
                <w:ins w:id="1210" w:author="Peter Dobson" w:date="2016-10-12T17:35:00Z"/>
                <w:rFonts w:ascii="Calibri" w:hAnsi="Calibri" w:cs="Times-Bold"/>
                <w:b/>
                <w:bCs/>
                <w:color w:val="000000"/>
                <w:sz w:val="22"/>
                <w:lang w:val="en-AU"/>
              </w:rPr>
            </w:pPr>
            <w:ins w:id="1211" w:author="Peter Dobson" w:date="2016-10-12T17:35:00Z">
              <w:r w:rsidRPr="00072079">
                <w:rPr>
                  <w:rFonts w:ascii="Calibri" w:hAnsi="Calibri" w:cs="Times-Bold"/>
                  <w:b/>
                  <w:bCs/>
                  <w:color w:val="000000"/>
                  <w:sz w:val="22"/>
                  <w:lang w:val="en-AU"/>
                </w:rPr>
                <w:t>3</w:t>
              </w:r>
            </w:ins>
          </w:p>
        </w:tc>
        <w:tc>
          <w:tcPr>
            <w:tcW w:w="783" w:type="pct"/>
            <w:vMerge w:val="restart"/>
          </w:tcPr>
          <w:p w14:paraId="7228E413" w14:textId="77777777" w:rsidR="00072079" w:rsidRPr="00072079" w:rsidRDefault="00072079" w:rsidP="00D960DE">
            <w:pPr>
              <w:autoSpaceDE w:val="0"/>
              <w:autoSpaceDN w:val="0"/>
              <w:adjustRightInd w:val="0"/>
              <w:spacing w:afterAutospacing="0" w:line="240" w:lineRule="auto"/>
              <w:rPr>
                <w:ins w:id="1212" w:author="Peter Dobson" w:date="2016-10-12T17:35:00Z"/>
                <w:rFonts w:ascii="Calibri" w:hAnsi="Calibri" w:cs="Calibri"/>
                <w:bCs/>
                <w:color w:val="000000"/>
                <w:sz w:val="22"/>
                <w:lang w:val="en-AU"/>
              </w:rPr>
            </w:pPr>
            <w:ins w:id="1213" w:author="Peter Dobson" w:date="2016-10-12T17:35:00Z">
              <w:r w:rsidRPr="00072079">
                <w:rPr>
                  <w:rFonts w:ascii="Calibri" w:hAnsi="Calibri" w:cs="Calibri"/>
                  <w:bCs/>
                  <w:color w:val="000000"/>
                  <w:sz w:val="22"/>
                  <w:lang w:val="en-AU"/>
                </w:rPr>
                <w:t>Confirm lantern photocell is operating</w:t>
              </w:r>
            </w:ins>
          </w:p>
        </w:tc>
        <w:tc>
          <w:tcPr>
            <w:tcW w:w="1793" w:type="pct"/>
          </w:tcPr>
          <w:p w14:paraId="25C2B007" w14:textId="77777777" w:rsidR="00072079" w:rsidRPr="00072079" w:rsidRDefault="00072079" w:rsidP="00D960DE">
            <w:pPr>
              <w:autoSpaceDE w:val="0"/>
              <w:autoSpaceDN w:val="0"/>
              <w:adjustRightInd w:val="0"/>
              <w:spacing w:afterAutospacing="0" w:line="240" w:lineRule="auto"/>
              <w:rPr>
                <w:ins w:id="1214" w:author="Peter Dobson" w:date="2016-10-12T17:35:00Z"/>
                <w:rFonts w:ascii="Calibri" w:hAnsi="Calibri" w:cs="Calibri"/>
                <w:bCs/>
                <w:color w:val="000000"/>
                <w:sz w:val="22"/>
                <w:lang w:val="en-AU"/>
              </w:rPr>
            </w:pPr>
            <w:ins w:id="1215" w:author="Peter Dobson" w:date="2016-10-12T17:35:00Z">
              <w:r w:rsidRPr="00072079">
                <w:rPr>
                  <w:rFonts w:ascii="Calibri" w:hAnsi="Calibri" w:cs="Calibri"/>
                  <w:bCs/>
                  <w:color w:val="000000"/>
                  <w:sz w:val="22"/>
                  <w:lang w:val="en-AU"/>
                </w:rPr>
                <w:t>a. Power up lantern with adequate light on photocell.</w:t>
              </w:r>
            </w:ins>
          </w:p>
        </w:tc>
        <w:tc>
          <w:tcPr>
            <w:tcW w:w="756" w:type="pct"/>
          </w:tcPr>
          <w:p w14:paraId="38E7D196" w14:textId="77777777" w:rsidR="00072079" w:rsidRPr="00072079" w:rsidRDefault="00072079">
            <w:pPr>
              <w:autoSpaceDE w:val="0"/>
              <w:autoSpaceDN w:val="0"/>
              <w:adjustRightInd w:val="0"/>
              <w:spacing w:afterAutospacing="0" w:line="240" w:lineRule="auto"/>
              <w:rPr>
                <w:ins w:id="1216" w:author="Peter Dobson" w:date="2016-10-12T17:35:00Z"/>
                <w:rFonts w:ascii="Calibri" w:hAnsi="Calibri" w:cs="Calibri"/>
                <w:bCs/>
                <w:color w:val="000000"/>
                <w:sz w:val="22"/>
                <w:lang w:val="en-AU"/>
              </w:rPr>
            </w:pPr>
            <w:ins w:id="1217" w:author="Peter Dobson" w:date="2016-10-12T17:35:00Z">
              <w:r w:rsidRPr="00072079">
                <w:rPr>
                  <w:rFonts w:ascii="Calibri" w:hAnsi="Calibri" w:cs="Calibri"/>
                  <w:bCs/>
                  <w:color w:val="000000"/>
                  <w:sz w:val="22"/>
                  <w:lang w:val="en-AU"/>
                </w:rPr>
                <w:t>Lantern does not come on.</w:t>
              </w:r>
            </w:ins>
          </w:p>
        </w:tc>
        <w:tc>
          <w:tcPr>
            <w:tcW w:w="403" w:type="pct"/>
          </w:tcPr>
          <w:p w14:paraId="3060478D" w14:textId="77777777" w:rsidR="00072079" w:rsidRPr="00072079" w:rsidRDefault="00072079">
            <w:pPr>
              <w:autoSpaceDE w:val="0"/>
              <w:autoSpaceDN w:val="0"/>
              <w:adjustRightInd w:val="0"/>
              <w:spacing w:afterAutospacing="0" w:line="240" w:lineRule="auto"/>
              <w:rPr>
                <w:ins w:id="1218" w:author="Peter Dobson" w:date="2016-10-12T17:35:00Z"/>
                <w:rFonts w:ascii="Calibri" w:hAnsi="Calibri" w:cs="Calibri"/>
                <w:bCs/>
                <w:color w:val="000000"/>
                <w:sz w:val="22"/>
                <w:lang w:val="en-AU"/>
              </w:rPr>
            </w:pPr>
            <w:ins w:id="1219" w:author="Peter Dobson" w:date="2016-10-12T17:35:00Z">
              <w:r w:rsidRPr="00072079">
                <w:rPr>
                  <w:rFonts w:ascii="Calibri" w:hAnsi="Calibri" w:cs="Calibri"/>
                  <w:bCs/>
                  <w:color w:val="000000"/>
                  <w:sz w:val="22"/>
                  <w:lang w:val="en-AU"/>
                </w:rPr>
                <w:t>Yes/No</w:t>
              </w:r>
            </w:ins>
          </w:p>
        </w:tc>
        <w:tc>
          <w:tcPr>
            <w:tcW w:w="1019" w:type="pct"/>
          </w:tcPr>
          <w:p w14:paraId="78A5C0D0" w14:textId="77777777" w:rsidR="00072079" w:rsidRPr="00072079" w:rsidRDefault="00072079">
            <w:pPr>
              <w:autoSpaceDE w:val="0"/>
              <w:autoSpaceDN w:val="0"/>
              <w:adjustRightInd w:val="0"/>
              <w:spacing w:afterAutospacing="0" w:line="240" w:lineRule="auto"/>
              <w:rPr>
                <w:ins w:id="1220" w:author="Peter Dobson" w:date="2016-10-12T17:35:00Z"/>
                <w:rFonts w:ascii="Calibri" w:hAnsi="Calibri" w:cs="Times-Bold"/>
                <w:bCs/>
                <w:color w:val="000000"/>
                <w:sz w:val="22"/>
                <w:lang w:val="en-AU"/>
              </w:rPr>
            </w:pPr>
          </w:p>
        </w:tc>
      </w:tr>
      <w:tr w:rsidR="00072079" w:rsidRPr="00072079" w14:paraId="4F92FEA3" w14:textId="77777777" w:rsidTr="007B070B">
        <w:trPr>
          <w:trHeight w:val="449"/>
          <w:ins w:id="1221" w:author="Peter Dobson" w:date="2016-10-12T17:35:00Z"/>
        </w:trPr>
        <w:tc>
          <w:tcPr>
            <w:tcW w:w="246" w:type="pct"/>
            <w:vMerge/>
          </w:tcPr>
          <w:p w14:paraId="61E5EB17" w14:textId="77777777" w:rsidR="00072079" w:rsidRPr="00072079" w:rsidRDefault="00072079">
            <w:pPr>
              <w:autoSpaceDE w:val="0"/>
              <w:autoSpaceDN w:val="0"/>
              <w:adjustRightInd w:val="0"/>
              <w:spacing w:afterAutospacing="0" w:line="240" w:lineRule="auto"/>
              <w:rPr>
                <w:ins w:id="1222" w:author="Peter Dobson" w:date="2016-10-12T17:35:00Z"/>
                <w:rFonts w:ascii="Calibri" w:hAnsi="Calibri" w:cs="Times-Bold"/>
                <w:b/>
                <w:bCs/>
                <w:color w:val="000000"/>
                <w:sz w:val="22"/>
                <w:lang w:val="en-AU"/>
              </w:rPr>
              <w:pPrChange w:id="1223" w:author="Adam Hay" w:date="2017-03-29T20:44:00Z">
                <w:pPr>
                  <w:autoSpaceDE w:val="0"/>
                  <w:autoSpaceDN w:val="0"/>
                  <w:adjustRightInd w:val="0"/>
                  <w:spacing w:after="100" w:line="240" w:lineRule="auto"/>
                </w:pPr>
              </w:pPrChange>
            </w:pPr>
          </w:p>
        </w:tc>
        <w:tc>
          <w:tcPr>
            <w:tcW w:w="783" w:type="pct"/>
            <w:vMerge/>
          </w:tcPr>
          <w:p w14:paraId="4C78ABB8" w14:textId="77777777" w:rsidR="00072079" w:rsidRPr="00072079" w:rsidRDefault="00072079">
            <w:pPr>
              <w:autoSpaceDE w:val="0"/>
              <w:autoSpaceDN w:val="0"/>
              <w:adjustRightInd w:val="0"/>
              <w:spacing w:afterAutospacing="0" w:line="240" w:lineRule="auto"/>
              <w:rPr>
                <w:ins w:id="1224" w:author="Peter Dobson" w:date="2016-10-12T17:35:00Z"/>
                <w:rFonts w:ascii="Calibri" w:hAnsi="Calibri" w:cs="Calibri"/>
                <w:bCs/>
                <w:color w:val="000000"/>
                <w:sz w:val="22"/>
                <w:lang w:val="en-AU"/>
              </w:rPr>
              <w:pPrChange w:id="1225" w:author="Adam Hay" w:date="2017-03-29T20:44:00Z">
                <w:pPr>
                  <w:autoSpaceDE w:val="0"/>
                  <w:autoSpaceDN w:val="0"/>
                  <w:adjustRightInd w:val="0"/>
                  <w:spacing w:line="240" w:lineRule="auto"/>
                </w:pPr>
              </w:pPrChange>
            </w:pPr>
          </w:p>
        </w:tc>
        <w:tc>
          <w:tcPr>
            <w:tcW w:w="1793" w:type="pct"/>
          </w:tcPr>
          <w:p w14:paraId="4C608DEE" w14:textId="77777777" w:rsidR="00072079" w:rsidRPr="00072079" w:rsidRDefault="00072079">
            <w:pPr>
              <w:autoSpaceDE w:val="0"/>
              <w:autoSpaceDN w:val="0"/>
              <w:adjustRightInd w:val="0"/>
              <w:spacing w:afterAutospacing="0" w:line="240" w:lineRule="auto"/>
              <w:rPr>
                <w:ins w:id="1226" w:author="Peter Dobson" w:date="2016-10-12T17:35:00Z"/>
                <w:rFonts w:ascii="Calibri" w:hAnsi="Calibri" w:cs="Calibri"/>
                <w:bCs/>
                <w:color w:val="000000"/>
                <w:sz w:val="22"/>
                <w:lang w:val="en-AU"/>
              </w:rPr>
              <w:pPrChange w:id="1227" w:author="Adam Hay" w:date="2017-03-29T20:44:00Z">
                <w:pPr>
                  <w:autoSpaceDE w:val="0"/>
                  <w:autoSpaceDN w:val="0"/>
                  <w:adjustRightInd w:val="0"/>
                  <w:spacing w:line="240" w:lineRule="auto"/>
                </w:pPr>
              </w:pPrChange>
            </w:pPr>
            <w:ins w:id="1228" w:author="Peter Dobson" w:date="2016-10-12T17:35:00Z">
              <w:r w:rsidRPr="00072079">
                <w:rPr>
                  <w:rFonts w:ascii="Calibri" w:hAnsi="Calibri" w:cs="Calibri"/>
                  <w:bCs/>
                  <w:color w:val="000000"/>
                  <w:sz w:val="22"/>
                  <w:lang w:val="en-AU"/>
                </w:rPr>
                <w:t>b. Power up lantern and cover photocell.</w:t>
              </w:r>
            </w:ins>
          </w:p>
        </w:tc>
        <w:tc>
          <w:tcPr>
            <w:tcW w:w="756" w:type="pct"/>
          </w:tcPr>
          <w:p w14:paraId="2F31C65E" w14:textId="77777777" w:rsidR="00072079" w:rsidRPr="00072079" w:rsidRDefault="00072079" w:rsidP="00D960DE">
            <w:pPr>
              <w:autoSpaceDE w:val="0"/>
              <w:autoSpaceDN w:val="0"/>
              <w:adjustRightInd w:val="0"/>
              <w:spacing w:afterAutospacing="0" w:line="240" w:lineRule="auto"/>
              <w:rPr>
                <w:ins w:id="1229" w:author="Peter Dobson" w:date="2016-10-12T17:35:00Z"/>
                <w:rFonts w:ascii="Calibri" w:hAnsi="Calibri" w:cs="Calibri"/>
                <w:bCs/>
                <w:color w:val="000000"/>
                <w:sz w:val="22"/>
                <w:lang w:val="en-AU"/>
              </w:rPr>
            </w:pPr>
            <w:ins w:id="1230" w:author="Peter Dobson" w:date="2016-10-12T17:35:00Z">
              <w:r w:rsidRPr="00072079">
                <w:rPr>
                  <w:rFonts w:ascii="Calibri" w:hAnsi="Calibri" w:cs="Calibri"/>
                  <w:bCs/>
                  <w:color w:val="000000"/>
                  <w:sz w:val="22"/>
                  <w:lang w:val="en-AU"/>
                </w:rPr>
                <w:t>Lantern comes on.</w:t>
              </w:r>
            </w:ins>
          </w:p>
        </w:tc>
        <w:tc>
          <w:tcPr>
            <w:tcW w:w="403" w:type="pct"/>
          </w:tcPr>
          <w:p w14:paraId="2393D500" w14:textId="77777777" w:rsidR="00072079" w:rsidRPr="00072079" w:rsidRDefault="00072079" w:rsidP="00D960DE">
            <w:pPr>
              <w:autoSpaceDE w:val="0"/>
              <w:autoSpaceDN w:val="0"/>
              <w:adjustRightInd w:val="0"/>
              <w:spacing w:afterAutospacing="0" w:line="240" w:lineRule="auto"/>
              <w:rPr>
                <w:ins w:id="1231" w:author="Peter Dobson" w:date="2016-10-12T17:35:00Z"/>
                <w:rFonts w:ascii="Calibri" w:hAnsi="Calibri" w:cs="Calibri"/>
                <w:bCs/>
                <w:color w:val="000000"/>
                <w:sz w:val="22"/>
                <w:lang w:val="en-AU"/>
              </w:rPr>
            </w:pPr>
            <w:ins w:id="1232" w:author="Peter Dobson" w:date="2016-10-12T17:35:00Z">
              <w:r w:rsidRPr="00072079">
                <w:rPr>
                  <w:rFonts w:ascii="Calibri" w:hAnsi="Calibri" w:cs="Calibri"/>
                  <w:bCs/>
                  <w:color w:val="000000"/>
                  <w:sz w:val="22"/>
                  <w:lang w:val="en-AU"/>
                </w:rPr>
                <w:t>Yes/No</w:t>
              </w:r>
            </w:ins>
          </w:p>
        </w:tc>
        <w:tc>
          <w:tcPr>
            <w:tcW w:w="1019" w:type="pct"/>
          </w:tcPr>
          <w:p w14:paraId="795F1419" w14:textId="77777777" w:rsidR="00072079" w:rsidRPr="00072079" w:rsidRDefault="00072079" w:rsidP="00D960DE">
            <w:pPr>
              <w:autoSpaceDE w:val="0"/>
              <w:autoSpaceDN w:val="0"/>
              <w:adjustRightInd w:val="0"/>
              <w:spacing w:afterAutospacing="0" w:line="240" w:lineRule="auto"/>
              <w:rPr>
                <w:ins w:id="1233" w:author="Peter Dobson" w:date="2016-10-12T17:35:00Z"/>
                <w:rFonts w:ascii="Calibri" w:hAnsi="Calibri" w:cs="Times-Bold"/>
                <w:bCs/>
                <w:color w:val="000000"/>
                <w:sz w:val="22"/>
                <w:lang w:val="en-AU"/>
              </w:rPr>
            </w:pPr>
          </w:p>
        </w:tc>
      </w:tr>
      <w:tr w:rsidR="00072079" w:rsidRPr="00072079" w14:paraId="6385146D" w14:textId="77777777" w:rsidTr="007B070B">
        <w:trPr>
          <w:trHeight w:val="698"/>
          <w:ins w:id="1234" w:author="Peter Dobson" w:date="2016-10-12T17:35:00Z"/>
        </w:trPr>
        <w:tc>
          <w:tcPr>
            <w:tcW w:w="246" w:type="pct"/>
          </w:tcPr>
          <w:p w14:paraId="553FA149" w14:textId="77777777" w:rsidR="00072079" w:rsidRPr="00072079" w:rsidRDefault="00072079" w:rsidP="00D960DE">
            <w:pPr>
              <w:autoSpaceDE w:val="0"/>
              <w:autoSpaceDN w:val="0"/>
              <w:adjustRightInd w:val="0"/>
              <w:spacing w:afterAutospacing="0" w:line="240" w:lineRule="auto"/>
              <w:rPr>
                <w:ins w:id="1235" w:author="Peter Dobson" w:date="2016-10-12T17:35:00Z"/>
                <w:rFonts w:ascii="Calibri" w:hAnsi="Calibri" w:cs="Times-Bold"/>
                <w:b/>
                <w:bCs/>
                <w:color w:val="000000"/>
                <w:sz w:val="22"/>
                <w:lang w:val="en-AU"/>
              </w:rPr>
            </w:pPr>
            <w:ins w:id="1236" w:author="Peter Dobson" w:date="2016-10-12T17:35:00Z">
              <w:r w:rsidRPr="00072079">
                <w:rPr>
                  <w:rFonts w:ascii="Calibri" w:hAnsi="Calibri" w:cs="Times-Bold"/>
                  <w:b/>
                  <w:bCs/>
                  <w:color w:val="000000"/>
                  <w:sz w:val="22"/>
                  <w:lang w:val="en-AU"/>
                </w:rPr>
                <w:t>4</w:t>
              </w:r>
            </w:ins>
          </w:p>
        </w:tc>
        <w:tc>
          <w:tcPr>
            <w:tcW w:w="783" w:type="pct"/>
          </w:tcPr>
          <w:p w14:paraId="051B40D8" w14:textId="77777777" w:rsidR="00072079" w:rsidRPr="00072079" w:rsidRDefault="00072079" w:rsidP="00D960DE">
            <w:pPr>
              <w:autoSpaceDE w:val="0"/>
              <w:autoSpaceDN w:val="0"/>
              <w:adjustRightInd w:val="0"/>
              <w:spacing w:afterAutospacing="0" w:line="240" w:lineRule="auto"/>
              <w:rPr>
                <w:ins w:id="1237" w:author="Peter Dobson" w:date="2016-10-12T17:35:00Z"/>
                <w:rFonts w:ascii="Calibri" w:hAnsi="Calibri" w:cs="Calibri"/>
                <w:bCs/>
                <w:color w:val="000000"/>
                <w:sz w:val="22"/>
                <w:lang w:val="en-AU"/>
              </w:rPr>
            </w:pPr>
            <w:ins w:id="1238" w:author="Peter Dobson" w:date="2016-10-12T17:35:00Z">
              <w:r w:rsidRPr="00072079">
                <w:rPr>
                  <w:rFonts w:ascii="Calibri" w:hAnsi="Calibri" w:cs="Calibri"/>
                  <w:bCs/>
                  <w:color w:val="000000"/>
                  <w:sz w:val="22"/>
                  <w:lang w:val="en-AU"/>
                </w:rPr>
                <w:t>Confirm Character Setting</w:t>
              </w:r>
            </w:ins>
          </w:p>
        </w:tc>
        <w:tc>
          <w:tcPr>
            <w:tcW w:w="1793" w:type="pct"/>
          </w:tcPr>
          <w:p w14:paraId="01935159" w14:textId="75DA7F22" w:rsidR="00072079" w:rsidRPr="00072079" w:rsidRDefault="00072079" w:rsidP="00D960DE">
            <w:pPr>
              <w:autoSpaceDE w:val="0"/>
              <w:autoSpaceDN w:val="0"/>
              <w:adjustRightInd w:val="0"/>
              <w:spacing w:afterAutospacing="0" w:line="240" w:lineRule="auto"/>
              <w:rPr>
                <w:ins w:id="1239" w:author="Peter Dobson" w:date="2016-10-12T17:35:00Z"/>
                <w:rFonts w:ascii="Calibri" w:hAnsi="Calibri" w:cs="Calibri"/>
                <w:bCs/>
                <w:color w:val="000000"/>
                <w:sz w:val="22"/>
                <w:lang w:val="en-AU"/>
              </w:rPr>
            </w:pPr>
            <w:ins w:id="1240" w:author="Peter Dobson" w:date="2016-10-12T17:35:00Z">
              <w:r w:rsidRPr="00072079">
                <w:rPr>
                  <w:rFonts w:ascii="Calibri" w:hAnsi="Calibri" w:cs="Calibri"/>
                  <w:bCs/>
                  <w:color w:val="000000"/>
                  <w:sz w:val="22"/>
                  <w:lang w:val="en-AU"/>
                </w:rPr>
                <w:t>a. Confi</w:t>
              </w:r>
            </w:ins>
            <w:ins w:id="1241" w:author="Colin Day" w:date="2017-03-29T10:53:00Z">
              <w:r w:rsidR="00992D0E">
                <w:rPr>
                  <w:rFonts w:ascii="Calibri" w:hAnsi="Calibri" w:cs="Calibri"/>
                  <w:bCs/>
                  <w:color w:val="000000"/>
                  <w:sz w:val="22"/>
                  <w:lang w:val="en-AU"/>
                </w:rPr>
                <w:t>r</w:t>
              </w:r>
            </w:ins>
            <w:ins w:id="1242" w:author="Peter Dobson" w:date="2016-10-12T17:35:00Z">
              <w:r w:rsidRPr="00072079">
                <w:rPr>
                  <w:rFonts w:ascii="Calibri" w:hAnsi="Calibri" w:cs="Calibri"/>
                  <w:bCs/>
                  <w:color w:val="000000"/>
                  <w:sz w:val="22"/>
                  <w:lang w:val="en-AU"/>
                </w:rPr>
                <w:t>m character setting matches with ANS attached. (ANS may be draft copy only for new installations)</w:t>
              </w:r>
            </w:ins>
          </w:p>
        </w:tc>
        <w:tc>
          <w:tcPr>
            <w:tcW w:w="756" w:type="pct"/>
          </w:tcPr>
          <w:p w14:paraId="0BA483A0" w14:textId="77777777" w:rsidR="00072079" w:rsidRPr="00072079" w:rsidRDefault="00072079">
            <w:pPr>
              <w:autoSpaceDE w:val="0"/>
              <w:autoSpaceDN w:val="0"/>
              <w:adjustRightInd w:val="0"/>
              <w:spacing w:afterAutospacing="0" w:line="240" w:lineRule="auto"/>
              <w:rPr>
                <w:ins w:id="1243" w:author="Peter Dobson" w:date="2016-10-12T17:35:00Z"/>
                <w:rFonts w:ascii="Calibri" w:hAnsi="Calibri" w:cs="Calibri"/>
                <w:bCs/>
                <w:color w:val="000000"/>
                <w:sz w:val="22"/>
                <w:lang w:val="en-AU"/>
              </w:rPr>
            </w:pPr>
            <w:ins w:id="1244" w:author="Peter Dobson" w:date="2016-10-12T17:35:00Z">
              <w:r w:rsidRPr="00072079">
                <w:rPr>
                  <w:rFonts w:ascii="Calibri" w:hAnsi="Calibri" w:cs="Calibri"/>
                  <w:bCs/>
                  <w:color w:val="000000"/>
                  <w:sz w:val="22"/>
                  <w:lang w:val="en-AU"/>
                </w:rPr>
                <w:t>Character setting matches ANS.</w:t>
              </w:r>
            </w:ins>
          </w:p>
        </w:tc>
        <w:tc>
          <w:tcPr>
            <w:tcW w:w="403" w:type="pct"/>
          </w:tcPr>
          <w:p w14:paraId="415A3EC2" w14:textId="77777777" w:rsidR="00072079" w:rsidRPr="00072079" w:rsidRDefault="00072079">
            <w:pPr>
              <w:autoSpaceDE w:val="0"/>
              <w:autoSpaceDN w:val="0"/>
              <w:adjustRightInd w:val="0"/>
              <w:spacing w:afterAutospacing="0" w:line="240" w:lineRule="auto"/>
              <w:rPr>
                <w:ins w:id="1245" w:author="Peter Dobson" w:date="2016-10-12T17:35:00Z"/>
                <w:rFonts w:ascii="Calibri" w:hAnsi="Calibri" w:cs="Calibri"/>
                <w:bCs/>
                <w:color w:val="000000"/>
                <w:sz w:val="22"/>
                <w:lang w:val="en-AU"/>
              </w:rPr>
            </w:pPr>
            <w:ins w:id="1246" w:author="Peter Dobson" w:date="2016-10-12T17:35:00Z">
              <w:r w:rsidRPr="00072079">
                <w:rPr>
                  <w:rFonts w:ascii="Calibri" w:hAnsi="Calibri" w:cs="Calibri"/>
                  <w:bCs/>
                  <w:color w:val="000000"/>
                  <w:sz w:val="22"/>
                  <w:lang w:val="en-AU"/>
                </w:rPr>
                <w:t>Yes/No</w:t>
              </w:r>
            </w:ins>
          </w:p>
        </w:tc>
        <w:tc>
          <w:tcPr>
            <w:tcW w:w="1019" w:type="pct"/>
          </w:tcPr>
          <w:p w14:paraId="3E266F35" w14:textId="77777777" w:rsidR="00072079" w:rsidRPr="00072079" w:rsidRDefault="00072079">
            <w:pPr>
              <w:autoSpaceDE w:val="0"/>
              <w:autoSpaceDN w:val="0"/>
              <w:adjustRightInd w:val="0"/>
              <w:spacing w:afterAutospacing="0" w:line="240" w:lineRule="auto"/>
              <w:rPr>
                <w:ins w:id="1247" w:author="Peter Dobson" w:date="2016-10-12T17:35:00Z"/>
                <w:rFonts w:ascii="Calibri" w:hAnsi="Calibri" w:cs="Times-Bold"/>
                <w:bCs/>
                <w:color w:val="000000"/>
                <w:sz w:val="22"/>
                <w:lang w:val="en-AU"/>
              </w:rPr>
            </w:pPr>
          </w:p>
        </w:tc>
      </w:tr>
      <w:tr w:rsidR="00072079" w:rsidRPr="00072079" w14:paraId="293EEA4C" w14:textId="77777777" w:rsidTr="007B070B">
        <w:trPr>
          <w:trHeight w:val="597"/>
          <w:ins w:id="1248" w:author="Peter Dobson" w:date="2016-10-12T17:35:00Z"/>
        </w:trPr>
        <w:tc>
          <w:tcPr>
            <w:tcW w:w="246" w:type="pct"/>
          </w:tcPr>
          <w:p w14:paraId="036D8114" w14:textId="77777777" w:rsidR="00072079" w:rsidRPr="00072079" w:rsidRDefault="00072079" w:rsidP="007B070B">
            <w:pPr>
              <w:autoSpaceDE w:val="0"/>
              <w:autoSpaceDN w:val="0"/>
              <w:adjustRightInd w:val="0"/>
              <w:spacing w:afterAutospacing="0" w:line="240" w:lineRule="auto"/>
              <w:rPr>
                <w:ins w:id="1249" w:author="Peter Dobson" w:date="2016-10-12T17:35:00Z"/>
                <w:rFonts w:ascii="Calibri" w:hAnsi="Calibri" w:cs="Times-Bold"/>
                <w:b/>
                <w:bCs/>
                <w:color w:val="000000"/>
                <w:sz w:val="22"/>
                <w:lang w:val="en-AU"/>
              </w:rPr>
            </w:pPr>
            <w:ins w:id="1250" w:author="Peter Dobson" w:date="2016-10-12T17:35:00Z">
              <w:r w:rsidRPr="00072079">
                <w:rPr>
                  <w:rFonts w:ascii="Calibri" w:hAnsi="Calibri" w:cs="Times-Bold"/>
                  <w:b/>
                  <w:bCs/>
                  <w:color w:val="000000"/>
                  <w:sz w:val="22"/>
                  <w:lang w:val="en-AU"/>
                </w:rPr>
                <w:t>5a</w:t>
              </w:r>
            </w:ins>
          </w:p>
        </w:tc>
        <w:tc>
          <w:tcPr>
            <w:tcW w:w="783" w:type="pct"/>
          </w:tcPr>
          <w:p w14:paraId="1AFD89D3" w14:textId="77777777" w:rsidR="00072079" w:rsidRPr="00072079" w:rsidRDefault="00072079" w:rsidP="007B070B">
            <w:pPr>
              <w:autoSpaceDE w:val="0"/>
              <w:autoSpaceDN w:val="0"/>
              <w:adjustRightInd w:val="0"/>
              <w:spacing w:afterAutospacing="0" w:line="240" w:lineRule="auto"/>
              <w:rPr>
                <w:ins w:id="1251" w:author="Peter Dobson" w:date="2016-10-12T17:35:00Z"/>
                <w:rFonts w:ascii="Calibri" w:hAnsi="Calibri" w:cs="Calibri"/>
                <w:bCs/>
                <w:color w:val="000000"/>
                <w:sz w:val="22"/>
                <w:lang w:val="en-AU"/>
              </w:rPr>
            </w:pPr>
            <w:ins w:id="1252" w:author="Peter Dobson" w:date="2016-10-12T17:35:00Z">
              <w:r w:rsidRPr="00072079">
                <w:rPr>
                  <w:rFonts w:ascii="Calibri" w:hAnsi="Calibri" w:cs="Calibri"/>
                  <w:bCs/>
                  <w:color w:val="000000"/>
                  <w:sz w:val="22"/>
                  <w:lang w:val="en-AU"/>
                </w:rPr>
                <w:t>Confirm sector plate Cutouts</w:t>
              </w:r>
            </w:ins>
          </w:p>
        </w:tc>
        <w:tc>
          <w:tcPr>
            <w:tcW w:w="1793" w:type="pct"/>
          </w:tcPr>
          <w:p w14:paraId="0B9D27EA" w14:textId="77777777" w:rsidR="00072079" w:rsidRPr="00072079" w:rsidRDefault="00072079" w:rsidP="007B070B">
            <w:pPr>
              <w:autoSpaceDE w:val="0"/>
              <w:autoSpaceDN w:val="0"/>
              <w:adjustRightInd w:val="0"/>
              <w:spacing w:afterAutospacing="0" w:line="240" w:lineRule="auto"/>
              <w:rPr>
                <w:ins w:id="1253" w:author="Peter Dobson" w:date="2016-10-12T17:35:00Z"/>
                <w:rFonts w:ascii="Calibri" w:hAnsi="Calibri" w:cs="Calibri"/>
                <w:bCs/>
                <w:color w:val="000000"/>
                <w:sz w:val="22"/>
                <w:lang w:val="en-AU"/>
              </w:rPr>
            </w:pPr>
            <w:ins w:id="1254" w:author="Peter Dobson" w:date="2016-10-12T17:35:00Z">
              <w:r w:rsidRPr="00072079">
                <w:rPr>
                  <w:rFonts w:ascii="Calibri" w:hAnsi="Calibri" w:cs="Calibri"/>
                  <w:bCs/>
                  <w:color w:val="000000"/>
                  <w:sz w:val="22"/>
                  <w:lang w:val="en-AU"/>
                </w:rPr>
                <w:t>a. Setup light on flat level surface approximately 5m from clear wall space. Remove weather cover (if fitted) and affix sector bearing check plate with arrow and string line to top of LED lantern.</w:t>
              </w:r>
            </w:ins>
          </w:p>
        </w:tc>
        <w:tc>
          <w:tcPr>
            <w:tcW w:w="756" w:type="pct"/>
          </w:tcPr>
          <w:p w14:paraId="271101B1" w14:textId="77777777" w:rsidR="00072079" w:rsidRPr="00072079" w:rsidRDefault="00072079" w:rsidP="007B070B">
            <w:pPr>
              <w:autoSpaceDE w:val="0"/>
              <w:autoSpaceDN w:val="0"/>
              <w:adjustRightInd w:val="0"/>
              <w:spacing w:afterAutospacing="0" w:line="240" w:lineRule="auto"/>
              <w:rPr>
                <w:ins w:id="1255" w:author="Peter Dobson" w:date="2016-10-12T17:35:00Z"/>
                <w:rFonts w:ascii="Calibri" w:hAnsi="Calibri" w:cs="Calibri"/>
                <w:bCs/>
                <w:color w:val="000000"/>
                <w:sz w:val="22"/>
                <w:lang w:val="en-AU"/>
              </w:rPr>
            </w:pPr>
            <w:ins w:id="1256" w:author="Peter Dobson" w:date="2016-10-12T17:35:00Z">
              <w:r w:rsidRPr="00072079">
                <w:rPr>
                  <w:rFonts w:ascii="Calibri" w:hAnsi="Calibri" w:cs="Calibri"/>
                  <w:bCs/>
                  <w:color w:val="000000"/>
                  <w:sz w:val="22"/>
                  <w:lang w:val="en-AU"/>
                </w:rPr>
                <w:t>Lantern setup with sector bearing check plate and arrow affixed</w:t>
              </w:r>
            </w:ins>
          </w:p>
        </w:tc>
        <w:tc>
          <w:tcPr>
            <w:tcW w:w="403" w:type="pct"/>
          </w:tcPr>
          <w:p w14:paraId="527ABA4B" w14:textId="77777777" w:rsidR="00072079" w:rsidRPr="00072079" w:rsidRDefault="00072079" w:rsidP="007B070B">
            <w:pPr>
              <w:autoSpaceDE w:val="0"/>
              <w:autoSpaceDN w:val="0"/>
              <w:adjustRightInd w:val="0"/>
              <w:spacing w:afterAutospacing="0" w:line="240" w:lineRule="auto"/>
              <w:rPr>
                <w:ins w:id="1257" w:author="Peter Dobson" w:date="2016-10-12T17:35:00Z"/>
                <w:rFonts w:ascii="Calibri" w:hAnsi="Calibri" w:cs="Calibri"/>
                <w:bCs/>
                <w:color w:val="000000"/>
                <w:sz w:val="22"/>
                <w:lang w:val="en-AU"/>
              </w:rPr>
            </w:pPr>
            <w:ins w:id="1258" w:author="Peter Dobson" w:date="2016-10-12T17:35:00Z">
              <w:r w:rsidRPr="00072079">
                <w:rPr>
                  <w:rFonts w:ascii="Calibri" w:hAnsi="Calibri" w:cs="Calibri"/>
                  <w:bCs/>
                  <w:color w:val="000000"/>
                  <w:sz w:val="22"/>
                  <w:lang w:val="en-AU"/>
                </w:rPr>
                <w:t>Yes/No</w:t>
              </w:r>
            </w:ins>
          </w:p>
        </w:tc>
        <w:tc>
          <w:tcPr>
            <w:tcW w:w="1019" w:type="pct"/>
          </w:tcPr>
          <w:p w14:paraId="4949A4AA" w14:textId="77777777" w:rsidR="00072079" w:rsidRPr="00072079" w:rsidRDefault="00072079" w:rsidP="007B070B">
            <w:pPr>
              <w:autoSpaceDE w:val="0"/>
              <w:autoSpaceDN w:val="0"/>
              <w:adjustRightInd w:val="0"/>
              <w:spacing w:afterAutospacing="0" w:line="240" w:lineRule="auto"/>
              <w:rPr>
                <w:ins w:id="1259" w:author="Peter Dobson" w:date="2016-10-12T17:35:00Z"/>
                <w:rFonts w:ascii="Calibri" w:hAnsi="Calibri" w:cs="Times-Bold"/>
                <w:bCs/>
                <w:color w:val="000000"/>
                <w:sz w:val="22"/>
                <w:lang w:val="en-AU"/>
              </w:rPr>
            </w:pPr>
          </w:p>
        </w:tc>
      </w:tr>
      <w:tr w:rsidR="00072079" w:rsidRPr="00072079" w14:paraId="5664DDE7" w14:textId="77777777" w:rsidTr="007B070B">
        <w:trPr>
          <w:trHeight w:val="597"/>
          <w:ins w:id="1260" w:author="Peter Dobson" w:date="2016-10-12T17:35:00Z"/>
        </w:trPr>
        <w:tc>
          <w:tcPr>
            <w:tcW w:w="246" w:type="pct"/>
          </w:tcPr>
          <w:p w14:paraId="6DAF2598" w14:textId="77777777" w:rsidR="00072079" w:rsidRPr="00072079" w:rsidRDefault="00072079" w:rsidP="007B070B">
            <w:pPr>
              <w:autoSpaceDE w:val="0"/>
              <w:autoSpaceDN w:val="0"/>
              <w:adjustRightInd w:val="0"/>
              <w:spacing w:afterAutospacing="0" w:line="240" w:lineRule="auto"/>
              <w:rPr>
                <w:ins w:id="1261" w:author="Peter Dobson" w:date="2016-10-12T17:35:00Z"/>
                <w:rFonts w:ascii="Calibri" w:hAnsi="Calibri" w:cs="Times-Bold"/>
                <w:b/>
                <w:bCs/>
                <w:color w:val="000000"/>
                <w:sz w:val="22"/>
                <w:lang w:val="en-AU"/>
              </w:rPr>
            </w:pPr>
            <w:ins w:id="1262" w:author="Peter Dobson" w:date="2016-10-12T17:35:00Z">
              <w:r w:rsidRPr="00072079">
                <w:rPr>
                  <w:rFonts w:ascii="Calibri" w:hAnsi="Calibri" w:cs="Times-Bold"/>
                  <w:b/>
                  <w:bCs/>
                  <w:color w:val="000000"/>
                  <w:sz w:val="22"/>
                  <w:lang w:val="en-AU"/>
                </w:rPr>
                <w:t>5b</w:t>
              </w:r>
            </w:ins>
          </w:p>
        </w:tc>
        <w:tc>
          <w:tcPr>
            <w:tcW w:w="783" w:type="pct"/>
          </w:tcPr>
          <w:p w14:paraId="73423D10" w14:textId="77777777" w:rsidR="00072079" w:rsidRPr="00072079" w:rsidRDefault="00072079" w:rsidP="007B070B">
            <w:pPr>
              <w:autoSpaceDE w:val="0"/>
              <w:autoSpaceDN w:val="0"/>
              <w:adjustRightInd w:val="0"/>
              <w:spacing w:afterAutospacing="0" w:line="240" w:lineRule="auto"/>
              <w:rPr>
                <w:ins w:id="1263" w:author="Peter Dobson" w:date="2016-10-12T17:35:00Z"/>
                <w:rFonts w:ascii="Calibri" w:hAnsi="Calibri" w:cs="Calibri"/>
                <w:bCs/>
                <w:color w:val="000000"/>
                <w:sz w:val="22"/>
                <w:lang w:val="en-AU"/>
              </w:rPr>
            </w:pPr>
          </w:p>
        </w:tc>
        <w:tc>
          <w:tcPr>
            <w:tcW w:w="1793" w:type="pct"/>
          </w:tcPr>
          <w:p w14:paraId="4F2D90F6" w14:textId="77777777" w:rsidR="00072079" w:rsidRPr="00072079" w:rsidRDefault="00072079" w:rsidP="007B070B">
            <w:pPr>
              <w:autoSpaceDE w:val="0"/>
              <w:autoSpaceDN w:val="0"/>
              <w:adjustRightInd w:val="0"/>
              <w:spacing w:afterAutospacing="0" w:line="240" w:lineRule="auto"/>
              <w:rPr>
                <w:ins w:id="1264" w:author="Peter Dobson" w:date="2016-10-12T17:35:00Z"/>
                <w:rFonts w:ascii="Calibri" w:hAnsi="Calibri" w:cs="Calibri"/>
                <w:bCs/>
                <w:color w:val="000000"/>
                <w:sz w:val="22"/>
                <w:lang w:val="en-AU"/>
              </w:rPr>
            </w:pPr>
            <w:ins w:id="1265" w:author="Peter Dobson" w:date="2016-10-12T17:35:00Z">
              <w:r w:rsidRPr="00072079">
                <w:rPr>
                  <w:rFonts w:ascii="Calibri" w:hAnsi="Calibri" w:cs="Calibri"/>
                  <w:bCs/>
                  <w:color w:val="000000"/>
                  <w:sz w:val="22"/>
                  <w:lang w:val="en-AU"/>
                </w:rPr>
                <w:t>b. Sector Cutout 1  check bearing (from seaward)</w:t>
              </w:r>
            </w:ins>
          </w:p>
          <w:p w14:paraId="221F1AD7" w14:textId="77777777" w:rsidR="00072079" w:rsidRPr="00072079" w:rsidRDefault="00072079" w:rsidP="007B070B">
            <w:pPr>
              <w:pBdr>
                <w:bottom w:val="single" w:sz="12" w:space="1" w:color="auto"/>
              </w:pBdr>
              <w:autoSpaceDE w:val="0"/>
              <w:autoSpaceDN w:val="0"/>
              <w:adjustRightInd w:val="0"/>
              <w:spacing w:afterAutospacing="0" w:line="240" w:lineRule="auto"/>
              <w:rPr>
                <w:ins w:id="1266" w:author="Peter Dobson" w:date="2016-10-12T17:35:00Z"/>
                <w:rFonts w:ascii="Calibri" w:hAnsi="Calibri" w:cs="Calibri"/>
                <w:bCs/>
                <w:color w:val="000000"/>
                <w:sz w:val="22"/>
                <w:lang w:val="en-AU"/>
              </w:rPr>
            </w:pPr>
          </w:p>
          <w:p w14:paraId="1E556C0B" w14:textId="77777777" w:rsidR="00072079" w:rsidRPr="00072079" w:rsidRDefault="00072079" w:rsidP="007B070B">
            <w:pPr>
              <w:pBdr>
                <w:bottom w:val="single" w:sz="12" w:space="1" w:color="auto"/>
              </w:pBdr>
              <w:autoSpaceDE w:val="0"/>
              <w:autoSpaceDN w:val="0"/>
              <w:adjustRightInd w:val="0"/>
              <w:spacing w:afterAutospacing="0" w:line="240" w:lineRule="auto"/>
              <w:rPr>
                <w:ins w:id="1267" w:author="Peter Dobson" w:date="2016-10-12T17:35:00Z"/>
                <w:rFonts w:ascii="Calibri" w:hAnsi="Calibri" w:cs="Calibri"/>
                <w:bCs/>
                <w:color w:val="000000"/>
                <w:sz w:val="22"/>
                <w:lang w:val="en-AU"/>
              </w:rPr>
            </w:pPr>
          </w:p>
          <w:p w14:paraId="4E1EB5D7" w14:textId="77777777" w:rsidR="00072079" w:rsidRPr="00072079" w:rsidRDefault="00072079" w:rsidP="007B070B">
            <w:pPr>
              <w:autoSpaceDE w:val="0"/>
              <w:autoSpaceDN w:val="0"/>
              <w:adjustRightInd w:val="0"/>
              <w:spacing w:afterAutospacing="0" w:line="240" w:lineRule="auto"/>
              <w:rPr>
                <w:ins w:id="1268" w:author="Peter Dobson" w:date="2016-10-12T17:35:00Z"/>
                <w:rFonts w:ascii="Calibri" w:hAnsi="Calibri" w:cs="Calibri"/>
                <w:bCs/>
                <w:color w:val="000000"/>
                <w:sz w:val="22"/>
                <w:lang w:val="en-AU"/>
              </w:rPr>
            </w:pPr>
            <w:ins w:id="1269" w:author="Peter Dobson" w:date="2016-10-12T17:35:00Z">
              <w:r w:rsidRPr="00072079">
                <w:rPr>
                  <w:rFonts w:ascii="Calibri" w:hAnsi="Calibri" w:cs="Calibri"/>
                  <w:bCs/>
                  <w:color w:val="000000"/>
                  <w:sz w:val="22"/>
                  <w:lang w:val="en-AU"/>
                </w:rPr>
                <w:t>Secure string line to wall, setup the first sector cut out and rotate the sector bearing plate to match the bearing as per ANS. Rotate the Lantern until the string line lines up with the other side of the sector, check angle on sector bearing plate. Do not adjust sector bearing plate</w:t>
              </w:r>
            </w:ins>
          </w:p>
        </w:tc>
        <w:tc>
          <w:tcPr>
            <w:tcW w:w="756" w:type="pct"/>
          </w:tcPr>
          <w:p w14:paraId="0B32DCC3" w14:textId="77777777" w:rsidR="00072079" w:rsidRPr="00072079" w:rsidRDefault="00072079" w:rsidP="007B070B">
            <w:pPr>
              <w:autoSpaceDE w:val="0"/>
              <w:autoSpaceDN w:val="0"/>
              <w:adjustRightInd w:val="0"/>
              <w:spacing w:afterAutospacing="0" w:line="240" w:lineRule="auto"/>
              <w:rPr>
                <w:ins w:id="1270" w:author="Peter Dobson" w:date="2016-10-12T17:35:00Z"/>
                <w:rFonts w:ascii="Calibri" w:hAnsi="Calibri" w:cs="Calibri"/>
                <w:bCs/>
                <w:color w:val="000000"/>
                <w:sz w:val="22"/>
                <w:lang w:val="en-AU"/>
              </w:rPr>
            </w:pPr>
            <w:ins w:id="1271" w:author="Peter Dobson" w:date="2016-10-12T17:35:00Z">
              <w:r w:rsidRPr="00072079">
                <w:rPr>
                  <w:rFonts w:ascii="Calibri" w:hAnsi="Calibri" w:cs="Calibri"/>
                  <w:bCs/>
                  <w:color w:val="000000"/>
                  <w:sz w:val="22"/>
                  <w:lang w:val="en-AU"/>
                </w:rPr>
                <w:t>Sector cutout 1</w:t>
              </w:r>
            </w:ins>
          </w:p>
          <w:p w14:paraId="394BEEA5" w14:textId="77777777" w:rsidR="00072079" w:rsidRPr="00072079" w:rsidRDefault="00072079" w:rsidP="007B070B">
            <w:pPr>
              <w:autoSpaceDE w:val="0"/>
              <w:autoSpaceDN w:val="0"/>
              <w:adjustRightInd w:val="0"/>
              <w:spacing w:afterAutospacing="0" w:line="240" w:lineRule="auto"/>
              <w:rPr>
                <w:ins w:id="1272" w:author="Peter Dobson" w:date="2016-10-12T17:35:00Z"/>
                <w:rFonts w:ascii="Calibri" w:hAnsi="Calibri" w:cs="Calibri"/>
                <w:bCs/>
                <w:color w:val="000000"/>
                <w:sz w:val="22"/>
                <w:lang w:val="en-AU"/>
              </w:rPr>
            </w:pPr>
            <w:ins w:id="1273" w:author="Peter Dobson" w:date="2016-10-12T17:35:00Z">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ins>
          </w:p>
          <w:p w14:paraId="310F068F" w14:textId="77777777" w:rsidR="00072079" w:rsidRPr="00072079" w:rsidRDefault="00072079" w:rsidP="007B070B">
            <w:pPr>
              <w:autoSpaceDE w:val="0"/>
              <w:autoSpaceDN w:val="0"/>
              <w:adjustRightInd w:val="0"/>
              <w:spacing w:afterAutospacing="0" w:line="240" w:lineRule="auto"/>
              <w:rPr>
                <w:ins w:id="1274" w:author="Peter Dobson" w:date="2016-10-12T17:35:00Z"/>
                <w:rFonts w:ascii="Calibri" w:hAnsi="Calibri" w:cs="Calibri"/>
                <w:bCs/>
                <w:color w:val="000000"/>
                <w:sz w:val="22"/>
                <w:lang w:val="en-AU"/>
              </w:rPr>
            </w:pPr>
          </w:p>
          <w:p w14:paraId="287B74E4" w14:textId="77777777" w:rsidR="00072079" w:rsidRPr="00072079" w:rsidRDefault="00072079" w:rsidP="007B070B">
            <w:pPr>
              <w:pBdr>
                <w:bottom w:val="single" w:sz="12" w:space="1" w:color="auto"/>
              </w:pBdr>
              <w:autoSpaceDE w:val="0"/>
              <w:autoSpaceDN w:val="0"/>
              <w:adjustRightInd w:val="0"/>
              <w:spacing w:afterAutospacing="0" w:line="240" w:lineRule="auto"/>
              <w:rPr>
                <w:ins w:id="1275" w:author="Peter Dobson" w:date="2016-10-12T17:35:00Z"/>
                <w:rFonts w:ascii="Calibri" w:hAnsi="Calibri" w:cs="Calibri"/>
                <w:bCs/>
                <w:color w:val="000000"/>
                <w:sz w:val="22"/>
                <w:lang w:val="en-AU"/>
              </w:rPr>
            </w:pPr>
          </w:p>
          <w:p w14:paraId="2340199C" w14:textId="77777777" w:rsidR="00072079" w:rsidRPr="00072079" w:rsidRDefault="00072079" w:rsidP="007B070B">
            <w:pPr>
              <w:autoSpaceDE w:val="0"/>
              <w:autoSpaceDN w:val="0"/>
              <w:adjustRightInd w:val="0"/>
              <w:spacing w:afterAutospacing="0" w:line="240" w:lineRule="auto"/>
              <w:rPr>
                <w:ins w:id="1276" w:author="Peter Dobson" w:date="2016-10-12T17:35:00Z"/>
                <w:rFonts w:ascii="Calibri" w:hAnsi="Calibri" w:cs="Calibri"/>
                <w:bCs/>
                <w:color w:val="000000"/>
                <w:sz w:val="22"/>
                <w:lang w:val="en-AU"/>
              </w:rPr>
            </w:pPr>
            <w:ins w:id="1277" w:author="Peter Dobson" w:date="2016-10-12T17:35:00Z">
              <w:r w:rsidRPr="00072079">
                <w:rPr>
                  <w:rFonts w:ascii="Calibri" w:hAnsi="Calibri" w:cs="Calibri"/>
                  <w:bCs/>
                  <w:color w:val="000000"/>
                  <w:sz w:val="22"/>
                  <w:lang w:val="en-AU"/>
                </w:rPr>
                <w:t>Sector cutout 1</w:t>
              </w:r>
            </w:ins>
          </w:p>
          <w:p w14:paraId="6D2333C9" w14:textId="77777777" w:rsidR="00072079" w:rsidRPr="00072079" w:rsidRDefault="00072079" w:rsidP="007B070B">
            <w:pPr>
              <w:autoSpaceDE w:val="0"/>
              <w:autoSpaceDN w:val="0"/>
              <w:adjustRightInd w:val="0"/>
              <w:spacing w:afterAutospacing="0" w:line="240" w:lineRule="auto"/>
              <w:rPr>
                <w:ins w:id="1278" w:author="Peter Dobson" w:date="2016-10-12T17:35:00Z"/>
                <w:rFonts w:ascii="Calibri" w:hAnsi="Calibri" w:cs="Calibri"/>
                <w:bCs/>
                <w:color w:val="000000"/>
                <w:sz w:val="22"/>
                <w:lang w:val="en-AU"/>
              </w:rPr>
            </w:pPr>
            <w:ins w:id="1279" w:author="Peter Dobson" w:date="2016-10-12T17:35:00Z">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ins>
          </w:p>
          <w:p w14:paraId="7A86961C" w14:textId="77777777" w:rsidR="00072079" w:rsidRPr="00072079" w:rsidRDefault="00072079" w:rsidP="007B070B">
            <w:pPr>
              <w:autoSpaceDE w:val="0"/>
              <w:autoSpaceDN w:val="0"/>
              <w:adjustRightInd w:val="0"/>
              <w:spacing w:afterAutospacing="0" w:line="240" w:lineRule="auto"/>
              <w:rPr>
                <w:ins w:id="1280" w:author="Peter Dobson" w:date="2016-10-12T17:35:00Z"/>
                <w:rFonts w:ascii="Calibri" w:hAnsi="Calibri" w:cs="Calibri"/>
                <w:bCs/>
                <w:color w:val="000000"/>
                <w:sz w:val="22"/>
                <w:lang w:val="en-AU"/>
              </w:rPr>
            </w:pPr>
          </w:p>
          <w:p w14:paraId="1839A630" w14:textId="77777777" w:rsidR="00072079" w:rsidRPr="00072079" w:rsidRDefault="00072079" w:rsidP="007B070B">
            <w:pPr>
              <w:pBdr>
                <w:bottom w:val="single" w:sz="12" w:space="1" w:color="auto"/>
              </w:pBdr>
              <w:autoSpaceDE w:val="0"/>
              <w:autoSpaceDN w:val="0"/>
              <w:adjustRightInd w:val="0"/>
              <w:spacing w:afterAutospacing="0" w:line="240" w:lineRule="auto"/>
              <w:rPr>
                <w:ins w:id="1281" w:author="Peter Dobson" w:date="2016-10-12T17:35:00Z"/>
                <w:rFonts w:ascii="Calibri" w:hAnsi="Calibri" w:cs="Calibri"/>
                <w:bCs/>
                <w:color w:val="000000"/>
                <w:sz w:val="22"/>
                <w:lang w:val="en-AU"/>
              </w:rPr>
            </w:pPr>
          </w:p>
          <w:p w14:paraId="76A93635" w14:textId="77777777" w:rsidR="00072079" w:rsidRPr="00072079" w:rsidRDefault="00072079" w:rsidP="007B070B">
            <w:pPr>
              <w:autoSpaceDE w:val="0"/>
              <w:autoSpaceDN w:val="0"/>
              <w:adjustRightInd w:val="0"/>
              <w:spacing w:afterAutospacing="0" w:line="240" w:lineRule="auto"/>
              <w:rPr>
                <w:ins w:id="1282" w:author="Peter Dobson" w:date="2016-10-12T17:35:00Z"/>
                <w:rFonts w:ascii="Calibri" w:hAnsi="Calibri" w:cs="Calibri"/>
                <w:bCs/>
                <w:color w:val="000000"/>
                <w:sz w:val="22"/>
                <w:lang w:val="en-AU"/>
              </w:rPr>
            </w:pPr>
          </w:p>
        </w:tc>
        <w:tc>
          <w:tcPr>
            <w:tcW w:w="403" w:type="pct"/>
          </w:tcPr>
          <w:p w14:paraId="549186FD" w14:textId="77777777" w:rsidR="00072079" w:rsidRPr="00072079" w:rsidRDefault="00072079" w:rsidP="007B070B">
            <w:pPr>
              <w:autoSpaceDE w:val="0"/>
              <w:autoSpaceDN w:val="0"/>
              <w:adjustRightInd w:val="0"/>
              <w:spacing w:afterAutospacing="0" w:line="240" w:lineRule="auto"/>
              <w:rPr>
                <w:ins w:id="1283" w:author="Peter Dobson" w:date="2016-10-12T17:35:00Z"/>
                <w:rFonts w:ascii="Calibri" w:hAnsi="Calibri" w:cs="Calibri"/>
                <w:bCs/>
                <w:color w:val="000000"/>
                <w:sz w:val="22"/>
                <w:lang w:val="en-AU"/>
              </w:rPr>
            </w:pPr>
            <w:ins w:id="1284" w:author="Peter Dobson" w:date="2016-10-12T17:35:00Z">
              <w:r w:rsidRPr="00072079">
                <w:rPr>
                  <w:rFonts w:ascii="Calibri" w:hAnsi="Calibri" w:cs="Calibri"/>
                  <w:bCs/>
                  <w:color w:val="000000"/>
                  <w:sz w:val="22"/>
                  <w:lang w:val="en-AU"/>
                </w:rPr>
                <w:t>Sector matches ANS</w:t>
              </w:r>
            </w:ins>
          </w:p>
          <w:p w14:paraId="6DF47BF0" w14:textId="77777777" w:rsidR="00072079" w:rsidRPr="00072079" w:rsidRDefault="00072079" w:rsidP="007B070B">
            <w:pPr>
              <w:autoSpaceDE w:val="0"/>
              <w:autoSpaceDN w:val="0"/>
              <w:adjustRightInd w:val="0"/>
              <w:spacing w:afterAutospacing="0" w:line="240" w:lineRule="auto"/>
              <w:rPr>
                <w:ins w:id="1285" w:author="Peter Dobson" w:date="2016-10-12T17:35:00Z"/>
                <w:rFonts w:ascii="Calibri" w:hAnsi="Calibri" w:cs="Calibri"/>
                <w:bCs/>
                <w:color w:val="000000"/>
                <w:sz w:val="22"/>
                <w:lang w:val="en-AU"/>
              </w:rPr>
            </w:pPr>
            <w:ins w:id="1286" w:author="Peter Dobson" w:date="2016-10-12T17:35:00Z">
              <w:r w:rsidRPr="00072079">
                <w:rPr>
                  <w:rFonts w:ascii="Calibri" w:hAnsi="Calibri" w:cs="Calibri"/>
                  <w:bCs/>
                  <w:color w:val="000000"/>
                  <w:sz w:val="22"/>
                  <w:lang w:val="en-AU"/>
                </w:rPr>
                <w:t>Yes/No</w:t>
              </w:r>
            </w:ins>
          </w:p>
        </w:tc>
        <w:tc>
          <w:tcPr>
            <w:tcW w:w="1019" w:type="pct"/>
          </w:tcPr>
          <w:p w14:paraId="574392D5" w14:textId="77777777" w:rsidR="00072079" w:rsidRPr="00072079" w:rsidRDefault="00072079" w:rsidP="007B070B">
            <w:pPr>
              <w:autoSpaceDE w:val="0"/>
              <w:autoSpaceDN w:val="0"/>
              <w:adjustRightInd w:val="0"/>
              <w:spacing w:afterAutospacing="0" w:line="240" w:lineRule="auto"/>
              <w:rPr>
                <w:ins w:id="1287" w:author="Peter Dobson" w:date="2016-10-12T17:35:00Z"/>
                <w:rFonts w:ascii="Calibri" w:hAnsi="Calibri" w:cs="Times-Bold"/>
                <w:bCs/>
                <w:color w:val="000000"/>
                <w:sz w:val="22"/>
                <w:lang w:val="en-AU"/>
              </w:rPr>
            </w:pPr>
          </w:p>
        </w:tc>
      </w:tr>
      <w:tr w:rsidR="00072079" w:rsidRPr="00072079" w14:paraId="1EC8B14D" w14:textId="77777777" w:rsidTr="00072079">
        <w:trPr>
          <w:trHeight w:val="597"/>
          <w:ins w:id="1288" w:author="Peter Dobson" w:date="2016-10-12T17:35:00Z"/>
        </w:trPr>
        <w:tc>
          <w:tcPr>
            <w:tcW w:w="246" w:type="pct"/>
            <w:shd w:val="clear" w:color="auto" w:fill="D9D9D9"/>
          </w:tcPr>
          <w:p w14:paraId="76A1CFAA" w14:textId="77777777" w:rsidR="00072079" w:rsidRPr="00072079" w:rsidRDefault="00072079" w:rsidP="00072079">
            <w:pPr>
              <w:autoSpaceDE w:val="0"/>
              <w:autoSpaceDN w:val="0"/>
              <w:adjustRightInd w:val="0"/>
              <w:spacing w:line="240" w:lineRule="auto"/>
              <w:rPr>
                <w:ins w:id="1289" w:author="Peter Dobson" w:date="2016-10-12T17:35:00Z"/>
                <w:rFonts w:ascii="Calibri" w:hAnsi="Calibri" w:cs="Times-Bold"/>
                <w:b/>
                <w:bCs/>
                <w:color w:val="000000"/>
                <w:sz w:val="22"/>
                <w:lang w:val="en-AU"/>
              </w:rPr>
            </w:pPr>
            <w:ins w:id="1290" w:author="Peter Dobson" w:date="2016-10-12T17:35:00Z">
              <w:r w:rsidRPr="00072079">
                <w:rPr>
                  <w:rFonts w:ascii="Calibri" w:hAnsi="Calibri" w:cs="Times-Bold"/>
                  <w:b/>
                  <w:bCs/>
                  <w:color w:val="000000"/>
                  <w:sz w:val="22"/>
                  <w:lang w:val="en-AU"/>
                </w:rPr>
                <w:lastRenderedPageBreak/>
                <w:t>Item</w:t>
              </w:r>
            </w:ins>
          </w:p>
        </w:tc>
        <w:tc>
          <w:tcPr>
            <w:tcW w:w="783" w:type="pct"/>
            <w:shd w:val="clear" w:color="auto" w:fill="D9D9D9"/>
          </w:tcPr>
          <w:p w14:paraId="38A8AA6A" w14:textId="77777777" w:rsidR="00072079" w:rsidRPr="00072079" w:rsidRDefault="00072079" w:rsidP="00072079">
            <w:pPr>
              <w:autoSpaceDE w:val="0"/>
              <w:autoSpaceDN w:val="0"/>
              <w:adjustRightInd w:val="0"/>
              <w:spacing w:line="240" w:lineRule="auto"/>
              <w:rPr>
                <w:ins w:id="1291" w:author="Peter Dobson" w:date="2016-10-12T17:35:00Z"/>
                <w:rFonts w:ascii="Calibri" w:hAnsi="Calibri" w:cs="Times-Bold"/>
                <w:b/>
                <w:bCs/>
                <w:color w:val="000000"/>
                <w:sz w:val="22"/>
                <w:lang w:val="en-AU"/>
              </w:rPr>
            </w:pPr>
            <w:ins w:id="1292" w:author="Peter Dobson" w:date="2016-10-12T17:35:00Z">
              <w:r w:rsidRPr="00072079">
                <w:rPr>
                  <w:rFonts w:ascii="Calibri" w:hAnsi="Calibri" w:cs="Times-Bold"/>
                  <w:b/>
                  <w:bCs/>
                  <w:color w:val="000000"/>
                  <w:sz w:val="22"/>
                  <w:lang w:val="en-AU"/>
                </w:rPr>
                <w:t>Checking/ Setup step</w:t>
              </w:r>
            </w:ins>
          </w:p>
        </w:tc>
        <w:tc>
          <w:tcPr>
            <w:tcW w:w="1793" w:type="pct"/>
            <w:shd w:val="clear" w:color="auto" w:fill="D9D9D9"/>
          </w:tcPr>
          <w:p w14:paraId="399E6F83" w14:textId="77777777" w:rsidR="00072079" w:rsidRPr="00072079" w:rsidRDefault="00072079" w:rsidP="00072079">
            <w:pPr>
              <w:autoSpaceDE w:val="0"/>
              <w:autoSpaceDN w:val="0"/>
              <w:adjustRightInd w:val="0"/>
              <w:spacing w:line="240" w:lineRule="auto"/>
              <w:rPr>
                <w:ins w:id="1293" w:author="Peter Dobson" w:date="2016-10-12T17:35:00Z"/>
                <w:rFonts w:ascii="Calibri" w:hAnsi="Calibri" w:cs="Times-Bold"/>
                <w:b/>
                <w:bCs/>
                <w:color w:val="000000"/>
                <w:sz w:val="22"/>
                <w:lang w:val="en-AU"/>
              </w:rPr>
            </w:pPr>
            <w:ins w:id="1294" w:author="Peter Dobson" w:date="2016-10-12T17:35:00Z">
              <w:r w:rsidRPr="00072079">
                <w:rPr>
                  <w:rFonts w:ascii="Calibri" w:hAnsi="Calibri" w:cs="Times-Bold"/>
                  <w:b/>
                  <w:bCs/>
                  <w:color w:val="000000"/>
                  <w:sz w:val="22"/>
                  <w:lang w:val="en-AU"/>
                </w:rPr>
                <w:t>Checking / Setup Procedure</w:t>
              </w:r>
            </w:ins>
          </w:p>
        </w:tc>
        <w:tc>
          <w:tcPr>
            <w:tcW w:w="756" w:type="pct"/>
            <w:shd w:val="clear" w:color="auto" w:fill="D9D9D9"/>
          </w:tcPr>
          <w:p w14:paraId="0E28C79D" w14:textId="77777777" w:rsidR="00072079" w:rsidRPr="00072079" w:rsidRDefault="00072079" w:rsidP="00072079">
            <w:pPr>
              <w:autoSpaceDE w:val="0"/>
              <w:autoSpaceDN w:val="0"/>
              <w:adjustRightInd w:val="0"/>
              <w:spacing w:line="240" w:lineRule="auto"/>
              <w:rPr>
                <w:ins w:id="1295" w:author="Peter Dobson" w:date="2016-10-12T17:35:00Z"/>
                <w:rFonts w:ascii="Calibri" w:hAnsi="Calibri" w:cs="Times-Bold"/>
                <w:b/>
                <w:bCs/>
                <w:color w:val="000000"/>
                <w:sz w:val="22"/>
                <w:lang w:val="en-AU"/>
              </w:rPr>
            </w:pPr>
            <w:ins w:id="1296" w:author="Peter Dobson" w:date="2016-10-12T17:35:00Z">
              <w:r w:rsidRPr="00072079">
                <w:rPr>
                  <w:rFonts w:ascii="Calibri" w:hAnsi="Calibri" w:cs="Times-Bold"/>
                  <w:b/>
                  <w:bCs/>
                  <w:color w:val="000000"/>
                  <w:sz w:val="22"/>
                  <w:lang w:val="en-AU"/>
                </w:rPr>
                <w:t>Expected Results</w:t>
              </w:r>
            </w:ins>
          </w:p>
        </w:tc>
        <w:tc>
          <w:tcPr>
            <w:tcW w:w="403" w:type="pct"/>
            <w:shd w:val="clear" w:color="auto" w:fill="D9D9D9"/>
          </w:tcPr>
          <w:p w14:paraId="4D7E8F67" w14:textId="77777777" w:rsidR="00072079" w:rsidRPr="00072079" w:rsidRDefault="00072079" w:rsidP="00072079">
            <w:pPr>
              <w:autoSpaceDE w:val="0"/>
              <w:autoSpaceDN w:val="0"/>
              <w:adjustRightInd w:val="0"/>
              <w:spacing w:line="240" w:lineRule="auto"/>
              <w:rPr>
                <w:ins w:id="1297" w:author="Peter Dobson" w:date="2016-10-12T17:35:00Z"/>
                <w:rFonts w:ascii="Calibri" w:hAnsi="Calibri" w:cs="Times-Bold"/>
                <w:b/>
                <w:bCs/>
                <w:color w:val="000000"/>
                <w:sz w:val="22"/>
                <w:lang w:val="en-AU"/>
              </w:rPr>
            </w:pPr>
            <w:ins w:id="1298" w:author="Peter Dobson" w:date="2016-10-12T17:35:00Z">
              <w:r w:rsidRPr="00072079">
                <w:rPr>
                  <w:rFonts w:ascii="Calibri" w:hAnsi="Calibri" w:cs="Times-Bold"/>
                  <w:b/>
                  <w:bCs/>
                  <w:color w:val="000000"/>
                  <w:sz w:val="22"/>
                  <w:lang w:val="en-AU"/>
                </w:rPr>
                <w:t>Result</w:t>
              </w:r>
            </w:ins>
          </w:p>
        </w:tc>
        <w:tc>
          <w:tcPr>
            <w:tcW w:w="1019" w:type="pct"/>
            <w:shd w:val="clear" w:color="auto" w:fill="D9D9D9"/>
          </w:tcPr>
          <w:p w14:paraId="0B503332" w14:textId="77777777" w:rsidR="00072079" w:rsidRPr="00072079" w:rsidRDefault="00072079" w:rsidP="00072079">
            <w:pPr>
              <w:autoSpaceDE w:val="0"/>
              <w:autoSpaceDN w:val="0"/>
              <w:adjustRightInd w:val="0"/>
              <w:spacing w:line="240" w:lineRule="auto"/>
              <w:rPr>
                <w:ins w:id="1299" w:author="Peter Dobson" w:date="2016-10-12T17:35:00Z"/>
                <w:rFonts w:ascii="Calibri" w:hAnsi="Calibri" w:cs="Times-Bold"/>
                <w:b/>
                <w:bCs/>
                <w:color w:val="000000"/>
                <w:sz w:val="22"/>
                <w:lang w:val="en-AU"/>
              </w:rPr>
            </w:pPr>
            <w:ins w:id="1300" w:author="Peter Dobson" w:date="2016-10-12T17:35:00Z">
              <w:r w:rsidRPr="00072079">
                <w:rPr>
                  <w:rFonts w:ascii="Calibri" w:hAnsi="Calibri" w:cs="Times-Bold"/>
                  <w:b/>
                  <w:bCs/>
                  <w:color w:val="000000"/>
                  <w:sz w:val="22"/>
                  <w:lang w:val="en-AU"/>
                </w:rPr>
                <w:t>Comments</w:t>
              </w:r>
            </w:ins>
          </w:p>
        </w:tc>
      </w:tr>
      <w:tr w:rsidR="00072079" w:rsidRPr="00072079" w14:paraId="0732B0D6" w14:textId="77777777" w:rsidTr="007B070B">
        <w:trPr>
          <w:trHeight w:val="597"/>
          <w:ins w:id="1301" w:author="Peter Dobson" w:date="2016-10-12T17:35:00Z"/>
        </w:trPr>
        <w:tc>
          <w:tcPr>
            <w:tcW w:w="246" w:type="pct"/>
          </w:tcPr>
          <w:p w14:paraId="144689ED" w14:textId="77777777" w:rsidR="00072079" w:rsidRPr="00072079" w:rsidRDefault="00072079" w:rsidP="007B070B">
            <w:pPr>
              <w:autoSpaceDE w:val="0"/>
              <w:autoSpaceDN w:val="0"/>
              <w:adjustRightInd w:val="0"/>
              <w:spacing w:afterAutospacing="0" w:line="240" w:lineRule="auto"/>
              <w:rPr>
                <w:ins w:id="1302" w:author="Peter Dobson" w:date="2016-10-12T17:35:00Z"/>
                <w:rFonts w:ascii="Calibri" w:hAnsi="Calibri" w:cs="Times-Bold"/>
                <w:b/>
                <w:bCs/>
                <w:color w:val="000000"/>
                <w:sz w:val="22"/>
                <w:lang w:val="en-AU"/>
              </w:rPr>
            </w:pPr>
            <w:ins w:id="1303" w:author="Peter Dobson" w:date="2016-10-12T17:35:00Z">
              <w:r w:rsidRPr="00072079">
                <w:rPr>
                  <w:rFonts w:ascii="Calibri" w:hAnsi="Calibri" w:cs="Times-Bold"/>
                  <w:b/>
                  <w:bCs/>
                  <w:color w:val="000000"/>
                  <w:sz w:val="22"/>
                  <w:lang w:val="en-AU"/>
                </w:rPr>
                <w:t>5c</w:t>
              </w:r>
            </w:ins>
          </w:p>
        </w:tc>
        <w:tc>
          <w:tcPr>
            <w:tcW w:w="783" w:type="pct"/>
          </w:tcPr>
          <w:p w14:paraId="7126105A" w14:textId="77777777" w:rsidR="00072079" w:rsidRPr="00072079" w:rsidRDefault="00072079" w:rsidP="007B070B">
            <w:pPr>
              <w:autoSpaceDE w:val="0"/>
              <w:autoSpaceDN w:val="0"/>
              <w:adjustRightInd w:val="0"/>
              <w:spacing w:afterAutospacing="0" w:line="240" w:lineRule="auto"/>
              <w:rPr>
                <w:ins w:id="1304" w:author="Peter Dobson" w:date="2016-10-12T17:35:00Z"/>
                <w:rFonts w:ascii="Calibri" w:hAnsi="Calibri" w:cs="Calibri"/>
                <w:bCs/>
                <w:color w:val="000000"/>
                <w:sz w:val="22"/>
                <w:lang w:val="en-AU"/>
              </w:rPr>
            </w:pPr>
          </w:p>
        </w:tc>
        <w:tc>
          <w:tcPr>
            <w:tcW w:w="1793" w:type="pct"/>
          </w:tcPr>
          <w:p w14:paraId="5C4E42EE" w14:textId="77777777" w:rsidR="00072079" w:rsidRPr="00072079" w:rsidRDefault="00072079" w:rsidP="007B070B">
            <w:pPr>
              <w:autoSpaceDE w:val="0"/>
              <w:autoSpaceDN w:val="0"/>
              <w:adjustRightInd w:val="0"/>
              <w:spacing w:afterAutospacing="0" w:line="240" w:lineRule="auto"/>
              <w:rPr>
                <w:ins w:id="1305" w:author="Peter Dobson" w:date="2016-10-12T17:35:00Z"/>
                <w:rFonts w:ascii="Calibri" w:hAnsi="Calibri" w:cs="Calibri"/>
                <w:bCs/>
                <w:color w:val="000000"/>
                <w:sz w:val="22"/>
                <w:lang w:val="en-AU"/>
              </w:rPr>
            </w:pPr>
            <w:ins w:id="1306" w:author="Peter Dobson" w:date="2016-10-12T17:35:00Z">
              <w:r w:rsidRPr="00072079">
                <w:rPr>
                  <w:rFonts w:ascii="Calibri" w:hAnsi="Calibri" w:cs="Calibri"/>
                  <w:bCs/>
                  <w:color w:val="000000"/>
                  <w:sz w:val="22"/>
                  <w:lang w:val="en-AU"/>
                </w:rPr>
                <w:t>c. Sector Cutout 2  check bearing (from seaward)</w:t>
              </w:r>
            </w:ins>
          </w:p>
          <w:p w14:paraId="416A9694" w14:textId="77777777" w:rsidR="00072079" w:rsidRPr="00072079" w:rsidRDefault="00072079" w:rsidP="007B070B">
            <w:pPr>
              <w:pBdr>
                <w:bottom w:val="single" w:sz="12" w:space="1" w:color="auto"/>
              </w:pBdr>
              <w:autoSpaceDE w:val="0"/>
              <w:autoSpaceDN w:val="0"/>
              <w:adjustRightInd w:val="0"/>
              <w:spacing w:afterAutospacing="0" w:line="240" w:lineRule="auto"/>
              <w:rPr>
                <w:ins w:id="1307" w:author="Peter Dobson" w:date="2016-10-12T17:35:00Z"/>
                <w:rFonts w:ascii="Calibri" w:hAnsi="Calibri" w:cs="Calibri"/>
                <w:bCs/>
                <w:color w:val="000000"/>
                <w:sz w:val="22"/>
                <w:lang w:val="en-AU"/>
              </w:rPr>
            </w:pPr>
          </w:p>
          <w:p w14:paraId="311F77BF" w14:textId="77777777" w:rsidR="00072079" w:rsidRPr="00072079" w:rsidRDefault="00072079" w:rsidP="007B070B">
            <w:pPr>
              <w:pBdr>
                <w:bottom w:val="single" w:sz="12" w:space="1" w:color="auto"/>
              </w:pBdr>
              <w:autoSpaceDE w:val="0"/>
              <w:autoSpaceDN w:val="0"/>
              <w:adjustRightInd w:val="0"/>
              <w:spacing w:afterAutospacing="0" w:line="240" w:lineRule="auto"/>
              <w:rPr>
                <w:ins w:id="1308" w:author="Peter Dobson" w:date="2016-10-12T17:35:00Z"/>
                <w:rFonts w:ascii="Calibri" w:hAnsi="Calibri" w:cs="Calibri"/>
                <w:bCs/>
                <w:color w:val="000000"/>
                <w:sz w:val="22"/>
                <w:lang w:val="en-AU"/>
              </w:rPr>
            </w:pPr>
          </w:p>
          <w:p w14:paraId="1F4194E8" w14:textId="77777777" w:rsidR="00072079" w:rsidRPr="00072079" w:rsidRDefault="00072079" w:rsidP="007B070B">
            <w:pPr>
              <w:autoSpaceDE w:val="0"/>
              <w:autoSpaceDN w:val="0"/>
              <w:adjustRightInd w:val="0"/>
              <w:spacing w:afterAutospacing="0" w:line="240" w:lineRule="auto"/>
              <w:rPr>
                <w:ins w:id="1309" w:author="Peter Dobson" w:date="2016-10-12T17:35:00Z"/>
                <w:rFonts w:ascii="Calibri" w:hAnsi="Calibri" w:cs="Calibri"/>
                <w:bCs/>
                <w:color w:val="000000"/>
                <w:sz w:val="22"/>
                <w:lang w:val="en-AU"/>
              </w:rPr>
            </w:pPr>
            <w:ins w:id="1310" w:author="Peter Dobson" w:date="2016-10-12T17:35:00Z">
              <w:r w:rsidRPr="00072079">
                <w:rPr>
                  <w:rFonts w:ascii="Calibri" w:hAnsi="Calibri" w:cs="Calibri"/>
                  <w:bCs/>
                  <w:color w:val="000000"/>
                  <w:sz w:val="22"/>
                  <w:lang w:val="en-AU"/>
                </w:rPr>
                <w:t>Check angles on sector bearing plate for the second sector cut out. Do not adjust sector bearing plate.</w:t>
              </w:r>
            </w:ins>
          </w:p>
        </w:tc>
        <w:tc>
          <w:tcPr>
            <w:tcW w:w="756" w:type="pct"/>
          </w:tcPr>
          <w:p w14:paraId="31FA5CCD" w14:textId="77777777" w:rsidR="00072079" w:rsidRPr="00072079" w:rsidRDefault="00072079" w:rsidP="007B070B">
            <w:pPr>
              <w:autoSpaceDE w:val="0"/>
              <w:autoSpaceDN w:val="0"/>
              <w:adjustRightInd w:val="0"/>
              <w:spacing w:afterAutospacing="0" w:line="240" w:lineRule="auto"/>
              <w:rPr>
                <w:ins w:id="1311" w:author="Peter Dobson" w:date="2016-10-12T17:35:00Z"/>
                <w:rFonts w:ascii="Calibri" w:hAnsi="Calibri" w:cs="Calibri"/>
                <w:bCs/>
                <w:color w:val="000000"/>
                <w:sz w:val="22"/>
                <w:lang w:val="en-AU"/>
              </w:rPr>
            </w:pPr>
            <w:ins w:id="1312" w:author="Peter Dobson" w:date="2016-10-12T17:35:00Z">
              <w:r w:rsidRPr="00072079">
                <w:rPr>
                  <w:rFonts w:ascii="Calibri" w:hAnsi="Calibri" w:cs="Calibri"/>
                  <w:bCs/>
                  <w:color w:val="000000"/>
                  <w:sz w:val="22"/>
                  <w:lang w:val="en-AU"/>
                </w:rPr>
                <w:t>Sector cutout 2</w:t>
              </w:r>
            </w:ins>
          </w:p>
          <w:p w14:paraId="6CC6FA1D" w14:textId="77777777" w:rsidR="00072079" w:rsidRPr="00072079" w:rsidRDefault="00072079" w:rsidP="007B070B">
            <w:pPr>
              <w:autoSpaceDE w:val="0"/>
              <w:autoSpaceDN w:val="0"/>
              <w:adjustRightInd w:val="0"/>
              <w:spacing w:afterAutospacing="0" w:line="240" w:lineRule="auto"/>
              <w:rPr>
                <w:ins w:id="1313" w:author="Peter Dobson" w:date="2016-10-12T17:35:00Z"/>
                <w:rFonts w:ascii="Calibri" w:hAnsi="Calibri" w:cs="Calibri"/>
                <w:bCs/>
                <w:color w:val="000000"/>
                <w:sz w:val="22"/>
                <w:lang w:val="en-AU"/>
              </w:rPr>
            </w:pPr>
            <w:ins w:id="1314" w:author="Peter Dobson" w:date="2016-10-12T17:35:00Z">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ins>
          </w:p>
          <w:p w14:paraId="28761BFA" w14:textId="77777777" w:rsidR="00072079" w:rsidRPr="00072079" w:rsidRDefault="00072079" w:rsidP="007B070B">
            <w:pPr>
              <w:autoSpaceDE w:val="0"/>
              <w:autoSpaceDN w:val="0"/>
              <w:adjustRightInd w:val="0"/>
              <w:spacing w:afterAutospacing="0" w:line="240" w:lineRule="auto"/>
              <w:rPr>
                <w:ins w:id="1315" w:author="Peter Dobson" w:date="2016-10-12T17:35:00Z"/>
                <w:rFonts w:ascii="Calibri" w:hAnsi="Calibri" w:cs="Calibri"/>
                <w:bCs/>
                <w:color w:val="000000"/>
                <w:sz w:val="22"/>
                <w:lang w:val="en-AU"/>
              </w:rPr>
            </w:pPr>
          </w:p>
          <w:p w14:paraId="561C1FF5" w14:textId="77777777" w:rsidR="00072079" w:rsidRPr="00072079" w:rsidRDefault="00072079" w:rsidP="007B070B">
            <w:pPr>
              <w:pBdr>
                <w:bottom w:val="single" w:sz="12" w:space="1" w:color="auto"/>
              </w:pBdr>
              <w:autoSpaceDE w:val="0"/>
              <w:autoSpaceDN w:val="0"/>
              <w:adjustRightInd w:val="0"/>
              <w:spacing w:afterAutospacing="0" w:line="240" w:lineRule="auto"/>
              <w:rPr>
                <w:ins w:id="1316" w:author="Peter Dobson" w:date="2016-10-12T17:35:00Z"/>
                <w:rFonts w:ascii="Calibri" w:hAnsi="Calibri" w:cs="Calibri"/>
                <w:bCs/>
                <w:color w:val="000000"/>
                <w:sz w:val="22"/>
                <w:lang w:val="en-AU"/>
              </w:rPr>
            </w:pPr>
          </w:p>
          <w:p w14:paraId="1002E78D" w14:textId="77777777" w:rsidR="00072079" w:rsidRPr="00072079" w:rsidRDefault="00072079" w:rsidP="007B070B">
            <w:pPr>
              <w:autoSpaceDE w:val="0"/>
              <w:autoSpaceDN w:val="0"/>
              <w:adjustRightInd w:val="0"/>
              <w:spacing w:afterAutospacing="0" w:line="240" w:lineRule="auto"/>
              <w:rPr>
                <w:ins w:id="1317" w:author="Peter Dobson" w:date="2016-10-12T17:35:00Z"/>
                <w:rFonts w:ascii="Calibri" w:hAnsi="Calibri" w:cs="Calibri"/>
                <w:bCs/>
                <w:color w:val="000000"/>
                <w:sz w:val="22"/>
                <w:lang w:val="en-AU"/>
              </w:rPr>
            </w:pPr>
            <w:ins w:id="1318" w:author="Peter Dobson" w:date="2016-10-12T17:35:00Z">
              <w:r w:rsidRPr="00072079">
                <w:rPr>
                  <w:rFonts w:ascii="Calibri" w:hAnsi="Calibri" w:cs="Calibri"/>
                  <w:bCs/>
                  <w:color w:val="000000"/>
                  <w:sz w:val="22"/>
                  <w:lang w:val="en-AU"/>
                </w:rPr>
                <w:t>Sector cutout 2</w:t>
              </w:r>
            </w:ins>
          </w:p>
          <w:p w14:paraId="5A79D520" w14:textId="77777777" w:rsidR="00072079" w:rsidRPr="00072079" w:rsidRDefault="00072079" w:rsidP="007B070B">
            <w:pPr>
              <w:autoSpaceDE w:val="0"/>
              <w:autoSpaceDN w:val="0"/>
              <w:adjustRightInd w:val="0"/>
              <w:spacing w:afterAutospacing="0" w:line="240" w:lineRule="auto"/>
              <w:rPr>
                <w:ins w:id="1319" w:author="Peter Dobson" w:date="2016-10-12T17:35:00Z"/>
                <w:rFonts w:ascii="Calibri" w:hAnsi="Calibri" w:cs="Calibri"/>
                <w:bCs/>
                <w:color w:val="000000"/>
                <w:sz w:val="22"/>
                <w:lang w:val="en-AU"/>
              </w:rPr>
            </w:pPr>
            <w:ins w:id="1320" w:author="Peter Dobson" w:date="2016-10-12T17:35:00Z">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ins>
          </w:p>
          <w:p w14:paraId="0EF222B7" w14:textId="77777777" w:rsidR="00072079" w:rsidRPr="00072079" w:rsidRDefault="00072079" w:rsidP="007B070B">
            <w:pPr>
              <w:autoSpaceDE w:val="0"/>
              <w:autoSpaceDN w:val="0"/>
              <w:adjustRightInd w:val="0"/>
              <w:spacing w:afterAutospacing="0" w:line="240" w:lineRule="auto"/>
              <w:rPr>
                <w:ins w:id="1321" w:author="Peter Dobson" w:date="2016-10-12T17:35:00Z"/>
                <w:rFonts w:ascii="Calibri" w:hAnsi="Calibri" w:cs="Calibri"/>
                <w:bCs/>
                <w:color w:val="000000"/>
                <w:sz w:val="22"/>
                <w:lang w:val="en-AU"/>
              </w:rPr>
            </w:pPr>
          </w:p>
          <w:p w14:paraId="7A2A8425" w14:textId="77777777" w:rsidR="00072079" w:rsidRPr="00072079" w:rsidRDefault="00072079" w:rsidP="007B070B">
            <w:pPr>
              <w:pBdr>
                <w:bottom w:val="single" w:sz="12" w:space="1" w:color="auto"/>
              </w:pBdr>
              <w:autoSpaceDE w:val="0"/>
              <w:autoSpaceDN w:val="0"/>
              <w:adjustRightInd w:val="0"/>
              <w:spacing w:afterAutospacing="0" w:line="240" w:lineRule="auto"/>
              <w:rPr>
                <w:ins w:id="1322" w:author="Peter Dobson" w:date="2016-10-12T17:35:00Z"/>
                <w:rFonts w:ascii="Calibri" w:hAnsi="Calibri" w:cs="Calibri"/>
                <w:bCs/>
                <w:color w:val="000000"/>
                <w:sz w:val="22"/>
                <w:lang w:val="en-AU"/>
              </w:rPr>
            </w:pPr>
          </w:p>
          <w:p w14:paraId="4C1C6C16" w14:textId="77777777" w:rsidR="00072079" w:rsidRPr="00072079" w:rsidRDefault="00072079" w:rsidP="007B070B">
            <w:pPr>
              <w:autoSpaceDE w:val="0"/>
              <w:autoSpaceDN w:val="0"/>
              <w:adjustRightInd w:val="0"/>
              <w:spacing w:afterAutospacing="0" w:line="240" w:lineRule="auto"/>
              <w:rPr>
                <w:ins w:id="1323" w:author="Peter Dobson" w:date="2016-10-12T17:35:00Z"/>
                <w:rFonts w:ascii="Calibri" w:hAnsi="Calibri" w:cs="Calibri"/>
                <w:bCs/>
                <w:color w:val="000000"/>
                <w:sz w:val="22"/>
                <w:lang w:val="en-AU"/>
              </w:rPr>
            </w:pPr>
          </w:p>
        </w:tc>
        <w:tc>
          <w:tcPr>
            <w:tcW w:w="403" w:type="pct"/>
          </w:tcPr>
          <w:p w14:paraId="796B7084" w14:textId="77777777" w:rsidR="00072079" w:rsidRPr="00072079" w:rsidRDefault="00072079" w:rsidP="007B070B">
            <w:pPr>
              <w:autoSpaceDE w:val="0"/>
              <w:autoSpaceDN w:val="0"/>
              <w:adjustRightInd w:val="0"/>
              <w:spacing w:afterAutospacing="0" w:line="240" w:lineRule="auto"/>
              <w:rPr>
                <w:ins w:id="1324" w:author="Peter Dobson" w:date="2016-10-12T17:35:00Z"/>
                <w:rFonts w:ascii="Calibri" w:hAnsi="Calibri" w:cs="Calibri"/>
                <w:bCs/>
                <w:color w:val="000000"/>
                <w:sz w:val="22"/>
                <w:lang w:val="en-AU"/>
              </w:rPr>
            </w:pPr>
            <w:ins w:id="1325" w:author="Peter Dobson" w:date="2016-10-12T17:35:00Z">
              <w:r w:rsidRPr="00072079">
                <w:rPr>
                  <w:rFonts w:ascii="Calibri" w:hAnsi="Calibri" w:cs="Calibri"/>
                  <w:bCs/>
                  <w:color w:val="000000"/>
                  <w:sz w:val="22"/>
                  <w:lang w:val="en-AU"/>
                </w:rPr>
                <w:t>Sector matches ANS</w:t>
              </w:r>
            </w:ins>
          </w:p>
        </w:tc>
        <w:tc>
          <w:tcPr>
            <w:tcW w:w="1019" w:type="pct"/>
          </w:tcPr>
          <w:p w14:paraId="29C860B4" w14:textId="77777777" w:rsidR="00072079" w:rsidRPr="00072079" w:rsidRDefault="00072079" w:rsidP="007B070B">
            <w:pPr>
              <w:autoSpaceDE w:val="0"/>
              <w:autoSpaceDN w:val="0"/>
              <w:adjustRightInd w:val="0"/>
              <w:spacing w:afterAutospacing="0" w:line="240" w:lineRule="auto"/>
              <w:rPr>
                <w:ins w:id="1326" w:author="Peter Dobson" w:date="2016-10-12T17:35:00Z"/>
                <w:rFonts w:ascii="Calibri" w:hAnsi="Calibri" w:cs="Times-Bold"/>
                <w:bCs/>
                <w:color w:val="000000"/>
                <w:sz w:val="22"/>
                <w:lang w:val="en-AU"/>
              </w:rPr>
            </w:pPr>
          </w:p>
        </w:tc>
      </w:tr>
      <w:tr w:rsidR="00072079" w:rsidRPr="00072079" w14:paraId="04DBBE70" w14:textId="77777777" w:rsidTr="007B070B">
        <w:trPr>
          <w:trHeight w:val="597"/>
          <w:ins w:id="1327" w:author="Peter Dobson" w:date="2016-10-12T17:35:00Z"/>
        </w:trPr>
        <w:tc>
          <w:tcPr>
            <w:tcW w:w="246" w:type="pct"/>
          </w:tcPr>
          <w:p w14:paraId="3EB6B43F" w14:textId="77777777" w:rsidR="00072079" w:rsidRPr="00072079" w:rsidRDefault="00072079" w:rsidP="007B070B">
            <w:pPr>
              <w:autoSpaceDE w:val="0"/>
              <w:autoSpaceDN w:val="0"/>
              <w:adjustRightInd w:val="0"/>
              <w:spacing w:afterAutospacing="0" w:line="240" w:lineRule="auto"/>
              <w:rPr>
                <w:ins w:id="1328" w:author="Peter Dobson" w:date="2016-10-12T17:35:00Z"/>
                <w:rFonts w:ascii="Calibri" w:hAnsi="Calibri" w:cs="Times-Bold"/>
                <w:b/>
                <w:bCs/>
                <w:color w:val="000000"/>
                <w:sz w:val="22"/>
                <w:lang w:val="en-AU"/>
              </w:rPr>
            </w:pPr>
            <w:ins w:id="1329" w:author="Peter Dobson" w:date="2016-10-12T17:35:00Z">
              <w:r w:rsidRPr="00072079">
                <w:rPr>
                  <w:rFonts w:ascii="Calibri" w:hAnsi="Calibri" w:cs="Times-Bold"/>
                  <w:b/>
                  <w:bCs/>
                  <w:color w:val="000000"/>
                  <w:sz w:val="22"/>
                  <w:lang w:val="en-AU"/>
                </w:rPr>
                <w:t>5d</w:t>
              </w:r>
            </w:ins>
          </w:p>
        </w:tc>
        <w:tc>
          <w:tcPr>
            <w:tcW w:w="783" w:type="pct"/>
          </w:tcPr>
          <w:p w14:paraId="022D98B3" w14:textId="77777777" w:rsidR="00072079" w:rsidRPr="00072079" w:rsidRDefault="00072079" w:rsidP="007B070B">
            <w:pPr>
              <w:autoSpaceDE w:val="0"/>
              <w:autoSpaceDN w:val="0"/>
              <w:adjustRightInd w:val="0"/>
              <w:spacing w:afterAutospacing="0" w:line="240" w:lineRule="auto"/>
              <w:rPr>
                <w:ins w:id="1330" w:author="Peter Dobson" w:date="2016-10-12T17:35:00Z"/>
                <w:rFonts w:ascii="Calibri" w:hAnsi="Calibri" w:cs="Calibri"/>
                <w:bCs/>
                <w:color w:val="000000"/>
                <w:sz w:val="22"/>
                <w:lang w:val="en-AU"/>
              </w:rPr>
            </w:pPr>
          </w:p>
        </w:tc>
        <w:tc>
          <w:tcPr>
            <w:tcW w:w="1793" w:type="pct"/>
          </w:tcPr>
          <w:p w14:paraId="2A47CD44" w14:textId="77777777" w:rsidR="00072079" w:rsidRPr="00072079" w:rsidRDefault="00072079" w:rsidP="007B070B">
            <w:pPr>
              <w:autoSpaceDE w:val="0"/>
              <w:autoSpaceDN w:val="0"/>
              <w:adjustRightInd w:val="0"/>
              <w:spacing w:afterAutospacing="0" w:line="240" w:lineRule="auto"/>
              <w:rPr>
                <w:ins w:id="1331" w:author="Peter Dobson" w:date="2016-10-12T17:35:00Z"/>
                <w:rFonts w:ascii="Calibri" w:hAnsi="Calibri" w:cs="Calibri"/>
                <w:bCs/>
                <w:color w:val="000000"/>
                <w:sz w:val="22"/>
                <w:lang w:val="en-AU"/>
              </w:rPr>
            </w:pPr>
            <w:ins w:id="1332" w:author="Peter Dobson" w:date="2016-10-12T17:35:00Z">
              <w:r w:rsidRPr="00072079">
                <w:rPr>
                  <w:rFonts w:ascii="Calibri" w:hAnsi="Calibri" w:cs="Calibri"/>
                  <w:bCs/>
                  <w:color w:val="000000"/>
                  <w:sz w:val="22"/>
                  <w:lang w:val="en-AU"/>
                </w:rPr>
                <w:t>d. Sector Cutout 3  check bearing (from seaward)</w:t>
              </w:r>
            </w:ins>
          </w:p>
          <w:p w14:paraId="1F9A7310" w14:textId="77777777" w:rsidR="00072079" w:rsidRPr="00072079" w:rsidRDefault="00072079" w:rsidP="007B070B">
            <w:pPr>
              <w:pBdr>
                <w:bottom w:val="single" w:sz="12" w:space="1" w:color="auto"/>
              </w:pBdr>
              <w:autoSpaceDE w:val="0"/>
              <w:autoSpaceDN w:val="0"/>
              <w:adjustRightInd w:val="0"/>
              <w:spacing w:afterAutospacing="0" w:line="240" w:lineRule="auto"/>
              <w:rPr>
                <w:ins w:id="1333" w:author="Peter Dobson" w:date="2016-10-12T17:35:00Z"/>
                <w:rFonts w:ascii="Calibri" w:hAnsi="Calibri" w:cs="Calibri"/>
                <w:bCs/>
                <w:color w:val="000000"/>
                <w:sz w:val="22"/>
                <w:lang w:val="en-AU"/>
              </w:rPr>
            </w:pPr>
          </w:p>
          <w:p w14:paraId="033CF0A0" w14:textId="77777777" w:rsidR="00072079" w:rsidRPr="00072079" w:rsidRDefault="00072079" w:rsidP="007B070B">
            <w:pPr>
              <w:pBdr>
                <w:bottom w:val="single" w:sz="12" w:space="1" w:color="auto"/>
              </w:pBdr>
              <w:autoSpaceDE w:val="0"/>
              <w:autoSpaceDN w:val="0"/>
              <w:adjustRightInd w:val="0"/>
              <w:spacing w:afterAutospacing="0" w:line="240" w:lineRule="auto"/>
              <w:rPr>
                <w:ins w:id="1334" w:author="Peter Dobson" w:date="2016-10-12T17:35:00Z"/>
                <w:rFonts w:ascii="Calibri" w:hAnsi="Calibri" w:cs="Calibri"/>
                <w:bCs/>
                <w:color w:val="000000"/>
                <w:sz w:val="22"/>
                <w:lang w:val="en-AU"/>
              </w:rPr>
            </w:pPr>
          </w:p>
          <w:p w14:paraId="53E7EC5C" w14:textId="77777777" w:rsidR="00072079" w:rsidRPr="00072079" w:rsidRDefault="00072079" w:rsidP="007B070B">
            <w:pPr>
              <w:autoSpaceDE w:val="0"/>
              <w:autoSpaceDN w:val="0"/>
              <w:adjustRightInd w:val="0"/>
              <w:spacing w:afterAutospacing="0" w:line="240" w:lineRule="auto"/>
              <w:rPr>
                <w:ins w:id="1335" w:author="Peter Dobson" w:date="2016-10-12T17:35:00Z"/>
                <w:rFonts w:ascii="Calibri" w:hAnsi="Calibri" w:cs="Calibri"/>
                <w:bCs/>
                <w:color w:val="000000"/>
                <w:sz w:val="22"/>
                <w:lang w:val="en-AU"/>
              </w:rPr>
            </w:pPr>
            <w:ins w:id="1336" w:author="Peter Dobson" w:date="2016-10-12T17:35:00Z">
              <w:r w:rsidRPr="00072079">
                <w:rPr>
                  <w:rFonts w:ascii="Calibri" w:hAnsi="Calibri" w:cs="Calibri"/>
                  <w:bCs/>
                  <w:color w:val="000000"/>
                  <w:sz w:val="22"/>
                  <w:lang w:val="en-AU"/>
                </w:rPr>
                <w:t>Check angles on sector bearing plate for the third sector cut out. Do not adjust sector bearing plate.</w:t>
              </w:r>
            </w:ins>
          </w:p>
        </w:tc>
        <w:tc>
          <w:tcPr>
            <w:tcW w:w="756" w:type="pct"/>
          </w:tcPr>
          <w:p w14:paraId="03637525" w14:textId="77777777" w:rsidR="00072079" w:rsidRPr="00072079" w:rsidRDefault="00072079" w:rsidP="007B070B">
            <w:pPr>
              <w:autoSpaceDE w:val="0"/>
              <w:autoSpaceDN w:val="0"/>
              <w:adjustRightInd w:val="0"/>
              <w:spacing w:afterAutospacing="0" w:line="240" w:lineRule="auto"/>
              <w:rPr>
                <w:ins w:id="1337" w:author="Peter Dobson" w:date="2016-10-12T17:35:00Z"/>
                <w:rFonts w:ascii="Calibri" w:hAnsi="Calibri" w:cs="Calibri"/>
                <w:bCs/>
                <w:color w:val="000000"/>
                <w:sz w:val="22"/>
                <w:lang w:val="en-AU"/>
              </w:rPr>
            </w:pPr>
            <w:ins w:id="1338" w:author="Peter Dobson" w:date="2016-10-12T17:35:00Z">
              <w:r w:rsidRPr="00072079">
                <w:rPr>
                  <w:rFonts w:ascii="Calibri" w:hAnsi="Calibri" w:cs="Calibri"/>
                  <w:bCs/>
                  <w:color w:val="000000"/>
                  <w:sz w:val="22"/>
                  <w:lang w:val="en-AU"/>
                </w:rPr>
                <w:t>Sector cutout 3</w:t>
              </w:r>
            </w:ins>
          </w:p>
          <w:p w14:paraId="1991D041" w14:textId="77777777" w:rsidR="00072079" w:rsidRPr="00072079" w:rsidRDefault="00072079" w:rsidP="007B070B">
            <w:pPr>
              <w:autoSpaceDE w:val="0"/>
              <w:autoSpaceDN w:val="0"/>
              <w:adjustRightInd w:val="0"/>
              <w:spacing w:afterAutospacing="0" w:line="240" w:lineRule="auto"/>
              <w:rPr>
                <w:ins w:id="1339" w:author="Peter Dobson" w:date="2016-10-12T17:35:00Z"/>
                <w:rFonts w:ascii="Calibri" w:hAnsi="Calibri" w:cs="Calibri"/>
                <w:bCs/>
                <w:color w:val="000000"/>
                <w:sz w:val="22"/>
                <w:lang w:val="en-AU"/>
              </w:rPr>
            </w:pPr>
            <w:ins w:id="1340" w:author="Peter Dobson" w:date="2016-10-12T17:35:00Z">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ins>
          </w:p>
          <w:p w14:paraId="09EF0FDB" w14:textId="77777777" w:rsidR="00072079" w:rsidRPr="00072079" w:rsidRDefault="00072079" w:rsidP="007B070B">
            <w:pPr>
              <w:autoSpaceDE w:val="0"/>
              <w:autoSpaceDN w:val="0"/>
              <w:adjustRightInd w:val="0"/>
              <w:spacing w:afterAutospacing="0" w:line="240" w:lineRule="auto"/>
              <w:rPr>
                <w:ins w:id="1341" w:author="Peter Dobson" w:date="2016-10-12T17:35:00Z"/>
                <w:rFonts w:ascii="Calibri" w:hAnsi="Calibri" w:cs="Calibri"/>
                <w:bCs/>
                <w:color w:val="000000"/>
                <w:sz w:val="22"/>
                <w:lang w:val="en-AU"/>
              </w:rPr>
            </w:pPr>
          </w:p>
          <w:p w14:paraId="333FE78D" w14:textId="77777777" w:rsidR="00072079" w:rsidRPr="00072079" w:rsidRDefault="00072079" w:rsidP="007B070B">
            <w:pPr>
              <w:pBdr>
                <w:bottom w:val="single" w:sz="12" w:space="1" w:color="auto"/>
              </w:pBdr>
              <w:autoSpaceDE w:val="0"/>
              <w:autoSpaceDN w:val="0"/>
              <w:adjustRightInd w:val="0"/>
              <w:spacing w:afterAutospacing="0" w:line="240" w:lineRule="auto"/>
              <w:rPr>
                <w:ins w:id="1342" w:author="Peter Dobson" w:date="2016-10-12T17:35:00Z"/>
                <w:rFonts w:ascii="Calibri" w:hAnsi="Calibri" w:cs="Calibri"/>
                <w:bCs/>
                <w:color w:val="000000"/>
                <w:sz w:val="22"/>
                <w:lang w:val="en-AU"/>
              </w:rPr>
            </w:pPr>
          </w:p>
          <w:p w14:paraId="35A2DF65" w14:textId="77777777" w:rsidR="00072079" w:rsidRPr="00072079" w:rsidRDefault="00072079" w:rsidP="007B070B">
            <w:pPr>
              <w:autoSpaceDE w:val="0"/>
              <w:autoSpaceDN w:val="0"/>
              <w:adjustRightInd w:val="0"/>
              <w:spacing w:afterAutospacing="0" w:line="240" w:lineRule="auto"/>
              <w:rPr>
                <w:ins w:id="1343" w:author="Peter Dobson" w:date="2016-10-12T17:35:00Z"/>
                <w:rFonts w:ascii="Calibri" w:hAnsi="Calibri" w:cs="Calibri"/>
                <w:bCs/>
                <w:color w:val="000000"/>
                <w:sz w:val="22"/>
                <w:lang w:val="en-AU"/>
              </w:rPr>
            </w:pPr>
            <w:ins w:id="1344" w:author="Peter Dobson" w:date="2016-10-12T17:35:00Z">
              <w:r w:rsidRPr="00072079">
                <w:rPr>
                  <w:rFonts w:ascii="Calibri" w:hAnsi="Calibri" w:cs="Calibri"/>
                  <w:bCs/>
                  <w:color w:val="000000"/>
                  <w:sz w:val="22"/>
                  <w:lang w:val="en-AU"/>
                </w:rPr>
                <w:t>Sector cutout 3</w:t>
              </w:r>
            </w:ins>
          </w:p>
          <w:p w14:paraId="4460F0FF" w14:textId="77777777" w:rsidR="00072079" w:rsidRPr="00072079" w:rsidRDefault="00072079" w:rsidP="007B070B">
            <w:pPr>
              <w:autoSpaceDE w:val="0"/>
              <w:autoSpaceDN w:val="0"/>
              <w:adjustRightInd w:val="0"/>
              <w:spacing w:afterAutospacing="0" w:line="240" w:lineRule="auto"/>
              <w:rPr>
                <w:ins w:id="1345" w:author="Peter Dobson" w:date="2016-10-12T17:35:00Z"/>
                <w:rFonts w:ascii="Calibri" w:hAnsi="Calibri" w:cs="Calibri"/>
                <w:bCs/>
                <w:color w:val="000000"/>
                <w:sz w:val="22"/>
                <w:lang w:val="en-AU"/>
              </w:rPr>
            </w:pPr>
            <w:ins w:id="1346" w:author="Peter Dobson" w:date="2016-10-12T17:35:00Z">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ins>
          </w:p>
          <w:p w14:paraId="560A2F2B" w14:textId="77777777" w:rsidR="00072079" w:rsidRPr="00072079" w:rsidRDefault="00072079" w:rsidP="007B070B">
            <w:pPr>
              <w:autoSpaceDE w:val="0"/>
              <w:autoSpaceDN w:val="0"/>
              <w:adjustRightInd w:val="0"/>
              <w:spacing w:afterAutospacing="0" w:line="240" w:lineRule="auto"/>
              <w:rPr>
                <w:ins w:id="1347" w:author="Peter Dobson" w:date="2016-10-12T17:35:00Z"/>
                <w:rFonts w:ascii="Calibri" w:hAnsi="Calibri" w:cs="Calibri"/>
                <w:bCs/>
                <w:color w:val="000000"/>
                <w:sz w:val="22"/>
                <w:lang w:val="en-AU"/>
              </w:rPr>
            </w:pPr>
          </w:p>
          <w:p w14:paraId="5FC057DD" w14:textId="77777777" w:rsidR="00072079" w:rsidRPr="00072079" w:rsidRDefault="00072079" w:rsidP="007B070B">
            <w:pPr>
              <w:pBdr>
                <w:bottom w:val="single" w:sz="12" w:space="1" w:color="auto"/>
              </w:pBdr>
              <w:autoSpaceDE w:val="0"/>
              <w:autoSpaceDN w:val="0"/>
              <w:adjustRightInd w:val="0"/>
              <w:spacing w:afterAutospacing="0" w:line="240" w:lineRule="auto"/>
              <w:rPr>
                <w:ins w:id="1348" w:author="Peter Dobson" w:date="2016-10-12T17:35:00Z"/>
                <w:rFonts w:ascii="Calibri" w:hAnsi="Calibri" w:cs="Calibri"/>
                <w:bCs/>
                <w:color w:val="000000"/>
                <w:sz w:val="22"/>
                <w:lang w:val="en-AU"/>
              </w:rPr>
            </w:pPr>
          </w:p>
          <w:p w14:paraId="70F7B1EB" w14:textId="77777777" w:rsidR="00072079" w:rsidRPr="00072079" w:rsidRDefault="00072079" w:rsidP="007B070B">
            <w:pPr>
              <w:autoSpaceDE w:val="0"/>
              <w:autoSpaceDN w:val="0"/>
              <w:adjustRightInd w:val="0"/>
              <w:spacing w:afterAutospacing="0" w:line="240" w:lineRule="auto"/>
              <w:rPr>
                <w:ins w:id="1349" w:author="Peter Dobson" w:date="2016-10-12T17:35:00Z"/>
                <w:rFonts w:ascii="Calibri" w:hAnsi="Calibri" w:cs="Calibri"/>
                <w:bCs/>
                <w:color w:val="000000"/>
                <w:sz w:val="22"/>
                <w:lang w:val="en-AU"/>
              </w:rPr>
            </w:pPr>
          </w:p>
        </w:tc>
        <w:tc>
          <w:tcPr>
            <w:tcW w:w="403" w:type="pct"/>
          </w:tcPr>
          <w:p w14:paraId="69716F24" w14:textId="77777777" w:rsidR="00072079" w:rsidRPr="00072079" w:rsidRDefault="00072079" w:rsidP="007B070B">
            <w:pPr>
              <w:autoSpaceDE w:val="0"/>
              <w:autoSpaceDN w:val="0"/>
              <w:adjustRightInd w:val="0"/>
              <w:spacing w:afterAutospacing="0" w:line="240" w:lineRule="auto"/>
              <w:rPr>
                <w:ins w:id="1350" w:author="Peter Dobson" w:date="2016-10-12T17:35:00Z"/>
                <w:rFonts w:ascii="Calibri" w:hAnsi="Calibri" w:cs="Calibri"/>
                <w:bCs/>
                <w:color w:val="000000"/>
                <w:sz w:val="22"/>
                <w:lang w:val="en-AU"/>
              </w:rPr>
            </w:pPr>
            <w:ins w:id="1351" w:author="Peter Dobson" w:date="2016-10-12T17:35:00Z">
              <w:r w:rsidRPr="00072079">
                <w:rPr>
                  <w:rFonts w:ascii="Calibri" w:hAnsi="Calibri" w:cs="Calibri"/>
                  <w:bCs/>
                  <w:color w:val="000000"/>
                  <w:sz w:val="22"/>
                  <w:lang w:val="en-AU"/>
                </w:rPr>
                <w:t>Sector matches ANS</w:t>
              </w:r>
            </w:ins>
          </w:p>
        </w:tc>
        <w:tc>
          <w:tcPr>
            <w:tcW w:w="1019" w:type="pct"/>
          </w:tcPr>
          <w:p w14:paraId="3FC1B223" w14:textId="77777777" w:rsidR="00072079" w:rsidRPr="00072079" w:rsidRDefault="00072079" w:rsidP="007B070B">
            <w:pPr>
              <w:autoSpaceDE w:val="0"/>
              <w:autoSpaceDN w:val="0"/>
              <w:adjustRightInd w:val="0"/>
              <w:spacing w:afterAutospacing="0" w:line="240" w:lineRule="auto"/>
              <w:rPr>
                <w:ins w:id="1352" w:author="Peter Dobson" w:date="2016-10-12T17:35:00Z"/>
                <w:rFonts w:ascii="Calibri" w:hAnsi="Calibri" w:cs="Times-Bold"/>
                <w:bCs/>
                <w:color w:val="000000"/>
                <w:sz w:val="22"/>
                <w:lang w:val="en-AU"/>
              </w:rPr>
            </w:pPr>
          </w:p>
        </w:tc>
      </w:tr>
      <w:tr w:rsidR="00072079" w:rsidRPr="00072079" w14:paraId="36D3F53E" w14:textId="77777777" w:rsidTr="007B070B">
        <w:trPr>
          <w:trHeight w:val="597"/>
          <w:ins w:id="1353" w:author="Peter Dobson" w:date="2016-10-12T17:35:00Z"/>
        </w:trPr>
        <w:tc>
          <w:tcPr>
            <w:tcW w:w="246" w:type="pct"/>
          </w:tcPr>
          <w:p w14:paraId="7D257A5E" w14:textId="77777777" w:rsidR="00072079" w:rsidRPr="00072079" w:rsidRDefault="00072079" w:rsidP="007B070B">
            <w:pPr>
              <w:autoSpaceDE w:val="0"/>
              <w:autoSpaceDN w:val="0"/>
              <w:adjustRightInd w:val="0"/>
              <w:spacing w:afterAutospacing="0" w:line="240" w:lineRule="auto"/>
              <w:rPr>
                <w:ins w:id="1354" w:author="Peter Dobson" w:date="2016-10-12T17:35:00Z"/>
                <w:rFonts w:ascii="Calibri" w:hAnsi="Calibri" w:cs="Times-Bold"/>
                <w:b/>
                <w:bCs/>
                <w:color w:val="000000"/>
                <w:sz w:val="22"/>
                <w:lang w:val="en-AU"/>
              </w:rPr>
            </w:pPr>
            <w:ins w:id="1355" w:author="Peter Dobson" w:date="2016-10-12T17:35:00Z">
              <w:r w:rsidRPr="00072079">
                <w:rPr>
                  <w:rFonts w:ascii="Calibri" w:hAnsi="Calibri" w:cs="Times-Bold"/>
                  <w:b/>
                  <w:bCs/>
                  <w:color w:val="000000"/>
                  <w:sz w:val="22"/>
                  <w:lang w:val="en-AU"/>
                </w:rPr>
                <w:t>5e</w:t>
              </w:r>
            </w:ins>
          </w:p>
        </w:tc>
        <w:tc>
          <w:tcPr>
            <w:tcW w:w="783" w:type="pct"/>
          </w:tcPr>
          <w:p w14:paraId="21D46462" w14:textId="77777777" w:rsidR="00072079" w:rsidRPr="00072079" w:rsidRDefault="00072079" w:rsidP="007B070B">
            <w:pPr>
              <w:autoSpaceDE w:val="0"/>
              <w:autoSpaceDN w:val="0"/>
              <w:adjustRightInd w:val="0"/>
              <w:spacing w:afterAutospacing="0" w:line="240" w:lineRule="auto"/>
              <w:rPr>
                <w:ins w:id="1356" w:author="Peter Dobson" w:date="2016-10-12T17:35:00Z"/>
                <w:rFonts w:ascii="Calibri" w:hAnsi="Calibri" w:cs="Calibri"/>
                <w:bCs/>
                <w:color w:val="000000"/>
                <w:sz w:val="22"/>
                <w:lang w:val="en-AU"/>
              </w:rPr>
            </w:pPr>
          </w:p>
        </w:tc>
        <w:tc>
          <w:tcPr>
            <w:tcW w:w="1793" w:type="pct"/>
          </w:tcPr>
          <w:p w14:paraId="6C1BBD5E" w14:textId="77777777" w:rsidR="00072079" w:rsidRPr="00072079" w:rsidRDefault="00072079" w:rsidP="007B070B">
            <w:pPr>
              <w:autoSpaceDE w:val="0"/>
              <w:autoSpaceDN w:val="0"/>
              <w:adjustRightInd w:val="0"/>
              <w:spacing w:afterAutospacing="0" w:line="240" w:lineRule="auto"/>
              <w:rPr>
                <w:ins w:id="1357" w:author="Peter Dobson" w:date="2016-10-12T17:35:00Z"/>
                <w:rFonts w:ascii="Calibri" w:hAnsi="Calibri" w:cs="Calibri"/>
                <w:bCs/>
                <w:color w:val="000000"/>
                <w:sz w:val="22"/>
                <w:lang w:val="en-AU"/>
              </w:rPr>
            </w:pPr>
            <w:ins w:id="1358" w:author="Peter Dobson" w:date="2016-10-12T17:35:00Z">
              <w:r w:rsidRPr="00072079">
                <w:rPr>
                  <w:rFonts w:ascii="Calibri" w:hAnsi="Calibri" w:cs="Calibri"/>
                  <w:bCs/>
                  <w:color w:val="000000"/>
                  <w:sz w:val="22"/>
                  <w:lang w:val="en-AU"/>
                </w:rPr>
                <w:t>b. Sector Cutout 4  check bearing (from seaward)</w:t>
              </w:r>
            </w:ins>
          </w:p>
          <w:p w14:paraId="7F3CC112" w14:textId="77777777" w:rsidR="00072079" w:rsidRPr="00072079" w:rsidRDefault="00072079" w:rsidP="007B070B">
            <w:pPr>
              <w:pBdr>
                <w:bottom w:val="single" w:sz="12" w:space="1" w:color="auto"/>
              </w:pBdr>
              <w:autoSpaceDE w:val="0"/>
              <w:autoSpaceDN w:val="0"/>
              <w:adjustRightInd w:val="0"/>
              <w:spacing w:afterAutospacing="0" w:line="240" w:lineRule="auto"/>
              <w:rPr>
                <w:ins w:id="1359" w:author="Peter Dobson" w:date="2016-10-12T17:35:00Z"/>
                <w:rFonts w:ascii="Calibri" w:hAnsi="Calibri" w:cs="Calibri"/>
                <w:bCs/>
                <w:color w:val="000000"/>
                <w:sz w:val="22"/>
                <w:lang w:val="en-AU"/>
              </w:rPr>
            </w:pPr>
          </w:p>
          <w:p w14:paraId="58C7CE8B" w14:textId="77777777" w:rsidR="00072079" w:rsidRPr="00072079" w:rsidRDefault="00072079" w:rsidP="007B070B">
            <w:pPr>
              <w:pBdr>
                <w:bottom w:val="single" w:sz="12" w:space="1" w:color="auto"/>
              </w:pBdr>
              <w:autoSpaceDE w:val="0"/>
              <w:autoSpaceDN w:val="0"/>
              <w:adjustRightInd w:val="0"/>
              <w:spacing w:afterAutospacing="0" w:line="240" w:lineRule="auto"/>
              <w:rPr>
                <w:ins w:id="1360" w:author="Peter Dobson" w:date="2016-10-12T17:35:00Z"/>
                <w:rFonts w:ascii="Calibri" w:hAnsi="Calibri" w:cs="Calibri"/>
                <w:bCs/>
                <w:color w:val="000000"/>
                <w:sz w:val="22"/>
                <w:lang w:val="en-AU"/>
              </w:rPr>
            </w:pPr>
          </w:p>
          <w:p w14:paraId="044B7FD8" w14:textId="77777777" w:rsidR="00072079" w:rsidRPr="00072079" w:rsidRDefault="00072079" w:rsidP="007B070B">
            <w:pPr>
              <w:autoSpaceDE w:val="0"/>
              <w:autoSpaceDN w:val="0"/>
              <w:adjustRightInd w:val="0"/>
              <w:spacing w:afterAutospacing="0" w:line="240" w:lineRule="auto"/>
              <w:rPr>
                <w:ins w:id="1361" w:author="Peter Dobson" w:date="2016-10-12T17:35:00Z"/>
                <w:rFonts w:ascii="Calibri" w:hAnsi="Calibri" w:cs="Calibri"/>
                <w:bCs/>
                <w:color w:val="000000"/>
                <w:sz w:val="22"/>
                <w:lang w:val="en-AU"/>
              </w:rPr>
            </w:pPr>
            <w:ins w:id="1362" w:author="Peter Dobson" w:date="2016-10-12T17:35:00Z">
              <w:r w:rsidRPr="00072079">
                <w:rPr>
                  <w:rFonts w:ascii="Calibri" w:hAnsi="Calibri" w:cs="Calibri"/>
                  <w:bCs/>
                  <w:color w:val="000000"/>
                  <w:sz w:val="22"/>
                  <w:lang w:val="en-AU"/>
                </w:rPr>
                <w:t>Check angles on sector bearing plate for the fourth sector cut out. Do not adjust sector bearing plate.</w:t>
              </w:r>
            </w:ins>
          </w:p>
        </w:tc>
        <w:tc>
          <w:tcPr>
            <w:tcW w:w="756" w:type="pct"/>
          </w:tcPr>
          <w:p w14:paraId="5F7430AC" w14:textId="77777777" w:rsidR="00072079" w:rsidRPr="00072079" w:rsidRDefault="00072079" w:rsidP="007B070B">
            <w:pPr>
              <w:autoSpaceDE w:val="0"/>
              <w:autoSpaceDN w:val="0"/>
              <w:adjustRightInd w:val="0"/>
              <w:spacing w:afterAutospacing="0" w:line="240" w:lineRule="auto"/>
              <w:rPr>
                <w:ins w:id="1363" w:author="Peter Dobson" w:date="2016-10-12T17:35:00Z"/>
                <w:rFonts w:ascii="Calibri" w:hAnsi="Calibri" w:cs="Calibri"/>
                <w:bCs/>
                <w:color w:val="000000"/>
                <w:sz w:val="22"/>
                <w:lang w:val="en-AU"/>
              </w:rPr>
            </w:pPr>
            <w:ins w:id="1364" w:author="Peter Dobson" w:date="2016-10-12T17:35:00Z">
              <w:r w:rsidRPr="00072079">
                <w:rPr>
                  <w:rFonts w:ascii="Calibri" w:hAnsi="Calibri" w:cs="Calibri"/>
                  <w:bCs/>
                  <w:color w:val="000000"/>
                  <w:sz w:val="22"/>
                  <w:lang w:val="en-AU"/>
                </w:rPr>
                <w:t>Sector cutout 4</w:t>
              </w:r>
            </w:ins>
          </w:p>
          <w:p w14:paraId="077C20F6" w14:textId="77777777" w:rsidR="00072079" w:rsidRPr="00072079" w:rsidRDefault="00072079" w:rsidP="007B070B">
            <w:pPr>
              <w:autoSpaceDE w:val="0"/>
              <w:autoSpaceDN w:val="0"/>
              <w:adjustRightInd w:val="0"/>
              <w:spacing w:afterAutospacing="0" w:line="240" w:lineRule="auto"/>
              <w:rPr>
                <w:ins w:id="1365" w:author="Peter Dobson" w:date="2016-10-12T17:35:00Z"/>
                <w:rFonts w:ascii="Calibri" w:hAnsi="Calibri" w:cs="Calibri"/>
                <w:bCs/>
                <w:color w:val="000000"/>
                <w:sz w:val="22"/>
                <w:lang w:val="en-AU"/>
              </w:rPr>
            </w:pPr>
            <w:ins w:id="1366" w:author="Peter Dobson" w:date="2016-10-12T17:35:00Z">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ins>
          </w:p>
          <w:p w14:paraId="4009351D" w14:textId="77777777" w:rsidR="00072079" w:rsidRPr="00072079" w:rsidRDefault="00072079" w:rsidP="007B070B">
            <w:pPr>
              <w:autoSpaceDE w:val="0"/>
              <w:autoSpaceDN w:val="0"/>
              <w:adjustRightInd w:val="0"/>
              <w:spacing w:afterAutospacing="0" w:line="240" w:lineRule="auto"/>
              <w:rPr>
                <w:ins w:id="1367" w:author="Peter Dobson" w:date="2016-10-12T17:35:00Z"/>
                <w:rFonts w:ascii="Calibri" w:hAnsi="Calibri" w:cs="Calibri"/>
                <w:bCs/>
                <w:color w:val="000000"/>
                <w:sz w:val="22"/>
                <w:lang w:val="en-AU"/>
              </w:rPr>
            </w:pPr>
          </w:p>
          <w:p w14:paraId="3C4778C5" w14:textId="77777777" w:rsidR="00072079" w:rsidRPr="00072079" w:rsidRDefault="00072079" w:rsidP="007B070B">
            <w:pPr>
              <w:pBdr>
                <w:bottom w:val="single" w:sz="12" w:space="1" w:color="auto"/>
              </w:pBdr>
              <w:autoSpaceDE w:val="0"/>
              <w:autoSpaceDN w:val="0"/>
              <w:adjustRightInd w:val="0"/>
              <w:spacing w:afterAutospacing="0" w:line="240" w:lineRule="auto"/>
              <w:rPr>
                <w:ins w:id="1368" w:author="Peter Dobson" w:date="2016-10-12T17:35:00Z"/>
                <w:rFonts w:ascii="Calibri" w:hAnsi="Calibri" w:cs="Calibri"/>
                <w:bCs/>
                <w:color w:val="000000"/>
                <w:sz w:val="22"/>
                <w:lang w:val="en-AU"/>
              </w:rPr>
            </w:pPr>
          </w:p>
          <w:p w14:paraId="1CF0F23D" w14:textId="77777777" w:rsidR="00072079" w:rsidRPr="00072079" w:rsidRDefault="00072079" w:rsidP="007B070B">
            <w:pPr>
              <w:autoSpaceDE w:val="0"/>
              <w:autoSpaceDN w:val="0"/>
              <w:adjustRightInd w:val="0"/>
              <w:spacing w:afterAutospacing="0" w:line="240" w:lineRule="auto"/>
              <w:rPr>
                <w:ins w:id="1369" w:author="Peter Dobson" w:date="2016-10-12T17:35:00Z"/>
                <w:rFonts w:ascii="Calibri" w:hAnsi="Calibri" w:cs="Calibri"/>
                <w:bCs/>
                <w:color w:val="000000"/>
                <w:sz w:val="22"/>
                <w:lang w:val="en-AU"/>
              </w:rPr>
            </w:pPr>
            <w:ins w:id="1370" w:author="Peter Dobson" w:date="2016-10-12T17:35:00Z">
              <w:r w:rsidRPr="00072079">
                <w:rPr>
                  <w:rFonts w:ascii="Calibri" w:hAnsi="Calibri" w:cs="Calibri"/>
                  <w:bCs/>
                  <w:color w:val="000000"/>
                  <w:sz w:val="22"/>
                  <w:lang w:val="en-AU"/>
                </w:rPr>
                <w:t>Sector cutout 4</w:t>
              </w:r>
            </w:ins>
          </w:p>
          <w:p w14:paraId="6289CB60" w14:textId="77777777" w:rsidR="00072079" w:rsidRPr="00072079" w:rsidRDefault="00072079" w:rsidP="007B070B">
            <w:pPr>
              <w:autoSpaceDE w:val="0"/>
              <w:autoSpaceDN w:val="0"/>
              <w:adjustRightInd w:val="0"/>
              <w:spacing w:afterAutospacing="0" w:line="240" w:lineRule="auto"/>
              <w:rPr>
                <w:ins w:id="1371" w:author="Peter Dobson" w:date="2016-10-12T17:35:00Z"/>
                <w:rFonts w:ascii="Calibri" w:hAnsi="Calibri" w:cs="Calibri"/>
                <w:bCs/>
                <w:color w:val="000000"/>
                <w:sz w:val="22"/>
                <w:lang w:val="en-AU"/>
              </w:rPr>
            </w:pPr>
            <w:ins w:id="1372" w:author="Peter Dobson" w:date="2016-10-12T17:35:00Z">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ins>
          </w:p>
          <w:p w14:paraId="5B4C0B13" w14:textId="77777777" w:rsidR="00072079" w:rsidRPr="00072079" w:rsidRDefault="00072079" w:rsidP="007B070B">
            <w:pPr>
              <w:autoSpaceDE w:val="0"/>
              <w:autoSpaceDN w:val="0"/>
              <w:adjustRightInd w:val="0"/>
              <w:spacing w:afterAutospacing="0" w:line="240" w:lineRule="auto"/>
              <w:rPr>
                <w:ins w:id="1373" w:author="Peter Dobson" w:date="2016-10-12T17:35:00Z"/>
                <w:rFonts w:ascii="Calibri" w:hAnsi="Calibri" w:cs="Calibri"/>
                <w:bCs/>
                <w:color w:val="000000"/>
                <w:sz w:val="22"/>
                <w:lang w:val="en-AU"/>
              </w:rPr>
            </w:pPr>
          </w:p>
          <w:p w14:paraId="0F51B2A5" w14:textId="77777777" w:rsidR="00072079" w:rsidRPr="00072079" w:rsidRDefault="00072079" w:rsidP="007B070B">
            <w:pPr>
              <w:pBdr>
                <w:bottom w:val="single" w:sz="12" w:space="1" w:color="auto"/>
              </w:pBdr>
              <w:autoSpaceDE w:val="0"/>
              <w:autoSpaceDN w:val="0"/>
              <w:adjustRightInd w:val="0"/>
              <w:spacing w:afterAutospacing="0" w:line="240" w:lineRule="auto"/>
              <w:rPr>
                <w:ins w:id="1374" w:author="Peter Dobson" w:date="2016-10-12T17:35:00Z"/>
                <w:rFonts w:ascii="Calibri" w:hAnsi="Calibri" w:cs="Calibri"/>
                <w:bCs/>
                <w:color w:val="000000"/>
                <w:sz w:val="22"/>
                <w:lang w:val="en-AU"/>
              </w:rPr>
            </w:pPr>
          </w:p>
          <w:p w14:paraId="4C3F1625" w14:textId="77777777" w:rsidR="00072079" w:rsidRPr="00072079" w:rsidRDefault="00072079" w:rsidP="007B070B">
            <w:pPr>
              <w:autoSpaceDE w:val="0"/>
              <w:autoSpaceDN w:val="0"/>
              <w:adjustRightInd w:val="0"/>
              <w:spacing w:afterAutospacing="0" w:line="240" w:lineRule="auto"/>
              <w:rPr>
                <w:ins w:id="1375" w:author="Peter Dobson" w:date="2016-10-12T17:35:00Z"/>
                <w:rFonts w:ascii="Calibri" w:hAnsi="Calibri" w:cs="Calibri"/>
                <w:bCs/>
                <w:color w:val="000000"/>
                <w:sz w:val="22"/>
                <w:lang w:val="en-AU"/>
              </w:rPr>
            </w:pPr>
          </w:p>
        </w:tc>
        <w:tc>
          <w:tcPr>
            <w:tcW w:w="403" w:type="pct"/>
          </w:tcPr>
          <w:p w14:paraId="2B4157BE" w14:textId="77777777" w:rsidR="00072079" w:rsidRPr="00072079" w:rsidRDefault="00072079" w:rsidP="007B070B">
            <w:pPr>
              <w:autoSpaceDE w:val="0"/>
              <w:autoSpaceDN w:val="0"/>
              <w:adjustRightInd w:val="0"/>
              <w:spacing w:afterAutospacing="0" w:line="240" w:lineRule="auto"/>
              <w:rPr>
                <w:ins w:id="1376" w:author="Peter Dobson" w:date="2016-10-12T17:35:00Z"/>
                <w:rFonts w:ascii="Calibri" w:hAnsi="Calibri" w:cs="Calibri"/>
                <w:bCs/>
                <w:color w:val="000000"/>
                <w:sz w:val="22"/>
                <w:lang w:val="en-AU"/>
              </w:rPr>
            </w:pPr>
            <w:ins w:id="1377" w:author="Peter Dobson" w:date="2016-10-12T17:35:00Z">
              <w:r w:rsidRPr="00072079">
                <w:rPr>
                  <w:rFonts w:ascii="Calibri" w:hAnsi="Calibri" w:cs="Calibri"/>
                  <w:bCs/>
                  <w:color w:val="000000"/>
                  <w:sz w:val="22"/>
                  <w:lang w:val="en-AU"/>
                </w:rPr>
                <w:t>Sector matches ANS</w:t>
              </w:r>
            </w:ins>
          </w:p>
        </w:tc>
        <w:tc>
          <w:tcPr>
            <w:tcW w:w="1019" w:type="pct"/>
          </w:tcPr>
          <w:p w14:paraId="04CFE6C0" w14:textId="77777777" w:rsidR="00072079" w:rsidRPr="00072079" w:rsidRDefault="00072079" w:rsidP="007B070B">
            <w:pPr>
              <w:autoSpaceDE w:val="0"/>
              <w:autoSpaceDN w:val="0"/>
              <w:adjustRightInd w:val="0"/>
              <w:spacing w:afterAutospacing="0" w:line="240" w:lineRule="auto"/>
              <w:rPr>
                <w:ins w:id="1378" w:author="Peter Dobson" w:date="2016-10-12T17:35:00Z"/>
                <w:rFonts w:ascii="Calibri" w:hAnsi="Calibri" w:cs="Times-Bold"/>
                <w:bCs/>
                <w:color w:val="000000"/>
                <w:sz w:val="22"/>
                <w:lang w:val="en-AU"/>
              </w:rPr>
            </w:pPr>
          </w:p>
        </w:tc>
      </w:tr>
      <w:tr w:rsidR="00072079" w:rsidRPr="00072079" w14:paraId="5D3FAA41" w14:textId="77777777" w:rsidTr="007B070B">
        <w:trPr>
          <w:cantSplit/>
          <w:trHeight w:val="784"/>
          <w:ins w:id="1379" w:author="Peter Dobson" w:date="2016-10-12T17:35:00Z"/>
        </w:trPr>
        <w:tc>
          <w:tcPr>
            <w:tcW w:w="246" w:type="pct"/>
          </w:tcPr>
          <w:p w14:paraId="7C742CC7" w14:textId="77777777" w:rsidR="00072079" w:rsidRPr="00072079" w:rsidRDefault="00072079" w:rsidP="00072079">
            <w:pPr>
              <w:autoSpaceDE w:val="0"/>
              <w:autoSpaceDN w:val="0"/>
              <w:adjustRightInd w:val="0"/>
              <w:spacing w:afterAutospacing="0" w:line="240" w:lineRule="auto"/>
              <w:rPr>
                <w:ins w:id="1380" w:author="Peter Dobson" w:date="2016-10-12T17:35:00Z"/>
                <w:rFonts w:ascii="Calibri" w:hAnsi="Calibri" w:cs="Times-Bold"/>
                <w:b/>
                <w:bCs/>
                <w:color w:val="000000"/>
                <w:sz w:val="22"/>
                <w:lang w:val="en-AU"/>
              </w:rPr>
            </w:pPr>
            <w:ins w:id="1381" w:author="Peter Dobson" w:date="2016-10-12T17:35:00Z">
              <w:r w:rsidRPr="00072079">
                <w:rPr>
                  <w:rFonts w:ascii="Calibri" w:hAnsi="Calibri" w:cs="Times-Bold"/>
                  <w:b/>
                  <w:bCs/>
                  <w:color w:val="000000"/>
                  <w:sz w:val="22"/>
                  <w:lang w:val="en-AU"/>
                </w:rPr>
                <w:lastRenderedPageBreak/>
                <w:t>6</w:t>
              </w:r>
            </w:ins>
          </w:p>
        </w:tc>
        <w:tc>
          <w:tcPr>
            <w:tcW w:w="783" w:type="pct"/>
          </w:tcPr>
          <w:p w14:paraId="0FE6C5A8" w14:textId="77777777" w:rsidR="00072079" w:rsidRPr="00072079" w:rsidRDefault="00072079" w:rsidP="00072079">
            <w:pPr>
              <w:spacing w:afterAutospacing="0" w:line="240" w:lineRule="auto"/>
              <w:rPr>
                <w:ins w:id="1382" w:author="Peter Dobson" w:date="2016-10-12T17:35:00Z"/>
                <w:rFonts w:ascii="Calibri" w:hAnsi="Calibri"/>
                <w:sz w:val="22"/>
                <w:lang w:val="en-AU"/>
              </w:rPr>
            </w:pPr>
            <w:ins w:id="1383" w:author="Peter Dobson" w:date="2016-10-12T17:35:00Z">
              <w:r w:rsidRPr="00072079">
                <w:rPr>
                  <w:rFonts w:ascii="Calibri" w:hAnsi="Calibri"/>
                  <w:sz w:val="22"/>
                  <w:lang w:val="en-AU"/>
                </w:rPr>
                <w:t>Confirmation Sectors match ANS</w:t>
              </w:r>
            </w:ins>
          </w:p>
          <w:p w14:paraId="23397F25" w14:textId="77777777" w:rsidR="00072079" w:rsidRPr="00072079" w:rsidRDefault="00072079" w:rsidP="00072079">
            <w:pPr>
              <w:autoSpaceDE w:val="0"/>
              <w:autoSpaceDN w:val="0"/>
              <w:adjustRightInd w:val="0"/>
              <w:spacing w:afterAutospacing="0" w:line="240" w:lineRule="auto"/>
              <w:rPr>
                <w:ins w:id="1384" w:author="Peter Dobson" w:date="2016-10-12T17:35:00Z"/>
                <w:rFonts w:ascii="Calibri" w:hAnsi="Calibri" w:cs="Times-Bold"/>
                <w:b/>
                <w:bCs/>
                <w:color w:val="000000"/>
                <w:sz w:val="22"/>
                <w:lang w:val="en-AU"/>
              </w:rPr>
            </w:pPr>
          </w:p>
        </w:tc>
        <w:tc>
          <w:tcPr>
            <w:tcW w:w="1793" w:type="pct"/>
          </w:tcPr>
          <w:p w14:paraId="6FCF825C" w14:textId="77777777" w:rsidR="00072079" w:rsidRPr="00072079" w:rsidRDefault="00072079" w:rsidP="00072079">
            <w:pPr>
              <w:spacing w:afterAutospacing="0" w:line="240" w:lineRule="auto"/>
              <w:rPr>
                <w:ins w:id="1385" w:author="Peter Dobson" w:date="2016-10-12T17:35:00Z"/>
                <w:rFonts w:ascii="Calibri" w:hAnsi="Calibri" w:cs="Times-Bold"/>
                <w:b/>
                <w:bCs/>
                <w:color w:val="000000"/>
                <w:sz w:val="22"/>
                <w:lang w:val="en-AU"/>
              </w:rPr>
            </w:pPr>
            <w:ins w:id="1386" w:author="Peter Dobson" w:date="2016-10-12T17:35:00Z">
              <w:r w:rsidRPr="00072079">
                <w:rPr>
                  <w:rFonts w:ascii="Calibri" w:hAnsi="Calibri" w:cs="Arial"/>
                  <w:sz w:val="22"/>
                  <w:lang w:val="en-AU"/>
                </w:rPr>
                <w:t>Check sector angles match ANS attached</w:t>
              </w:r>
            </w:ins>
          </w:p>
        </w:tc>
        <w:tc>
          <w:tcPr>
            <w:tcW w:w="756" w:type="pct"/>
          </w:tcPr>
          <w:p w14:paraId="06C8EE0C" w14:textId="77777777" w:rsidR="00072079" w:rsidRPr="00072079" w:rsidRDefault="00072079" w:rsidP="00072079">
            <w:pPr>
              <w:autoSpaceDE w:val="0"/>
              <w:autoSpaceDN w:val="0"/>
              <w:adjustRightInd w:val="0"/>
              <w:spacing w:afterAutospacing="0" w:line="240" w:lineRule="auto"/>
              <w:rPr>
                <w:ins w:id="1387" w:author="Peter Dobson" w:date="2016-10-12T17:35:00Z"/>
                <w:rFonts w:ascii="Calibri" w:hAnsi="Calibri" w:cs="Calibri"/>
                <w:bCs/>
                <w:color w:val="000000"/>
                <w:sz w:val="22"/>
                <w:lang w:val="en-AU"/>
              </w:rPr>
            </w:pPr>
            <w:ins w:id="1388" w:author="Peter Dobson" w:date="2016-10-12T17:35:00Z">
              <w:r w:rsidRPr="00072079">
                <w:rPr>
                  <w:rFonts w:ascii="Calibri" w:hAnsi="Calibri" w:cs="Calibri"/>
                  <w:bCs/>
                  <w:color w:val="000000"/>
                  <w:sz w:val="22"/>
                  <w:lang w:val="en-AU"/>
                </w:rPr>
                <w:t xml:space="preserve">Sector match ANS </w:t>
              </w:r>
            </w:ins>
          </w:p>
        </w:tc>
        <w:tc>
          <w:tcPr>
            <w:tcW w:w="403" w:type="pct"/>
          </w:tcPr>
          <w:p w14:paraId="6561081E" w14:textId="77777777" w:rsidR="00072079" w:rsidRPr="00072079" w:rsidRDefault="00072079" w:rsidP="00072079">
            <w:pPr>
              <w:autoSpaceDE w:val="0"/>
              <w:autoSpaceDN w:val="0"/>
              <w:adjustRightInd w:val="0"/>
              <w:spacing w:afterAutospacing="0" w:line="240" w:lineRule="auto"/>
              <w:rPr>
                <w:ins w:id="1389" w:author="Peter Dobson" w:date="2016-10-12T17:35:00Z"/>
                <w:rFonts w:ascii="Calibri" w:hAnsi="Calibri" w:cs="Calibri"/>
                <w:bCs/>
                <w:color w:val="000000"/>
                <w:sz w:val="22"/>
                <w:lang w:val="en-AU"/>
              </w:rPr>
            </w:pPr>
            <w:ins w:id="1390" w:author="Peter Dobson" w:date="2016-10-12T17:35:00Z">
              <w:r w:rsidRPr="00072079">
                <w:rPr>
                  <w:rFonts w:ascii="Calibri" w:hAnsi="Calibri" w:cs="Calibri"/>
                  <w:bCs/>
                  <w:color w:val="000000"/>
                  <w:sz w:val="22"/>
                  <w:lang w:val="en-AU"/>
                </w:rPr>
                <w:t>Yes/No</w:t>
              </w:r>
            </w:ins>
          </w:p>
        </w:tc>
        <w:tc>
          <w:tcPr>
            <w:tcW w:w="1019" w:type="pct"/>
          </w:tcPr>
          <w:p w14:paraId="568144DC" w14:textId="77777777" w:rsidR="00072079" w:rsidRPr="00072079" w:rsidRDefault="00072079" w:rsidP="00072079">
            <w:pPr>
              <w:autoSpaceDE w:val="0"/>
              <w:autoSpaceDN w:val="0"/>
              <w:adjustRightInd w:val="0"/>
              <w:spacing w:afterAutospacing="0" w:line="240" w:lineRule="auto"/>
              <w:rPr>
                <w:ins w:id="1391" w:author="Peter Dobson" w:date="2016-10-12T17:35:00Z"/>
                <w:rFonts w:ascii="Calibri" w:hAnsi="Calibri" w:cs="Times-Bold"/>
                <w:bCs/>
                <w:color w:val="000000"/>
                <w:sz w:val="22"/>
                <w:lang w:val="en-AU"/>
              </w:rPr>
            </w:pPr>
            <w:ins w:id="1392" w:author="Peter Dobson" w:date="2016-10-12T17:35:00Z">
              <w:r w:rsidRPr="00072079">
                <w:rPr>
                  <w:rFonts w:ascii="Calibri" w:hAnsi="Calibri" w:cs="Times-Bold"/>
                  <w:bCs/>
                  <w:color w:val="000000"/>
                  <w:sz w:val="22"/>
                  <w:lang w:val="en-AU"/>
                </w:rPr>
                <w:t>If Yes – proceed to 7</w:t>
              </w:r>
            </w:ins>
          </w:p>
          <w:p w14:paraId="383B7D38" w14:textId="77777777" w:rsidR="00072079" w:rsidRPr="00072079" w:rsidRDefault="00072079" w:rsidP="00072079">
            <w:pPr>
              <w:autoSpaceDE w:val="0"/>
              <w:autoSpaceDN w:val="0"/>
              <w:adjustRightInd w:val="0"/>
              <w:spacing w:afterAutospacing="0" w:line="240" w:lineRule="auto"/>
              <w:rPr>
                <w:ins w:id="1393" w:author="Peter Dobson" w:date="2016-10-12T17:35:00Z"/>
                <w:rFonts w:ascii="Calibri" w:hAnsi="Calibri" w:cs="Times-Bold"/>
                <w:bCs/>
                <w:color w:val="000000"/>
                <w:sz w:val="22"/>
                <w:lang w:val="en-AU"/>
              </w:rPr>
            </w:pPr>
            <w:ins w:id="1394" w:author="Peter Dobson" w:date="2016-10-12T17:35:00Z">
              <w:r w:rsidRPr="00072079">
                <w:rPr>
                  <w:rFonts w:ascii="Calibri" w:hAnsi="Calibri" w:cs="Times-Bold"/>
                  <w:bCs/>
                  <w:color w:val="000000"/>
                  <w:sz w:val="22"/>
                  <w:lang w:val="en-AU"/>
                </w:rPr>
                <w:t>If No – recheck sectors and if still wrong quarantine the light and contact supplier</w:t>
              </w:r>
            </w:ins>
          </w:p>
        </w:tc>
      </w:tr>
      <w:tr w:rsidR="00072079" w:rsidRPr="00072079" w14:paraId="3F191E6D" w14:textId="77777777" w:rsidTr="007B070B">
        <w:trPr>
          <w:trHeight w:val="698"/>
          <w:ins w:id="1395" w:author="Peter Dobson" w:date="2016-10-12T17:35:00Z"/>
        </w:trPr>
        <w:tc>
          <w:tcPr>
            <w:tcW w:w="246" w:type="pct"/>
          </w:tcPr>
          <w:p w14:paraId="6E736271" w14:textId="77777777" w:rsidR="00072079" w:rsidRPr="00072079" w:rsidRDefault="00072079" w:rsidP="00072079">
            <w:pPr>
              <w:autoSpaceDE w:val="0"/>
              <w:autoSpaceDN w:val="0"/>
              <w:adjustRightInd w:val="0"/>
              <w:spacing w:afterAutospacing="0" w:line="240" w:lineRule="auto"/>
              <w:rPr>
                <w:ins w:id="1396" w:author="Peter Dobson" w:date="2016-10-12T17:35:00Z"/>
                <w:rFonts w:ascii="Calibri" w:hAnsi="Calibri" w:cs="Times-Bold"/>
                <w:b/>
                <w:bCs/>
                <w:color w:val="000000"/>
                <w:sz w:val="22"/>
                <w:lang w:val="en-AU"/>
              </w:rPr>
            </w:pPr>
            <w:ins w:id="1397" w:author="Peter Dobson" w:date="2016-10-12T17:35:00Z">
              <w:r w:rsidRPr="00072079">
                <w:rPr>
                  <w:rFonts w:ascii="Calibri" w:hAnsi="Calibri" w:cs="Times-Bold"/>
                  <w:b/>
                  <w:bCs/>
                  <w:color w:val="000000"/>
                  <w:sz w:val="22"/>
                  <w:lang w:val="en-AU"/>
                </w:rPr>
                <w:t>7</w:t>
              </w:r>
            </w:ins>
          </w:p>
        </w:tc>
        <w:tc>
          <w:tcPr>
            <w:tcW w:w="783" w:type="pct"/>
          </w:tcPr>
          <w:p w14:paraId="5B94794B" w14:textId="77777777" w:rsidR="00072079" w:rsidRPr="00072079" w:rsidRDefault="00072079" w:rsidP="00072079">
            <w:pPr>
              <w:autoSpaceDE w:val="0"/>
              <w:autoSpaceDN w:val="0"/>
              <w:adjustRightInd w:val="0"/>
              <w:spacing w:afterAutospacing="0" w:line="240" w:lineRule="auto"/>
              <w:rPr>
                <w:ins w:id="1398" w:author="Peter Dobson" w:date="2016-10-12T17:35:00Z"/>
                <w:rFonts w:ascii="Calibri" w:hAnsi="Calibri" w:cs="Calibri"/>
                <w:bCs/>
                <w:color w:val="000000"/>
                <w:sz w:val="22"/>
                <w:lang w:val="en-AU"/>
              </w:rPr>
            </w:pPr>
            <w:ins w:id="1399" w:author="Peter Dobson" w:date="2016-10-12T17:35:00Z">
              <w:r w:rsidRPr="00072079">
                <w:rPr>
                  <w:rFonts w:ascii="Calibri" w:hAnsi="Calibri" w:cs="Calibri"/>
                  <w:bCs/>
                  <w:color w:val="000000"/>
                  <w:sz w:val="22"/>
                  <w:lang w:val="en-AU"/>
                </w:rPr>
                <w:t>Record Intensity Setting</w:t>
              </w:r>
            </w:ins>
          </w:p>
        </w:tc>
        <w:tc>
          <w:tcPr>
            <w:tcW w:w="1793" w:type="pct"/>
          </w:tcPr>
          <w:p w14:paraId="69FE0FFB" w14:textId="77777777" w:rsidR="00072079" w:rsidRPr="00072079" w:rsidRDefault="00072079" w:rsidP="00072079">
            <w:pPr>
              <w:autoSpaceDE w:val="0"/>
              <w:autoSpaceDN w:val="0"/>
              <w:adjustRightInd w:val="0"/>
              <w:spacing w:afterAutospacing="0" w:line="240" w:lineRule="auto"/>
              <w:rPr>
                <w:ins w:id="1400" w:author="Peter Dobson" w:date="2016-10-12T17:35:00Z"/>
                <w:rFonts w:ascii="Calibri" w:hAnsi="Calibri" w:cs="Calibri"/>
                <w:bCs/>
                <w:color w:val="000000"/>
                <w:sz w:val="22"/>
                <w:lang w:val="en-AU"/>
              </w:rPr>
            </w:pPr>
            <w:ins w:id="1401" w:author="Peter Dobson" w:date="2016-10-12T17:35:00Z">
              <w:r w:rsidRPr="00072079">
                <w:rPr>
                  <w:rFonts w:ascii="Calibri" w:hAnsi="Calibri" w:cs="Calibri"/>
                  <w:bCs/>
                  <w:color w:val="000000"/>
                  <w:sz w:val="22"/>
                  <w:lang w:val="en-AU"/>
                </w:rPr>
                <w:t>Read and Record Intensity setting. (No setting available to confirm against for new installations)</w:t>
              </w:r>
            </w:ins>
          </w:p>
        </w:tc>
        <w:tc>
          <w:tcPr>
            <w:tcW w:w="756" w:type="pct"/>
          </w:tcPr>
          <w:p w14:paraId="52B7F2F0" w14:textId="77777777" w:rsidR="00072079" w:rsidRPr="00072079" w:rsidRDefault="00072079" w:rsidP="00072079">
            <w:pPr>
              <w:autoSpaceDE w:val="0"/>
              <w:autoSpaceDN w:val="0"/>
              <w:adjustRightInd w:val="0"/>
              <w:spacing w:afterAutospacing="0" w:line="240" w:lineRule="auto"/>
              <w:rPr>
                <w:ins w:id="1402" w:author="Peter Dobson" w:date="2016-10-12T17:35:00Z"/>
                <w:rFonts w:ascii="Calibri" w:hAnsi="Calibri" w:cs="Calibri"/>
                <w:bCs/>
                <w:color w:val="000000"/>
                <w:sz w:val="22"/>
                <w:lang w:val="en-AU"/>
              </w:rPr>
            </w:pPr>
            <w:ins w:id="1403" w:author="Peter Dobson" w:date="2016-10-12T17:35:00Z">
              <w:r w:rsidRPr="00072079">
                <w:rPr>
                  <w:rFonts w:ascii="Calibri" w:hAnsi="Calibri" w:cs="Calibri"/>
                  <w:bCs/>
                  <w:color w:val="000000"/>
                  <w:sz w:val="22"/>
                  <w:lang w:val="en-AU"/>
                </w:rPr>
                <w:t>Intensity setting recorded.</w:t>
              </w:r>
            </w:ins>
          </w:p>
        </w:tc>
        <w:tc>
          <w:tcPr>
            <w:tcW w:w="403" w:type="pct"/>
          </w:tcPr>
          <w:p w14:paraId="75EFCA75" w14:textId="77777777" w:rsidR="00072079" w:rsidRPr="00072079" w:rsidRDefault="00072079" w:rsidP="00072079">
            <w:pPr>
              <w:pBdr>
                <w:bottom w:val="single" w:sz="12" w:space="1" w:color="auto"/>
              </w:pBdr>
              <w:autoSpaceDE w:val="0"/>
              <w:autoSpaceDN w:val="0"/>
              <w:adjustRightInd w:val="0"/>
              <w:spacing w:afterAutospacing="0" w:line="240" w:lineRule="auto"/>
              <w:rPr>
                <w:ins w:id="1404" w:author="Peter Dobson" w:date="2016-10-12T17:35:00Z"/>
                <w:rFonts w:ascii="Calibri" w:hAnsi="Calibri" w:cs="Calibri"/>
                <w:bCs/>
                <w:color w:val="000000"/>
                <w:sz w:val="22"/>
                <w:lang w:val="en-AU"/>
              </w:rPr>
            </w:pPr>
            <w:ins w:id="1405" w:author="Peter Dobson" w:date="2016-10-12T17:35:00Z">
              <w:r w:rsidRPr="00072079">
                <w:rPr>
                  <w:rFonts w:ascii="Calibri" w:hAnsi="Calibri" w:cs="Calibri"/>
                  <w:bCs/>
                  <w:color w:val="000000"/>
                  <w:sz w:val="22"/>
                  <w:lang w:val="en-AU"/>
                </w:rPr>
                <w:t>Intensity:</w:t>
              </w:r>
            </w:ins>
          </w:p>
          <w:p w14:paraId="0B36F294" w14:textId="77777777" w:rsidR="00072079" w:rsidRPr="00072079" w:rsidRDefault="00072079" w:rsidP="00072079">
            <w:pPr>
              <w:pBdr>
                <w:bottom w:val="single" w:sz="12" w:space="1" w:color="auto"/>
              </w:pBdr>
              <w:autoSpaceDE w:val="0"/>
              <w:autoSpaceDN w:val="0"/>
              <w:adjustRightInd w:val="0"/>
              <w:spacing w:afterAutospacing="0" w:line="240" w:lineRule="auto"/>
              <w:rPr>
                <w:ins w:id="1406" w:author="Peter Dobson" w:date="2016-10-12T17:35:00Z"/>
                <w:rFonts w:ascii="Calibri" w:hAnsi="Calibri" w:cs="Calibri"/>
                <w:bCs/>
                <w:color w:val="000000"/>
                <w:sz w:val="22"/>
                <w:lang w:val="en-AU"/>
              </w:rPr>
            </w:pPr>
          </w:p>
          <w:p w14:paraId="5604C5D8" w14:textId="77777777" w:rsidR="00072079" w:rsidRPr="00072079" w:rsidRDefault="00072079" w:rsidP="00072079">
            <w:pPr>
              <w:autoSpaceDE w:val="0"/>
              <w:autoSpaceDN w:val="0"/>
              <w:adjustRightInd w:val="0"/>
              <w:spacing w:afterAutospacing="0" w:line="240" w:lineRule="auto"/>
              <w:rPr>
                <w:ins w:id="1407" w:author="Peter Dobson" w:date="2016-10-12T17:35:00Z"/>
                <w:rFonts w:ascii="Calibri" w:hAnsi="Calibri" w:cs="Calibri"/>
                <w:bCs/>
                <w:color w:val="000000"/>
                <w:sz w:val="22"/>
                <w:lang w:val="en-AU"/>
              </w:rPr>
            </w:pPr>
          </w:p>
        </w:tc>
        <w:tc>
          <w:tcPr>
            <w:tcW w:w="1019" w:type="pct"/>
          </w:tcPr>
          <w:p w14:paraId="1026E483" w14:textId="77777777" w:rsidR="00072079" w:rsidRPr="00072079" w:rsidRDefault="00072079" w:rsidP="00072079">
            <w:pPr>
              <w:autoSpaceDE w:val="0"/>
              <w:autoSpaceDN w:val="0"/>
              <w:adjustRightInd w:val="0"/>
              <w:spacing w:afterAutospacing="0" w:line="240" w:lineRule="auto"/>
              <w:rPr>
                <w:ins w:id="1408" w:author="Peter Dobson" w:date="2016-10-12T17:35:00Z"/>
                <w:rFonts w:ascii="Calibri" w:hAnsi="Calibri" w:cs="Times-Bold"/>
                <w:bCs/>
                <w:color w:val="000000"/>
                <w:sz w:val="22"/>
                <w:lang w:val="en-AU"/>
              </w:rPr>
            </w:pPr>
          </w:p>
        </w:tc>
      </w:tr>
      <w:tr w:rsidR="00072079" w:rsidRPr="00072079" w14:paraId="29E578D3" w14:textId="77777777" w:rsidTr="007B070B">
        <w:trPr>
          <w:trHeight w:val="367"/>
          <w:ins w:id="1409" w:author="Peter Dobson" w:date="2016-10-12T17:35:00Z"/>
        </w:trPr>
        <w:tc>
          <w:tcPr>
            <w:tcW w:w="246" w:type="pct"/>
            <w:vMerge w:val="restart"/>
          </w:tcPr>
          <w:p w14:paraId="41B11536" w14:textId="77777777" w:rsidR="00072079" w:rsidRPr="00072079" w:rsidRDefault="00072079" w:rsidP="00072079">
            <w:pPr>
              <w:autoSpaceDE w:val="0"/>
              <w:autoSpaceDN w:val="0"/>
              <w:adjustRightInd w:val="0"/>
              <w:spacing w:afterAutospacing="0" w:line="240" w:lineRule="auto"/>
              <w:rPr>
                <w:ins w:id="1410" w:author="Peter Dobson" w:date="2016-10-12T17:35:00Z"/>
                <w:rFonts w:ascii="Calibri" w:hAnsi="Calibri" w:cs="Times-Bold"/>
                <w:b/>
                <w:bCs/>
                <w:color w:val="000000"/>
                <w:sz w:val="22"/>
                <w:lang w:val="en-AU"/>
              </w:rPr>
            </w:pPr>
            <w:ins w:id="1411" w:author="Peter Dobson" w:date="2016-10-12T17:35:00Z">
              <w:r w:rsidRPr="00072079">
                <w:rPr>
                  <w:rFonts w:ascii="Calibri" w:hAnsi="Calibri" w:cs="Times-Bold"/>
                  <w:b/>
                  <w:bCs/>
                  <w:color w:val="000000"/>
                  <w:sz w:val="22"/>
                  <w:lang w:val="en-AU"/>
                </w:rPr>
                <w:t>8</w:t>
              </w:r>
            </w:ins>
          </w:p>
        </w:tc>
        <w:tc>
          <w:tcPr>
            <w:tcW w:w="783" w:type="pct"/>
            <w:vMerge w:val="restart"/>
          </w:tcPr>
          <w:p w14:paraId="41879BBF" w14:textId="77777777" w:rsidR="00072079" w:rsidRPr="00072079" w:rsidRDefault="00072079" w:rsidP="00072079">
            <w:pPr>
              <w:spacing w:afterAutospacing="0" w:line="240" w:lineRule="auto"/>
              <w:rPr>
                <w:ins w:id="1412" w:author="Peter Dobson" w:date="2016-10-12T17:35:00Z"/>
                <w:rFonts w:ascii="Calibri" w:hAnsi="Calibri"/>
                <w:sz w:val="22"/>
                <w:lang w:val="en-AU"/>
              </w:rPr>
            </w:pPr>
            <w:ins w:id="1413" w:author="Peter Dobson" w:date="2016-10-12T17:35:00Z">
              <w:r w:rsidRPr="00072079">
                <w:rPr>
                  <w:rFonts w:ascii="Calibri" w:hAnsi="Calibri"/>
                  <w:sz w:val="22"/>
                  <w:lang w:val="en-AU"/>
                </w:rPr>
                <w:t>Prepare light for mobilisation</w:t>
              </w:r>
            </w:ins>
          </w:p>
          <w:p w14:paraId="0A6ED425" w14:textId="77777777" w:rsidR="00072079" w:rsidRPr="00072079" w:rsidRDefault="00072079" w:rsidP="00072079">
            <w:pPr>
              <w:autoSpaceDE w:val="0"/>
              <w:autoSpaceDN w:val="0"/>
              <w:adjustRightInd w:val="0"/>
              <w:spacing w:afterAutospacing="0" w:line="240" w:lineRule="auto"/>
              <w:rPr>
                <w:ins w:id="1414" w:author="Peter Dobson" w:date="2016-10-12T17:35:00Z"/>
                <w:rFonts w:ascii="Calibri" w:hAnsi="Calibri" w:cs="Times-Bold"/>
                <w:b/>
                <w:bCs/>
                <w:color w:val="000000"/>
                <w:sz w:val="22"/>
                <w:lang w:val="en-AU"/>
              </w:rPr>
            </w:pPr>
          </w:p>
        </w:tc>
        <w:tc>
          <w:tcPr>
            <w:tcW w:w="1793" w:type="pct"/>
          </w:tcPr>
          <w:p w14:paraId="58CD362E" w14:textId="77777777" w:rsidR="00072079" w:rsidRPr="00072079" w:rsidRDefault="00072079" w:rsidP="00072079">
            <w:pPr>
              <w:spacing w:afterAutospacing="0" w:line="240" w:lineRule="auto"/>
              <w:rPr>
                <w:ins w:id="1415" w:author="Peter Dobson" w:date="2016-10-12T17:35:00Z"/>
                <w:rFonts w:ascii="Calibri" w:hAnsi="Calibri" w:cs="Times-Bold"/>
                <w:b/>
                <w:bCs/>
                <w:color w:val="000000"/>
                <w:sz w:val="22"/>
                <w:lang w:val="en-AU"/>
              </w:rPr>
            </w:pPr>
            <w:ins w:id="1416" w:author="Peter Dobson" w:date="2016-10-12T17:35:00Z">
              <w:r w:rsidRPr="00072079">
                <w:rPr>
                  <w:rFonts w:ascii="Calibri" w:hAnsi="Calibri" w:cs="Arial"/>
                  <w:sz w:val="22"/>
                  <w:lang w:val="en-AU"/>
                </w:rPr>
                <w:t xml:space="preserve">a. Secure sector bearing plate with tek screw to handle to stop from rotating. </w:t>
              </w:r>
            </w:ins>
          </w:p>
        </w:tc>
        <w:tc>
          <w:tcPr>
            <w:tcW w:w="756" w:type="pct"/>
          </w:tcPr>
          <w:p w14:paraId="53A45907" w14:textId="77777777" w:rsidR="00072079" w:rsidRPr="00072079" w:rsidRDefault="00072079" w:rsidP="00072079">
            <w:pPr>
              <w:autoSpaceDE w:val="0"/>
              <w:autoSpaceDN w:val="0"/>
              <w:adjustRightInd w:val="0"/>
              <w:spacing w:afterAutospacing="0" w:line="240" w:lineRule="auto"/>
              <w:rPr>
                <w:ins w:id="1417" w:author="Peter Dobson" w:date="2016-10-12T17:35:00Z"/>
                <w:rFonts w:ascii="Calibri" w:hAnsi="Calibri" w:cs="Calibri"/>
                <w:bCs/>
                <w:color w:val="000000"/>
                <w:sz w:val="22"/>
                <w:lang w:val="en-AU"/>
              </w:rPr>
            </w:pPr>
            <w:ins w:id="1418" w:author="Peter Dobson" w:date="2016-10-12T17:35:00Z">
              <w:r w:rsidRPr="00072079">
                <w:rPr>
                  <w:rFonts w:ascii="Calibri" w:hAnsi="Calibri" w:cs="Calibri"/>
                  <w:bCs/>
                  <w:color w:val="000000"/>
                  <w:sz w:val="22"/>
                  <w:lang w:val="en-AU"/>
                </w:rPr>
                <w:t xml:space="preserve">Sector bearing plate secure </w:t>
              </w:r>
            </w:ins>
          </w:p>
        </w:tc>
        <w:tc>
          <w:tcPr>
            <w:tcW w:w="403" w:type="pct"/>
          </w:tcPr>
          <w:p w14:paraId="62F844F9" w14:textId="77777777" w:rsidR="00072079" w:rsidRPr="00072079" w:rsidRDefault="00072079" w:rsidP="00072079">
            <w:pPr>
              <w:autoSpaceDE w:val="0"/>
              <w:autoSpaceDN w:val="0"/>
              <w:adjustRightInd w:val="0"/>
              <w:spacing w:afterAutospacing="0" w:line="240" w:lineRule="auto"/>
              <w:rPr>
                <w:ins w:id="1419" w:author="Peter Dobson" w:date="2016-10-12T17:35:00Z"/>
                <w:rFonts w:ascii="Calibri" w:hAnsi="Calibri" w:cs="Calibri"/>
                <w:bCs/>
                <w:color w:val="000000"/>
                <w:sz w:val="22"/>
                <w:lang w:val="en-AU"/>
              </w:rPr>
            </w:pPr>
            <w:ins w:id="1420" w:author="Peter Dobson" w:date="2016-10-12T17:35:00Z">
              <w:r w:rsidRPr="00072079">
                <w:rPr>
                  <w:rFonts w:ascii="Calibri" w:hAnsi="Calibri" w:cs="Calibri"/>
                  <w:bCs/>
                  <w:color w:val="000000"/>
                  <w:sz w:val="22"/>
                  <w:lang w:val="en-AU"/>
                </w:rPr>
                <w:t>Yes/No</w:t>
              </w:r>
            </w:ins>
          </w:p>
        </w:tc>
        <w:tc>
          <w:tcPr>
            <w:tcW w:w="1019" w:type="pct"/>
          </w:tcPr>
          <w:p w14:paraId="697ADFB8" w14:textId="77777777" w:rsidR="00072079" w:rsidRPr="00072079" w:rsidRDefault="00072079" w:rsidP="00072079">
            <w:pPr>
              <w:autoSpaceDE w:val="0"/>
              <w:autoSpaceDN w:val="0"/>
              <w:adjustRightInd w:val="0"/>
              <w:spacing w:afterAutospacing="0" w:line="240" w:lineRule="auto"/>
              <w:rPr>
                <w:ins w:id="1421" w:author="Peter Dobson" w:date="2016-10-12T17:35:00Z"/>
                <w:rFonts w:ascii="Calibri" w:hAnsi="Calibri" w:cs="Times-Bold"/>
                <w:bCs/>
                <w:color w:val="000000"/>
                <w:sz w:val="22"/>
                <w:lang w:val="en-AU"/>
              </w:rPr>
            </w:pPr>
          </w:p>
        </w:tc>
      </w:tr>
      <w:tr w:rsidR="00072079" w:rsidRPr="00072079" w14:paraId="3B31D762" w14:textId="77777777" w:rsidTr="007B070B">
        <w:trPr>
          <w:trHeight w:val="297"/>
          <w:ins w:id="1422" w:author="Peter Dobson" w:date="2016-10-12T17:35:00Z"/>
        </w:trPr>
        <w:tc>
          <w:tcPr>
            <w:tcW w:w="246" w:type="pct"/>
            <w:vMerge/>
          </w:tcPr>
          <w:p w14:paraId="63590E77" w14:textId="77777777" w:rsidR="00072079" w:rsidRPr="00072079" w:rsidRDefault="00072079" w:rsidP="00072079">
            <w:pPr>
              <w:autoSpaceDE w:val="0"/>
              <w:autoSpaceDN w:val="0"/>
              <w:adjustRightInd w:val="0"/>
              <w:spacing w:afterAutospacing="0" w:line="240" w:lineRule="auto"/>
              <w:rPr>
                <w:ins w:id="1423" w:author="Peter Dobson" w:date="2016-10-12T17:35:00Z"/>
                <w:rFonts w:ascii="Calibri" w:hAnsi="Calibri" w:cs="Times-Bold"/>
                <w:b/>
                <w:bCs/>
                <w:color w:val="000000"/>
                <w:sz w:val="22"/>
                <w:lang w:val="en-AU"/>
              </w:rPr>
            </w:pPr>
          </w:p>
        </w:tc>
        <w:tc>
          <w:tcPr>
            <w:tcW w:w="783" w:type="pct"/>
            <w:vMerge/>
          </w:tcPr>
          <w:p w14:paraId="6A8CE6EF" w14:textId="77777777" w:rsidR="00072079" w:rsidRPr="00072079" w:rsidRDefault="00072079" w:rsidP="00072079">
            <w:pPr>
              <w:spacing w:afterAutospacing="0" w:line="240" w:lineRule="auto"/>
              <w:rPr>
                <w:ins w:id="1424" w:author="Peter Dobson" w:date="2016-10-12T17:35:00Z"/>
                <w:rFonts w:ascii="Calibri" w:hAnsi="Calibri"/>
                <w:sz w:val="22"/>
                <w:lang w:val="en-AU"/>
              </w:rPr>
            </w:pPr>
          </w:p>
        </w:tc>
        <w:tc>
          <w:tcPr>
            <w:tcW w:w="1793" w:type="pct"/>
          </w:tcPr>
          <w:p w14:paraId="3A845AC2" w14:textId="77777777" w:rsidR="00072079" w:rsidRPr="00072079" w:rsidRDefault="00072079" w:rsidP="00072079">
            <w:pPr>
              <w:spacing w:afterAutospacing="0" w:line="240" w:lineRule="auto"/>
              <w:rPr>
                <w:ins w:id="1425" w:author="Peter Dobson" w:date="2016-10-12T17:35:00Z"/>
                <w:rFonts w:ascii="Calibri" w:hAnsi="Calibri" w:cs="Arial"/>
                <w:sz w:val="22"/>
                <w:lang w:val="en-AU"/>
              </w:rPr>
            </w:pPr>
            <w:ins w:id="1426" w:author="Peter Dobson" w:date="2016-10-12T17:35:00Z">
              <w:r w:rsidRPr="00072079">
                <w:rPr>
                  <w:rFonts w:ascii="Calibri" w:hAnsi="Calibri" w:cs="Arial"/>
                  <w:sz w:val="22"/>
                  <w:lang w:val="en-AU"/>
                </w:rPr>
                <w:t>b. Roll up and leave string attached to sector bearing plate and affix weather cover.</w:t>
              </w:r>
            </w:ins>
          </w:p>
        </w:tc>
        <w:tc>
          <w:tcPr>
            <w:tcW w:w="756" w:type="pct"/>
          </w:tcPr>
          <w:p w14:paraId="029A8897" w14:textId="77777777" w:rsidR="00072079" w:rsidRPr="00072079" w:rsidRDefault="00072079" w:rsidP="00072079">
            <w:pPr>
              <w:autoSpaceDE w:val="0"/>
              <w:autoSpaceDN w:val="0"/>
              <w:adjustRightInd w:val="0"/>
              <w:spacing w:afterAutospacing="0" w:line="240" w:lineRule="auto"/>
              <w:rPr>
                <w:ins w:id="1427" w:author="Peter Dobson" w:date="2016-10-12T17:35:00Z"/>
                <w:rFonts w:ascii="Calibri" w:hAnsi="Calibri" w:cs="Calibri"/>
                <w:bCs/>
                <w:color w:val="000000"/>
                <w:sz w:val="22"/>
                <w:lang w:val="en-AU"/>
              </w:rPr>
            </w:pPr>
            <w:ins w:id="1428" w:author="Peter Dobson" w:date="2016-10-12T17:35:00Z">
              <w:r w:rsidRPr="00072079">
                <w:rPr>
                  <w:rFonts w:ascii="Calibri" w:hAnsi="Calibri" w:cs="Calibri"/>
                  <w:bCs/>
                  <w:color w:val="000000"/>
                  <w:sz w:val="22"/>
                  <w:lang w:val="en-AU"/>
                </w:rPr>
                <w:t>String attached to sector bearing plate, weather cover affixed</w:t>
              </w:r>
            </w:ins>
          </w:p>
        </w:tc>
        <w:tc>
          <w:tcPr>
            <w:tcW w:w="403" w:type="pct"/>
          </w:tcPr>
          <w:p w14:paraId="7D76C099" w14:textId="77777777" w:rsidR="00072079" w:rsidRPr="00072079" w:rsidRDefault="00072079" w:rsidP="00072079">
            <w:pPr>
              <w:autoSpaceDE w:val="0"/>
              <w:autoSpaceDN w:val="0"/>
              <w:adjustRightInd w:val="0"/>
              <w:spacing w:afterAutospacing="0" w:line="240" w:lineRule="auto"/>
              <w:rPr>
                <w:ins w:id="1429" w:author="Peter Dobson" w:date="2016-10-12T17:35:00Z"/>
                <w:rFonts w:ascii="Calibri" w:hAnsi="Calibri" w:cs="Calibri"/>
                <w:bCs/>
                <w:color w:val="000000"/>
                <w:sz w:val="22"/>
                <w:lang w:val="en-AU"/>
              </w:rPr>
            </w:pPr>
            <w:ins w:id="1430" w:author="Peter Dobson" w:date="2016-10-12T17:35:00Z">
              <w:r w:rsidRPr="00072079">
                <w:rPr>
                  <w:rFonts w:ascii="Calibri" w:hAnsi="Calibri" w:cs="Calibri"/>
                  <w:bCs/>
                  <w:color w:val="000000"/>
                  <w:sz w:val="22"/>
                  <w:lang w:val="en-AU"/>
                </w:rPr>
                <w:t>Yes/No</w:t>
              </w:r>
            </w:ins>
          </w:p>
        </w:tc>
        <w:tc>
          <w:tcPr>
            <w:tcW w:w="1019" w:type="pct"/>
          </w:tcPr>
          <w:p w14:paraId="4FC7B32E" w14:textId="77777777" w:rsidR="00072079" w:rsidRPr="00072079" w:rsidRDefault="00072079" w:rsidP="00072079">
            <w:pPr>
              <w:autoSpaceDE w:val="0"/>
              <w:autoSpaceDN w:val="0"/>
              <w:adjustRightInd w:val="0"/>
              <w:spacing w:afterAutospacing="0" w:line="240" w:lineRule="auto"/>
              <w:rPr>
                <w:ins w:id="1431" w:author="Peter Dobson" w:date="2016-10-12T17:35:00Z"/>
                <w:rFonts w:ascii="Calibri" w:hAnsi="Calibri" w:cs="Times-Bold"/>
                <w:bCs/>
                <w:color w:val="000000"/>
                <w:sz w:val="22"/>
                <w:lang w:val="en-AU"/>
              </w:rPr>
            </w:pPr>
          </w:p>
        </w:tc>
      </w:tr>
      <w:tr w:rsidR="00072079" w:rsidRPr="00072079" w14:paraId="2992D6EC" w14:textId="77777777" w:rsidTr="007B070B">
        <w:trPr>
          <w:trHeight w:val="296"/>
          <w:ins w:id="1432" w:author="Peter Dobson" w:date="2016-10-12T17:35:00Z"/>
        </w:trPr>
        <w:tc>
          <w:tcPr>
            <w:tcW w:w="246" w:type="pct"/>
            <w:vMerge/>
          </w:tcPr>
          <w:p w14:paraId="0220A51E" w14:textId="77777777" w:rsidR="00072079" w:rsidRPr="00072079" w:rsidRDefault="00072079" w:rsidP="00072079">
            <w:pPr>
              <w:autoSpaceDE w:val="0"/>
              <w:autoSpaceDN w:val="0"/>
              <w:adjustRightInd w:val="0"/>
              <w:spacing w:afterAutospacing="0" w:line="240" w:lineRule="auto"/>
              <w:rPr>
                <w:ins w:id="1433" w:author="Peter Dobson" w:date="2016-10-12T17:35:00Z"/>
                <w:rFonts w:ascii="Calibri" w:hAnsi="Calibri" w:cs="Times-Bold"/>
                <w:b/>
                <w:bCs/>
                <w:color w:val="000000"/>
                <w:sz w:val="22"/>
                <w:lang w:val="en-AU"/>
              </w:rPr>
            </w:pPr>
          </w:p>
        </w:tc>
        <w:tc>
          <w:tcPr>
            <w:tcW w:w="783" w:type="pct"/>
            <w:vMerge/>
          </w:tcPr>
          <w:p w14:paraId="396B338F" w14:textId="77777777" w:rsidR="00072079" w:rsidRPr="00072079" w:rsidRDefault="00072079" w:rsidP="00072079">
            <w:pPr>
              <w:spacing w:afterAutospacing="0" w:line="240" w:lineRule="auto"/>
              <w:rPr>
                <w:ins w:id="1434" w:author="Peter Dobson" w:date="2016-10-12T17:35:00Z"/>
                <w:rFonts w:ascii="Calibri" w:hAnsi="Calibri"/>
                <w:sz w:val="22"/>
                <w:lang w:val="en-AU"/>
              </w:rPr>
            </w:pPr>
          </w:p>
        </w:tc>
        <w:tc>
          <w:tcPr>
            <w:tcW w:w="1793" w:type="pct"/>
          </w:tcPr>
          <w:p w14:paraId="60A5CF9D" w14:textId="77777777" w:rsidR="00072079" w:rsidRPr="00072079" w:rsidRDefault="00072079" w:rsidP="00072079">
            <w:pPr>
              <w:spacing w:afterAutospacing="0" w:line="240" w:lineRule="auto"/>
              <w:rPr>
                <w:ins w:id="1435" w:author="Peter Dobson" w:date="2016-10-12T17:35:00Z"/>
                <w:rFonts w:ascii="Calibri" w:hAnsi="Calibri" w:cs="Arial"/>
                <w:sz w:val="22"/>
                <w:lang w:val="en-AU"/>
              </w:rPr>
            </w:pPr>
            <w:ins w:id="1436" w:author="Peter Dobson" w:date="2016-10-12T17:35:00Z">
              <w:r w:rsidRPr="00072079">
                <w:rPr>
                  <w:rFonts w:ascii="Calibri" w:hAnsi="Calibri" w:cs="Arial"/>
                  <w:sz w:val="22"/>
                  <w:lang w:val="en-AU"/>
                </w:rPr>
                <w:t>c. Place light back into box, ensuring the name on the box matches the name on the light</w:t>
              </w:r>
            </w:ins>
          </w:p>
        </w:tc>
        <w:tc>
          <w:tcPr>
            <w:tcW w:w="756" w:type="pct"/>
          </w:tcPr>
          <w:p w14:paraId="541AA2A2" w14:textId="77777777" w:rsidR="00072079" w:rsidRPr="00072079" w:rsidRDefault="00072079" w:rsidP="00072079">
            <w:pPr>
              <w:autoSpaceDE w:val="0"/>
              <w:autoSpaceDN w:val="0"/>
              <w:adjustRightInd w:val="0"/>
              <w:spacing w:afterAutospacing="0" w:line="240" w:lineRule="auto"/>
              <w:rPr>
                <w:ins w:id="1437" w:author="Peter Dobson" w:date="2016-10-12T17:35:00Z"/>
                <w:rFonts w:ascii="Calibri" w:hAnsi="Calibri" w:cs="Calibri"/>
                <w:bCs/>
                <w:color w:val="000000"/>
                <w:sz w:val="22"/>
                <w:lang w:val="en-AU"/>
              </w:rPr>
            </w:pPr>
            <w:ins w:id="1438" w:author="Peter Dobson" w:date="2016-10-12T17:35:00Z">
              <w:r w:rsidRPr="00072079">
                <w:rPr>
                  <w:rFonts w:ascii="Calibri" w:hAnsi="Calibri" w:cs="Calibri"/>
                  <w:bCs/>
                  <w:color w:val="000000"/>
                  <w:sz w:val="22"/>
                  <w:lang w:val="en-AU"/>
                </w:rPr>
                <w:t>Name on box matches light</w:t>
              </w:r>
            </w:ins>
          </w:p>
        </w:tc>
        <w:tc>
          <w:tcPr>
            <w:tcW w:w="403" w:type="pct"/>
          </w:tcPr>
          <w:p w14:paraId="1CDE1092" w14:textId="77777777" w:rsidR="00072079" w:rsidRPr="00072079" w:rsidRDefault="00072079" w:rsidP="00072079">
            <w:pPr>
              <w:autoSpaceDE w:val="0"/>
              <w:autoSpaceDN w:val="0"/>
              <w:adjustRightInd w:val="0"/>
              <w:spacing w:afterAutospacing="0" w:line="240" w:lineRule="auto"/>
              <w:rPr>
                <w:ins w:id="1439" w:author="Peter Dobson" w:date="2016-10-12T17:35:00Z"/>
                <w:rFonts w:ascii="Calibri" w:hAnsi="Calibri" w:cs="Calibri"/>
                <w:bCs/>
                <w:color w:val="000000"/>
                <w:sz w:val="22"/>
                <w:lang w:val="en-AU"/>
              </w:rPr>
            </w:pPr>
            <w:ins w:id="1440" w:author="Peter Dobson" w:date="2016-10-12T17:35:00Z">
              <w:r w:rsidRPr="00072079">
                <w:rPr>
                  <w:rFonts w:ascii="Calibri" w:hAnsi="Calibri" w:cs="Calibri"/>
                  <w:bCs/>
                  <w:color w:val="000000"/>
                  <w:sz w:val="22"/>
                  <w:lang w:val="en-AU"/>
                </w:rPr>
                <w:t>Yes/No</w:t>
              </w:r>
            </w:ins>
          </w:p>
        </w:tc>
        <w:tc>
          <w:tcPr>
            <w:tcW w:w="1019" w:type="pct"/>
          </w:tcPr>
          <w:p w14:paraId="0E2E8436" w14:textId="77777777" w:rsidR="00072079" w:rsidRPr="00072079" w:rsidRDefault="00072079" w:rsidP="00072079">
            <w:pPr>
              <w:autoSpaceDE w:val="0"/>
              <w:autoSpaceDN w:val="0"/>
              <w:adjustRightInd w:val="0"/>
              <w:spacing w:afterAutospacing="0" w:line="240" w:lineRule="auto"/>
              <w:rPr>
                <w:ins w:id="1441" w:author="Peter Dobson" w:date="2016-10-12T17:35:00Z"/>
                <w:rFonts w:ascii="Calibri" w:hAnsi="Calibri" w:cs="Times-Bold"/>
                <w:bCs/>
                <w:color w:val="000000"/>
                <w:sz w:val="22"/>
                <w:lang w:val="en-AU"/>
              </w:rPr>
            </w:pPr>
          </w:p>
        </w:tc>
      </w:tr>
      <w:tr w:rsidR="00072079" w:rsidRPr="00072079" w14:paraId="2606FEF2" w14:textId="77777777" w:rsidTr="007B070B">
        <w:trPr>
          <w:trHeight w:val="1149"/>
          <w:ins w:id="1442" w:author="Peter Dobson" w:date="2016-10-12T17:35:00Z"/>
        </w:trPr>
        <w:tc>
          <w:tcPr>
            <w:tcW w:w="246" w:type="pct"/>
            <w:vMerge/>
          </w:tcPr>
          <w:p w14:paraId="014BE445" w14:textId="77777777" w:rsidR="00072079" w:rsidRPr="00072079" w:rsidRDefault="00072079" w:rsidP="00072079">
            <w:pPr>
              <w:autoSpaceDE w:val="0"/>
              <w:autoSpaceDN w:val="0"/>
              <w:adjustRightInd w:val="0"/>
              <w:spacing w:afterAutospacing="0" w:line="240" w:lineRule="auto"/>
              <w:rPr>
                <w:ins w:id="1443" w:author="Peter Dobson" w:date="2016-10-12T17:35:00Z"/>
                <w:rFonts w:ascii="Calibri" w:hAnsi="Calibri" w:cs="Times-Bold"/>
                <w:b/>
                <w:bCs/>
                <w:color w:val="000000"/>
                <w:sz w:val="22"/>
                <w:lang w:val="en-AU"/>
              </w:rPr>
            </w:pPr>
          </w:p>
        </w:tc>
        <w:tc>
          <w:tcPr>
            <w:tcW w:w="783" w:type="pct"/>
            <w:vMerge/>
          </w:tcPr>
          <w:p w14:paraId="5780D7F3" w14:textId="77777777" w:rsidR="00072079" w:rsidRPr="00072079" w:rsidRDefault="00072079" w:rsidP="00072079">
            <w:pPr>
              <w:spacing w:afterAutospacing="0" w:line="240" w:lineRule="auto"/>
              <w:rPr>
                <w:ins w:id="1444" w:author="Peter Dobson" w:date="2016-10-12T17:35:00Z"/>
                <w:rFonts w:ascii="Calibri" w:hAnsi="Calibri"/>
                <w:sz w:val="22"/>
                <w:lang w:val="en-AU"/>
              </w:rPr>
            </w:pPr>
          </w:p>
        </w:tc>
        <w:tc>
          <w:tcPr>
            <w:tcW w:w="1793" w:type="pct"/>
          </w:tcPr>
          <w:p w14:paraId="04E9578E" w14:textId="77777777" w:rsidR="00072079" w:rsidRPr="00072079" w:rsidRDefault="00072079" w:rsidP="00072079">
            <w:pPr>
              <w:spacing w:afterAutospacing="0" w:line="240" w:lineRule="auto"/>
              <w:rPr>
                <w:ins w:id="1445" w:author="Peter Dobson" w:date="2016-10-12T17:35:00Z"/>
                <w:rFonts w:ascii="Calibri" w:hAnsi="Calibri" w:cs="Arial"/>
                <w:sz w:val="22"/>
                <w:lang w:val="en-AU"/>
              </w:rPr>
            </w:pPr>
            <w:ins w:id="1446" w:author="Peter Dobson" w:date="2016-10-12T17:35:00Z">
              <w:r w:rsidRPr="00072079">
                <w:rPr>
                  <w:rFonts w:ascii="Calibri" w:hAnsi="Calibri" w:cs="Arial"/>
                  <w:sz w:val="22"/>
                  <w:lang w:val="en-AU"/>
                </w:rPr>
                <w:t>d. This document to be completed and packed with the light</w:t>
              </w:r>
            </w:ins>
          </w:p>
        </w:tc>
        <w:tc>
          <w:tcPr>
            <w:tcW w:w="756" w:type="pct"/>
          </w:tcPr>
          <w:p w14:paraId="06D08C1A" w14:textId="77777777" w:rsidR="00072079" w:rsidRPr="00072079" w:rsidRDefault="00072079" w:rsidP="00072079">
            <w:pPr>
              <w:autoSpaceDE w:val="0"/>
              <w:autoSpaceDN w:val="0"/>
              <w:adjustRightInd w:val="0"/>
              <w:spacing w:afterAutospacing="0" w:line="240" w:lineRule="auto"/>
              <w:rPr>
                <w:ins w:id="1447" w:author="Peter Dobson" w:date="2016-10-12T17:35:00Z"/>
                <w:rFonts w:ascii="Calibri" w:hAnsi="Calibri" w:cs="Calibri"/>
                <w:bCs/>
                <w:color w:val="000000"/>
                <w:sz w:val="22"/>
                <w:lang w:val="en-AU"/>
              </w:rPr>
            </w:pPr>
            <w:ins w:id="1448" w:author="Peter Dobson" w:date="2016-10-12T17:35:00Z">
              <w:r w:rsidRPr="00072079">
                <w:rPr>
                  <w:rFonts w:ascii="Calibri" w:hAnsi="Calibri" w:cs="Calibri"/>
                  <w:bCs/>
                  <w:color w:val="000000"/>
                  <w:sz w:val="22"/>
                  <w:lang w:val="en-AU"/>
                </w:rPr>
                <w:t>Completed document scanned and packed with light</w:t>
              </w:r>
            </w:ins>
          </w:p>
        </w:tc>
        <w:tc>
          <w:tcPr>
            <w:tcW w:w="403" w:type="pct"/>
          </w:tcPr>
          <w:p w14:paraId="099B66B0" w14:textId="77777777" w:rsidR="00072079" w:rsidRPr="00072079" w:rsidRDefault="00072079" w:rsidP="00072079">
            <w:pPr>
              <w:autoSpaceDE w:val="0"/>
              <w:autoSpaceDN w:val="0"/>
              <w:adjustRightInd w:val="0"/>
              <w:spacing w:afterAutospacing="0" w:line="240" w:lineRule="auto"/>
              <w:rPr>
                <w:ins w:id="1449" w:author="Peter Dobson" w:date="2016-10-12T17:35:00Z"/>
                <w:rFonts w:ascii="Calibri" w:hAnsi="Calibri" w:cs="Calibri"/>
                <w:bCs/>
                <w:color w:val="000000"/>
                <w:sz w:val="22"/>
                <w:lang w:val="en-AU"/>
              </w:rPr>
            </w:pPr>
            <w:ins w:id="1450" w:author="Peter Dobson" w:date="2016-10-12T17:35:00Z">
              <w:r w:rsidRPr="00072079">
                <w:rPr>
                  <w:rFonts w:ascii="Calibri" w:hAnsi="Calibri" w:cs="Calibri"/>
                  <w:bCs/>
                  <w:color w:val="000000"/>
                  <w:sz w:val="22"/>
                  <w:lang w:val="en-AU"/>
                </w:rPr>
                <w:t>Yes/No</w:t>
              </w:r>
            </w:ins>
          </w:p>
        </w:tc>
        <w:tc>
          <w:tcPr>
            <w:tcW w:w="1019" w:type="pct"/>
          </w:tcPr>
          <w:p w14:paraId="29BF2BFB" w14:textId="77777777" w:rsidR="00072079" w:rsidRPr="00072079" w:rsidRDefault="00072079" w:rsidP="00072079">
            <w:pPr>
              <w:autoSpaceDE w:val="0"/>
              <w:autoSpaceDN w:val="0"/>
              <w:adjustRightInd w:val="0"/>
              <w:spacing w:afterAutospacing="0" w:line="240" w:lineRule="auto"/>
              <w:rPr>
                <w:ins w:id="1451" w:author="Peter Dobson" w:date="2016-10-12T17:35:00Z"/>
                <w:rFonts w:ascii="Calibri" w:hAnsi="Calibri" w:cs="Times-Bold"/>
                <w:bCs/>
                <w:color w:val="000000"/>
                <w:sz w:val="22"/>
                <w:lang w:val="en-AU"/>
              </w:rPr>
            </w:pPr>
          </w:p>
        </w:tc>
      </w:tr>
    </w:tbl>
    <w:p w14:paraId="6A5A24CF" w14:textId="37E406AD" w:rsidR="00072079" w:rsidRDefault="00072079" w:rsidP="00476942">
      <w:pPr>
        <w:pStyle w:val="BodyText"/>
        <w:rPr>
          <w:ins w:id="1452" w:author="Peter Dobson" w:date="2016-10-12T17:40:00Z"/>
        </w:rPr>
      </w:pPr>
    </w:p>
    <w:p w14:paraId="41E0DD76" w14:textId="77777777" w:rsidR="00072079" w:rsidRDefault="00072079">
      <w:pPr>
        <w:spacing w:after="200" w:line="276" w:lineRule="auto"/>
        <w:rPr>
          <w:ins w:id="1453" w:author="Peter Dobson" w:date="2016-10-12T17:40:00Z"/>
          <w:sz w:val="22"/>
        </w:rPr>
      </w:pPr>
      <w:ins w:id="1454" w:author="Peter Dobson" w:date="2016-10-12T17:40:00Z">
        <w:r>
          <w:br w:type="page"/>
        </w:r>
      </w:ins>
    </w:p>
    <w:p w14:paraId="22F3AF4D" w14:textId="77777777" w:rsidR="006D238A" w:rsidRDefault="006D238A">
      <w:pPr>
        <w:rPr>
          <w:ins w:id="1455" w:author="Peter Dobson" w:date="2016-10-12T17:42:00Z"/>
          <w:rFonts w:ascii="Calibri" w:eastAsia="Times New Roman" w:hAnsi="Calibri" w:cs="Times New Roman"/>
          <w:b/>
          <w:bCs/>
          <w:caps/>
          <w:color w:val="12175E"/>
          <w:kern w:val="32"/>
          <w:sz w:val="32"/>
          <w:szCs w:val="32"/>
          <w:lang w:val="en-AU"/>
        </w:rPr>
        <w:pPrChange w:id="1456" w:author="Adam Hay" w:date="2017-03-29T20:44:00Z">
          <w:pPr>
            <w:keepNext/>
            <w:pBdr>
              <w:bottom w:val="single" w:sz="18" w:space="1" w:color="000080"/>
            </w:pBdr>
            <w:spacing w:after="240" w:line="240" w:lineRule="auto"/>
            <w:jc w:val="both"/>
            <w:outlineLvl w:val="0"/>
          </w:pPr>
        </w:pPrChange>
      </w:pPr>
    </w:p>
    <w:p w14:paraId="0BB176DF" w14:textId="77777777" w:rsidR="006D238A" w:rsidRPr="006D238A" w:rsidRDefault="006D238A">
      <w:pPr>
        <w:rPr>
          <w:ins w:id="1457" w:author="Peter Dobson" w:date="2016-10-12T17:40:00Z"/>
          <w:rFonts w:ascii="Calibri" w:eastAsia="Times New Roman" w:hAnsi="Calibri" w:cs="Times New Roman"/>
          <w:b/>
          <w:bCs/>
          <w:caps/>
          <w:color w:val="12175E"/>
          <w:kern w:val="32"/>
          <w:sz w:val="32"/>
          <w:szCs w:val="32"/>
          <w:lang w:val="en-AU"/>
        </w:rPr>
        <w:pPrChange w:id="1458" w:author="Adam Hay" w:date="2017-03-29T20:44:00Z">
          <w:pPr>
            <w:keepNext/>
            <w:pBdr>
              <w:bottom w:val="single" w:sz="18" w:space="1" w:color="000080"/>
            </w:pBdr>
            <w:spacing w:after="240" w:line="240" w:lineRule="auto"/>
            <w:jc w:val="both"/>
            <w:outlineLvl w:val="0"/>
          </w:pPr>
        </w:pPrChange>
      </w:pPr>
      <w:ins w:id="1459" w:author="Peter Dobson" w:date="2016-10-12T17:40:00Z">
        <w:r w:rsidRPr="006D238A">
          <w:rPr>
            <w:rFonts w:ascii="Calibri" w:eastAsia="Times New Roman" w:hAnsi="Calibri" w:cs="Times New Roman"/>
            <w:b/>
            <w:bCs/>
            <w:caps/>
            <w:color w:val="12175E"/>
            <w:kern w:val="32"/>
            <w:sz w:val="32"/>
            <w:szCs w:val="32"/>
            <w:lang w:val="en-AU"/>
          </w:rPr>
          <w:t>installation of light – on site</w:t>
        </w:r>
      </w:ins>
    </w:p>
    <w:p w14:paraId="3229FB5D" w14:textId="77777777" w:rsidR="006D238A" w:rsidRPr="006D238A" w:rsidRDefault="006D238A">
      <w:pPr>
        <w:rPr>
          <w:ins w:id="1460" w:author="Peter Dobson" w:date="2016-10-12T17:40:00Z"/>
          <w:rFonts w:ascii="Calibri" w:eastAsia="Times New Roman" w:hAnsi="Calibri" w:cs="Times New Roman"/>
          <w:b/>
          <w:bCs/>
          <w:iCs/>
          <w:color w:val="12175E"/>
          <w:sz w:val="28"/>
          <w:szCs w:val="28"/>
          <w:lang w:val="en-AU"/>
        </w:rPr>
        <w:pPrChange w:id="1461" w:author="Adam Hay" w:date="2017-03-29T20:44:00Z">
          <w:pPr>
            <w:keepNext/>
            <w:spacing w:before="240" w:after="240" w:line="240" w:lineRule="auto"/>
            <w:ind w:left="578" w:hanging="578"/>
            <w:outlineLvl w:val="1"/>
          </w:pPr>
        </w:pPrChange>
      </w:pPr>
      <w:ins w:id="1462" w:author="Peter Dobson" w:date="2016-10-12T17:40:00Z">
        <w:r w:rsidRPr="006D238A">
          <w:rPr>
            <w:rFonts w:ascii="Calibri" w:eastAsia="Times New Roman" w:hAnsi="Calibri" w:cs="Times New Roman"/>
            <w:b/>
            <w:bCs/>
            <w:iCs/>
            <w:color w:val="12175E"/>
            <w:sz w:val="28"/>
            <w:szCs w:val="28"/>
            <w:lang w:val="en-AU"/>
          </w:rPr>
          <w:t>Date: ………………………                  Completed by:  …………………………………………………………………………………….</w:t>
        </w:r>
      </w:ins>
    </w:p>
    <w:tbl>
      <w:tblPr>
        <w:tblStyle w:val="TableGrid4"/>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6D238A" w:rsidRPr="006D238A" w14:paraId="7204D0EA" w14:textId="77777777" w:rsidTr="006D238A">
        <w:trPr>
          <w:trHeight w:val="597"/>
          <w:ins w:id="1463" w:author="Peter Dobson" w:date="2016-10-12T17:41:00Z"/>
        </w:trPr>
        <w:tc>
          <w:tcPr>
            <w:tcW w:w="246" w:type="pct"/>
            <w:shd w:val="clear" w:color="auto" w:fill="D9D9D9"/>
          </w:tcPr>
          <w:p w14:paraId="4C19FAD5" w14:textId="77777777" w:rsidR="006D238A" w:rsidRPr="006D238A" w:rsidRDefault="006D238A" w:rsidP="006D238A">
            <w:pPr>
              <w:autoSpaceDE w:val="0"/>
              <w:autoSpaceDN w:val="0"/>
              <w:adjustRightInd w:val="0"/>
              <w:spacing w:line="240" w:lineRule="auto"/>
              <w:rPr>
                <w:ins w:id="1464" w:author="Peter Dobson" w:date="2016-10-12T17:41:00Z"/>
                <w:rFonts w:ascii="Calibri" w:hAnsi="Calibri" w:cs="Times-Bold"/>
                <w:b/>
                <w:bCs/>
                <w:color w:val="000000"/>
                <w:sz w:val="22"/>
                <w:lang w:val="en-AU"/>
              </w:rPr>
            </w:pPr>
            <w:ins w:id="1465" w:author="Peter Dobson" w:date="2016-10-12T17:41:00Z">
              <w:r w:rsidRPr="006D238A">
                <w:rPr>
                  <w:rFonts w:ascii="Calibri" w:hAnsi="Calibri" w:cs="Times-Bold"/>
                  <w:b/>
                  <w:bCs/>
                  <w:color w:val="000000"/>
                  <w:sz w:val="22"/>
                  <w:lang w:val="en-AU"/>
                </w:rPr>
                <w:t>Item</w:t>
              </w:r>
            </w:ins>
          </w:p>
        </w:tc>
        <w:tc>
          <w:tcPr>
            <w:tcW w:w="783" w:type="pct"/>
            <w:shd w:val="clear" w:color="auto" w:fill="D9D9D9"/>
          </w:tcPr>
          <w:p w14:paraId="1BB8A143" w14:textId="77777777" w:rsidR="006D238A" w:rsidRPr="006D238A" w:rsidRDefault="006D238A" w:rsidP="006D238A">
            <w:pPr>
              <w:autoSpaceDE w:val="0"/>
              <w:autoSpaceDN w:val="0"/>
              <w:adjustRightInd w:val="0"/>
              <w:spacing w:line="240" w:lineRule="auto"/>
              <w:rPr>
                <w:ins w:id="1466" w:author="Peter Dobson" w:date="2016-10-12T17:41:00Z"/>
                <w:rFonts w:ascii="Calibri" w:hAnsi="Calibri" w:cs="Times-Bold"/>
                <w:b/>
                <w:bCs/>
                <w:color w:val="000000"/>
                <w:sz w:val="22"/>
                <w:lang w:val="en-AU"/>
              </w:rPr>
            </w:pPr>
            <w:ins w:id="1467" w:author="Peter Dobson" w:date="2016-10-12T17:41:00Z">
              <w:r w:rsidRPr="006D238A">
                <w:rPr>
                  <w:rFonts w:ascii="Calibri" w:hAnsi="Calibri" w:cs="Times-Bold"/>
                  <w:b/>
                  <w:bCs/>
                  <w:color w:val="000000"/>
                  <w:sz w:val="22"/>
                  <w:lang w:val="en-AU"/>
                </w:rPr>
                <w:t>Installation step</w:t>
              </w:r>
            </w:ins>
          </w:p>
        </w:tc>
        <w:tc>
          <w:tcPr>
            <w:tcW w:w="1793" w:type="pct"/>
            <w:shd w:val="clear" w:color="auto" w:fill="D9D9D9"/>
          </w:tcPr>
          <w:p w14:paraId="150F4B27" w14:textId="77777777" w:rsidR="006D238A" w:rsidRPr="006D238A" w:rsidRDefault="006D238A" w:rsidP="006D238A">
            <w:pPr>
              <w:autoSpaceDE w:val="0"/>
              <w:autoSpaceDN w:val="0"/>
              <w:adjustRightInd w:val="0"/>
              <w:spacing w:line="240" w:lineRule="auto"/>
              <w:rPr>
                <w:ins w:id="1468" w:author="Peter Dobson" w:date="2016-10-12T17:41:00Z"/>
                <w:rFonts w:ascii="Calibri" w:hAnsi="Calibri" w:cs="Times-Bold"/>
                <w:b/>
                <w:bCs/>
                <w:color w:val="000000"/>
                <w:sz w:val="22"/>
                <w:lang w:val="en-AU"/>
              </w:rPr>
            </w:pPr>
            <w:ins w:id="1469" w:author="Peter Dobson" w:date="2016-10-12T17:41:00Z">
              <w:r w:rsidRPr="006D238A">
                <w:rPr>
                  <w:rFonts w:ascii="Calibri" w:hAnsi="Calibri" w:cs="Times-Bold"/>
                  <w:b/>
                  <w:bCs/>
                  <w:color w:val="000000"/>
                  <w:sz w:val="22"/>
                  <w:lang w:val="en-AU"/>
                </w:rPr>
                <w:t>Installation / Commissioning Procedure</w:t>
              </w:r>
            </w:ins>
          </w:p>
        </w:tc>
        <w:tc>
          <w:tcPr>
            <w:tcW w:w="756" w:type="pct"/>
            <w:shd w:val="clear" w:color="auto" w:fill="D9D9D9"/>
          </w:tcPr>
          <w:p w14:paraId="06C2D969" w14:textId="77777777" w:rsidR="006D238A" w:rsidRPr="006D238A" w:rsidRDefault="006D238A" w:rsidP="006D238A">
            <w:pPr>
              <w:autoSpaceDE w:val="0"/>
              <w:autoSpaceDN w:val="0"/>
              <w:adjustRightInd w:val="0"/>
              <w:spacing w:line="240" w:lineRule="auto"/>
              <w:rPr>
                <w:ins w:id="1470" w:author="Peter Dobson" w:date="2016-10-12T17:41:00Z"/>
                <w:rFonts w:ascii="Calibri" w:hAnsi="Calibri" w:cs="Times-Bold"/>
                <w:b/>
                <w:bCs/>
                <w:color w:val="000000"/>
                <w:sz w:val="22"/>
                <w:lang w:val="en-AU"/>
              </w:rPr>
            </w:pPr>
            <w:ins w:id="1471" w:author="Peter Dobson" w:date="2016-10-12T17:41:00Z">
              <w:r w:rsidRPr="006D238A">
                <w:rPr>
                  <w:rFonts w:ascii="Calibri" w:hAnsi="Calibri" w:cs="Times-Bold"/>
                  <w:b/>
                  <w:bCs/>
                  <w:color w:val="000000"/>
                  <w:sz w:val="22"/>
                  <w:lang w:val="en-AU"/>
                </w:rPr>
                <w:t>Expected Results</w:t>
              </w:r>
            </w:ins>
          </w:p>
        </w:tc>
        <w:tc>
          <w:tcPr>
            <w:tcW w:w="403" w:type="pct"/>
            <w:shd w:val="clear" w:color="auto" w:fill="D9D9D9"/>
          </w:tcPr>
          <w:p w14:paraId="7C1B3422" w14:textId="77777777" w:rsidR="006D238A" w:rsidRPr="006D238A" w:rsidRDefault="006D238A" w:rsidP="006D238A">
            <w:pPr>
              <w:autoSpaceDE w:val="0"/>
              <w:autoSpaceDN w:val="0"/>
              <w:adjustRightInd w:val="0"/>
              <w:spacing w:line="240" w:lineRule="auto"/>
              <w:rPr>
                <w:ins w:id="1472" w:author="Peter Dobson" w:date="2016-10-12T17:41:00Z"/>
                <w:rFonts w:ascii="Calibri" w:hAnsi="Calibri" w:cs="Times-Bold"/>
                <w:b/>
                <w:bCs/>
                <w:color w:val="000000"/>
                <w:sz w:val="22"/>
                <w:lang w:val="en-AU"/>
              </w:rPr>
            </w:pPr>
            <w:ins w:id="1473" w:author="Peter Dobson" w:date="2016-10-12T17:41:00Z">
              <w:r w:rsidRPr="006D238A">
                <w:rPr>
                  <w:rFonts w:ascii="Calibri" w:hAnsi="Calibri" w:cs="Times-Bold"/>
                  <w:b/>
                  <w:bCs/>
                  <w:color w:val="000000"/>
                  <w:sz w:val="22"/>
                  <w:lang w:val="en-AU"/>
                </w:rPr>
                <w:t>Result</w:t>
              </w:r>
            </w:ins>
          </w:p>
        </w:tc>
        <w:tc>
          <w:tcPr>
            <w:tcW w:w="1019" w:type="pct"/>
            <w:shd w:val="clear" w:color="auto" w:fill="D9D9D9"/>
          </w:tcPr>
          <w:p w14:paraId="3AABF5E3" w14:textId="77777777" w:rsidR="006D238A" w:rsidRPr="006D238A" w:rsidRDefault="006D238A" w:rsidP="006D238A">
            <w:pPr>
              <w:autoSpaceDE w:val="0"/>
              <w:autoSpaceDN w:val="0"/>
              <w:adjustRightInd w:val="0"/>
              <w:spacing w:line="240" w:lineRule="auto"/>
              <w:rPr>
                <w:ins w:id="1474" w:author="Peter Dobson" w:date="2016-10-12T17:41:00Z"/>
                <w:rFonts w:ascii="Calibri" w:hAnsi="Calibri" w:cs="Times-Bold"/>
                <w:b/>
                <w:bCs/>
                <w:color w:val="000000"/>
                <w:sz w:val="22"/>
                <w:lang w:val="en-AU"/>
              </w:rPr>
            </w:pPr>
            <w:ins w:id="1475" w:author="Peter Dobson" w:date="2016-10-12T17:41:00Z">
              <w:r w:rsidRPr="006D238A">
                <w:rPr>
                  <w:rFonts w:ascii="Calibri" w:hAnsi="Calibri" w:cs="Times-Bold"/>
                  <w:b/>
                  <w:bCs/>
                  <w:color w:val="000000"/>
                  <w:sz w:val="22"/>
                  <w:lang w:val="en-AU"/>
                </w:rPr>
                <w:t>Comments</w:t>
              </w:r>
            </w:ins>
          </w:p>
        </w:tc>
      </w:tr>
      <w:tr w:rsidR="006D238A" w:rsidRPr="006D238A" w14:paraId="6135AC54" w14:textId="77777777" w:rsidTr="007B070B">
        <w:trPr>
          <w:trHeight w:val="459"/>
          <w:ins w:id="1476" w:author="Peter Dobson" w:date="2016-10-12T17:41:00Z"/>
        </w:trPr>
        <w:tc>
          <w:tcPr>
            <w:tcW w:w="246" w:type="pct"/>
            <w:vMerge w:val="restart"/>
          </w:tcPr>
          <w:p w14:paraId="3DCF9DD7" w14:textId="77777777" w:rsidR="006D238A" w:rsidRPr="006D238A" w:rsidRDefault="006D238A" w:rsidP="007B070B">
            <w:pPr>
              <w:autoSpaceDE w:val="0"/>
              <w:autoSpaceDN w:val="0"/>
              <w:adjustRightInd w:val="0"/>
              <w:spacing w:afterAutospacing="0" w:line="240" w:lineRule="auto"/>
              <w:rPr>
                <w:ins w:id="1477" w:author="Peter Dobson" w:date="2016-10-12T17:41:00Z"/>
                <w:rFonts w:ascii="Calibri" w:hAnsi="Calibri" w:cs="Times-Bold"/>
                <w:b/>
                <w:bCs/>
                <w:color w:val="000000"/>
                <w:sz w:val="22"/>
                <w:lang w:val="en-AU"/>
              </w:rPr>
            </w:pPr>
            <w:ins w:id="1478" w:author="Peter Dobson" w:date="2016-10-12T17:41:00Z">
              <w:r w:rsidRPr="006D238A">
                <w:rPr>
                  <w:rFonts w:ascii="Calibri" w:hAnsi="Calibri" w:cs="Times-Bold"/>
                  <w:b/>
                  <w:bCs/>
                  <w:color w:val="000000"/>
                  <w:sz w:val="22"/>
                  <w:lang w:val="en-AU"/>
                </w:rPr>
                <w:t>1</w:t>
              </w:r>
            </w:ins>
          </w:p>
        </w:tc>
        <w:tc>
          <w:tcPr>
            <w:tcW w:w="783" w:type="pct"/>
            <w:vMerge w:val="restart"/>
          </w:tcPr>
          <w:p w14:paraId="60E70C42" w14:textId="77777777" w:rsidR="006D238A" w:rsidRPr="006D238A" w:rsidRDefault="006D238A" w:rsidP="007B070B">
            <w:pPr>
              <w:spacing w:afterAutospacing="0" w:line="240" w:lineRule="auto"/>
              <w:rPr>
                <w:ins w:id="1479" w:author="Peter Dobson" w:date="2016-10-12T17:41:00Z"/>
                <w:rFonts w:ascii="Calibri" w:hAnsi="Calibri"/>
                <w:sz w:val="22"/>
                <w:lang w:val="en-AU"/>
              </w:rPr>
            </w:pPr>
            <w:ins w:id="1480" w:author="Peter Dobson" w:date="2016-10-12T17:41:00Z">
              <w:r w:rsidRPr="006D238A">
                <w:rPr>
                  <w:rFonts w:ascii="Calibri" w:hAnsi="Calibri"/>
                  <w:sz w:val="22"/>
                  <w:lang w:val="en-AU"/>
                </w:rPr>
                <w:t>Confirm all equipment has arrived safely and is clearly identified.</w:t>
              </w:r>
            </w:ins>
          </w:p>
          <w:p w14:paraId="1ACE20F0" w14:textId="77777777" w:rsidR="006D238A" w:rsidRPr="006D238A" w:rsidRDefault="006D238A" w:rsidP="007B070B">
            <w:pPr>
              <w:autoSpaceDE w:val="0"/>
              <w:autoSpaceDN w:val="0"/>
              <w:adjustRightInd w:val="0"/>
              <w:spacing w:afterAutospacing="0" w:line="240" w:lineRule="auto"/>
              <w:rPr>
                <w:ins w:id="1481" w:author="Peter Dobson" w:date="2016-10-12T17:41:00Z"/>
                <w:rFonts w:ascii="Calibri" w:hAnsi="Calibri" w:cs="Times-Bold"/>
                <w:b/>
                <w:bCs/>
                <w:color w:val="000000"/>
                <w:sz w:val="22"/>
                <w:lang w:val="en-AU"/>
              </w:rPr>
            </w:pPr>
          </w:p>
        </w:tc>
        <w:tc>
          <w:tcPr>
            <w:tcW w:w="1793" w:type="pct"/>
          </w:tcPr>
          <w:p w14:paraId="70D24C4F" w14:textId="77777777" w:rsidR="006D238A" w:rsidRPr="006D238A" w:rsidRDefault="006D238A" w:rsidP="007B070B">
            <w:pPr>
              <w:spacing w:afterAutospacing="0" w:line="240" w:lineRule="auto"/>
              <w:rPr>
                <w:ins w:id="1482" w:author="Peter Dobson" w:date="2016-10-12T17:41:00Z"/>
                <w:rFonts w:ascii="Calibri" w:hAnsi="Calibri" w:cs="Arial"/>
                <w:sz w:val="22"/>
                <w:lang w:val="en-AU"/>
              </w:rPr>
            </w:pPr>
            <w:ins w:id="1483" w:author="Peter Dobson" w:date="2016-10-12T17:41:00Z">
              <w:r w:rsidRPr="006D238A">
                <w:rPr>
                  <w:rFonts w:ascii="Calibri" w:hAnsi="Calibri" w:cs="Arial"/>
                  <w:sz w:val="22"/>
                  <w:lang w:val="en-AU"/>
                </w:rPr>
                <w:t>a. Identify all equipment by checking off against checklist.</w:t>
              </w:r>
            </w:ins>
          </w:p>
        </w:tc>
        <w:tc>
          <w:tcPr>
            <w:tcW w:w="756" w:type="pct"/>
          </w:tcPr>
          <w:p w14:paraId="4EC66A95" w14:textId="77777777" w:rsidR="006D238A" w:rsidRPr="006D238A" w:rsidRDefault="006D238A" w:rsidP="007B070B">
            <w:pPr>
              <w:spacing w:afterAutospacing="0" w:line="240" w:lineRule="auto"/>
              <w:rPr>
                <w:ins w:id="1484" w:author="Peter Dobson" w:date="2016-10-12T17:41:00Z"/>
                <w:rFonts w:ascii="Calibri" w:hAnsi="Calibri" w:cs="Arial"/>
                <w:sz w:val="22"/>
                <w:lang w:val="en-AU"/>
              </w:rPr>
            </w:pPr>
            <w:ins w:id="1485" w:author="Peter Dobson" w:date="2016-10-12T17:41:00Z">
              <w:r w:rsidRPr="006D238A">
                <w:rPr>
                  <w:rFonts w:ascii="Calibri" w:hAnsi="Calibri" w:cs="Arial"/>
                  <w:sz w:val="22"/>
                  <w:lang w:val="en-AU"/>
                </w:rPr>
                <w:t>All equipment present and labelled.</w:t>
              </w:r>
            </w:ins>
          </w:p>
          <w:p w14:paraId="2CF3C7F2" w14:textId="77777777" w:rsidR="006D238A" w:rsidRPr="006D238A" w:rsidRDefault="006D238A" w:rsidP="007B070B">
            <w:pPr>
              <w:spacing w:afterAutospacing="0" w:line="240" w:lineRule="auto"/>
              <w:rPr>
                <w:ins w:id="1486" w:author="Peter Dobson" w:date="2016-10-12T17:41:00Z"/>
                <w:rFonts w:ascii="Calibri" w:hAnsi="Calibri" w:cs="Times-Bold"/>
                <w:b/>
                <w:bCs/>
                <w:color w:val="000000"/>
                <w:sz w:val="22"/>
                <w:lang w:val="en-AU"/>
              </w:rPr>
            </w:pPr>
          </w:p>
        </w:tc>
        <w:tc>
          <w:tcPr>
            <w:tcW w:w="403" w:type="pct"/>
          </w:tcPr>
          <w:p w14:paraId="1F4A6562" w14:textId="77777777" w:rsidR="006D238A" w:rsidRPr="006D238A" w:rsidRDefault="006D238A" w:rsidP="007B070B">
            <w:pPr>
              <w:autoSpaceDE w:val="0"/>
              <w:autoSpaceDN w:val="0"/>
              <w:adjustRightInd w:val="0"/>
              <w:spacing w:afterAutospacing="0" w:line="240" w:lineRule="auto"/>
              <w:rPr>
                <w:ins w:id="1487" w:author="Peter Dobson" w:date="2016-10-12T17:41:00Z"/>
                <w:rFonts w:ascii="Calibri" w:hAnsi="Calibri" w:cs="Times-Bold"/>
                <w:bCs/>
                <w:color w:val="000000"/>
                <w:sz w:val="22"/>
                <w:lang w:val="en-AU"/>
              </w:rPr>
            </w:pPr>
            <w:ins w:id="1488" w:author="Peter Dobson" w:date="2016-10-12T17:41:00Z">
              <w:r w:rsidRPr="006D238A">
                <w:rPr>
                  <w:rFonts w:ascii="Calibri" w:hAnsi="Calibri" w:cs="Times-Bold"/>
                  <w:bCs/>
                  <w:color w:val="000000"/>
                  <w:sz w:val="22"/>
                  <w:lang w:val="en-AU"/>
                </w:rPr>
                <w:t>Yes/No</w:t>
              </w:r>
            </w:ins>
          </w:p>
        </w:tc>
        <w:tc>
          <w:tcPr>
            <w:tcW w:w="1019" w:type="pct"/>
          </w:tcPr>
          <w:p w14:paraId="04202B9C" w14:textId="77777777" w:rsidR="006D238A" w:rsidRPr="006D238A" w:rsidRDefault="006D238A" w:rsidP="007B070B">
            <w:pPr>
              <w:autoSpaceDE w:val="0"/>
              <w:autoSpaceDN w:val="0"/>
              <w:adjustRightInd w:val="0"/>
              <w:spacing w:afterAutospacing="0" w:line="240" w:lineRule="auto"/>
              <w:rPr>
                <w:ins w:id="1489" w:author="Peter Dobson" w:date="2016-10-12T17:41:00Z"/>
                <w:rFonts w:ascii="Calibri" w:hAnsi="Calibri" w:cs="Times-Bold"/>
                <w:bCs/>
                <w:color w:val="000000"/>
                <w:sz w:val="22"/>
                <w:lang w:val="en-AU"/>
              </w:rPr>
            </w:pPr>
          </w:p>
        </w:tc>
      </w:tr>
      <w:tr w:rsidR="006D238A" w:rsidRPr="006D238A" w14:paraId="10FF0DEB" w14:textId="77777777" w:rsidTr="007B070B">
        <w:trPr>
          <w:trHeight w:val="409"/>
          <w:ins w:id="1490" w:author="Peter Dobson" w:date="2016-10-12T17:41:00Z"/>
        </w:trPr>
        <w:tc>
          <w:tcPr>
            <w:tcW w:w="246" w:type="pct"/>
            <w:vMerge/>
          </w:tcPr>
          <w:p w14:paraId="6320F63E" w14:textId="77777777" w:rsidR="006D238A" w:rsidRPr="006D238A" w:rsidRDefault="006D238A">
            <w:pPr>
              <w:autoSpaceDE w:val="0"/>
              <w:autoSpaceDN w:val="0"/>
              <w:adjustRightInd w:val="0"/>
              <w:spacing w:afterAutospacing="0" w:line="240" w:lineRule="auto"/>
              <w:rPr>
                <w:ins w:id="1491" w:author="Peter Dobson" w:date="2016-10-12T17:41:00Z"/>
                <w:rFonts w:ascii="Calibri" w:hAnsi="Calibri" w:cs="Times-Bold"/>
                <w:b/>
                <w:bCs/>
                <w:color w:val="000000"/>
                <w:sz w:val="22"/>
                <w:lang w:val="en-AU"/>
              </w:rPr>
              <w:pPrChange w:id="1492" w:author="Peter Dobson" w:date="2016-10-12T17:42:00Z">
                <w:pPr>
                  <w:autoSpaceDE w:val="0"/>
                  <w:autoSpaceDN w:val="0"/>
                  <w:adjustRightInd w:val="0"/>
                  <w:spacing w:line="240" w:lineRule="auto"/>
                </w:pPr>
              </w:pPrChange>
            </w:pPr>
          </w:p>
        </w:tc>
        <w:tc>
          <w:tcPr>
            <w:tcW w:w="783" w:type="pct"/>
            <w:vMerge/>
          </w:tcPr>
          <w:p w14:paraId="02939FAA" w14:textId="77777777" w:rsidR="006D238A" w:rsidRPr="006D238A" w:rsidRDefault="006D238A">
            <w:pPr>
              <w:spacing w:afterAutospacing="0" w:line="240" w:lineRule="auto"/>
              <w:rPr>
                <w:ins w:id="1493" w:author="Peter Dobson" w:date="2016-10-12T17:41:00Z"/>
                <w:rFonts w:ascii="Calibri" w:hAnsi="Calibri"/>
                <w:sz w:val="22"/>
                <w:lang w:val="en-AU"/>
              </w:rPr>
              <w:pPrChange w:id="1494" w:author="Peter Dobson" w:date="2016-10-12T17:42:00Z">
                <w:pPr>
                  <w:spacing w:line="240" w:lineRule="auto"/>
                </w:pPr>
              </w:pPrChange>
            </w:pPr>
          </w:p>
        </w:tc>
        <w:tc>
          <w:tcPr>
            <w:tcW w:w="1793" w:type="pct"/>
          </w:tcPr>
          <w:p w14:paraId="7460E8E3" w14:textId="77777777" w:rsidR="006D238A" w:rsidRPr="006D238A" w:rsidRDefault="006D238A">
            <w:pPr>
              <w:spacing w:afterAutospacing="0" w:line="240" w:lineRule="auto"/>
              <w:rPr>
                <w:ins w:id="1495" w:author="Peter Dobson" w:date="2016-10-12T17:41:00Z"/>
                <w:rFonts w:ascii="Calibri" w:hAnsi="Calibri" w:cs="Arial"/>
                <w:sz w:val="22"/>
                <w:lang w:val="en-AU"/>
              </w:rPr>
              <w:pPrChange w:id="1496" w:author="Peter Dobson" w:date="2016-10-12T17:42:00Z">
                <w:pPr>
                  <w:spacing w:line="240" w:lineRule="auto"/>
                </w:pPr>
              </w:pPrChange>
            </w:pPr>
            <w:ins w:id="1497" w:author="Peter Dobson" w:date="2016-10-12T17:41:00Z">
              <w:r w:rsidRPr="006D238A">
                <w:rPr>
                  <w:rFonts w:ascii="Calibri" w:hAnsi="Calibri" w:cs="Arial"/>
                  <w:sz w:val="22"/>
                  <w:lang w:val="en-AU"/>
                </w:rPr>
                <w:t>b. Inspect for any physical damage.</w:t>
              </w:r>
            </w:ins>
          </w:p>
        </w:tc>
        <w:tc>
          <w:tcPr>
            <w:tcW w:w="756" w:type="pct"/>
          </w:tcPr>
          <w:p w14:paraId="44D34C25" w14:textId="77777777" w:rsidR="006D238A" w:rsidRPr="006D238A" w:rsidRDefault="006D238A">
            <w:pPr>
              <w:spacing w:afterAutospacing="0" w:line="240" w:lineRule="auto"/>
              <w:rPr>
                <w:ins w:id="1498" w:author="Peter Dobson" w:date="2016-10-12T17:41:00Z"/>
                <w:rFonts w:ascii="Calibri" w:hAnsi="Calibri" w:cs="Arial"/>
                <w:i/>
                <w:sz w:val="22"/>
                <w:lang w:val="en-AU"/>
              </w:rPr>
              <w:pPrChange w:id="1499" w:author="Peter Dobson" w:date="2016-10-12T17:42:00Z">
                <w:pPr>
                  <w:spacing w:line="240" w:lineRule="auto"/>
                </w:pPr>
              </w:pPrChange>
            </w:pPr>
            <w:ins w:id="1500" w:author="Peter Dobson" w:date="2016-10-12T17:41:00Z">
              <w:r w:rsidRPr="006D238A">
                <w:rPr>
                  <w:rFonts w:ascii="Calibri" w:hAnsi="Calibri" w:cs="Arial"/>
                  <w:sz w:val="22"/>
                  <w:lang w:val="en-AU"/>
                </w:rPr>
                <w:t>No visible damage.</w:t>
              </w:r>
            </w:ins>
          </w:p>
          <w:p w14:paraId="791D05C6" w14:textId="77777777" w:rsidR="006D238A" w:rsidRPr="006D238A" w:rsidRDefault="006D238A">
            <w:pPr>
              <w:spacing w:afterAutospacing="0" w:line="240" w:lineRule="auto"/>
              <w:rPr>
                <w:ins w:id="1501" w:author="Peter Dobson" w:date="2016-10-12T17:41:00Z"/>
                <w:rFonts w:ascii="Calibri" w:hAnsi="Calibri" w:cs="Arial"/>
                <w:sz w:val="22"/>
                <w:lang w:val="en-AU"/>
              </w:rPr>
              <w:pPrChange w:id="1502" w:author="Peter Dobson" w:date="2016-10-12T17:42:00Z">
                <w:pPr>
                  <w:spacing w:line="240" w:lineRule="auto"/>
                </w:pPr>
              </w:pPrChange>
            </w:pPr>
          </w:p>
        </w:tc>
        <w:tc>
          <w:tcPr>
            <w:tcW w:w="403" w:type="pct"/>
          </w:tcPr>
          <w:p w14:paraId="69737111" w14:textId="77777777" w:rsidR="006D238A" w:rsidRPr="006D238A" w:rsidRDefault="006D238A">
            <w:pPr>
              <w:autoSpaceDE w:val="0"/>
              <w:autoSpaceDN w:val="0"/>
              <w:adjustRightInd w:val="0"/>
              <w:spacing w:afterAutospacing="0" w:line="240" w:lineRule="auto"/>
              <w:rPr>
                <w:ins w:id="1503" w:author="Peter Dobson" w:date="2016-10-12T17:41:00Z"/>
                <w:rFonts w:ascii="Calibri" w:hAnsi="Calibri" w:cs="Times-Bold"/>
                <w:bCs/>
                <w:color w:val="000000"/>
                <w:sz w:val="22"/>
                <w:lang w:val="en-AU"/>
              </w:rPr>
              <w:pPrChange w:id="1504" w:author="Peter Dobson" w:date="2016-10-12T17:42:00Z">
                <w:pPr>
                  <w:autoSpaceDE w:val="0"/>
                  <w:autoSpaceDN w:val="0"/>
                  <w:adjustRightInd w:val="0"/>
                  <w:spacing w:line="240" w:lineRule="auto"/>
                </w:pPr>
              </w:pPrChange>
            </w:pPr>
            <w:ins w:id="1505" w:author="Peter Dobson" w:date="2016-10-12T17:41:00Z">
              <w:r w:rsidRPr="006D238A">
                <w:rPr>
                  <w:rFonts w:ascii="Calibri" w:hAnsi="Calibri" w:cs="Times-Bold"/>
                  <w:bCs/>
                  <w:color w:val="000000"/>
                  <w:sz w:val="22"/>
                  <w:lang w:val="en-AU"/>
                </w:rPr>
                <w:t>Yes/No</w:t>
              </w:r>
            </w:ins>
          </w:p>
        </w:tc>
        <w:tc>
          <w:tcPr>
            <w:tcW w:w="1019" w:type="pct"/>
          </w:tcPr>
          <w:p w14:paraId="0CC58800" w14:textId="77777777" w:rsidR="006D238A" w:rsidRPr="006D238A" w:rsidRDefault="006D238A">
            <w:pPr>
              <w:autoSpaceDE w:val="0"/>
              <w:autoSpaceDN w:val="0"/>
              <w:adjustRightInd w:val="0"/>
              <w:spacing w:afterAutospacing="0" w:line="240" w:lineRule="auto"/>
              <w:rPr>
                <w:ins w:id="1506" w:author="Peter Dobson" w:date="2016-10-12T17:41:00Z"/>
                <w:rFonts w:ascii="Calibri" w:hAnsi="Calibri" w:cs="Times-Bold"/>
                <w:bCs/>
                <w:color w:val="000000"/>
                <w:sz w:val="22"/>
                <w:lang w:val="en-AU"/>
              </w:rPr>
              <w:pPrChange w:id="1507" w:author="Peter Dobson" w:date="2016-10-12T17:42:00Z">
                <w:pPr>
                  <w:autoSpaceDE w:val="0"/>
                  <w:autoSpaceDN w:val="0"/>
                  <w:adjustRightInd w:val="0"/>
                  <w:spacing w:line="240" w:lineRule="auto"/>
                </w:pPr>
              </w:pPrChange>
            </w:pPr>
          </w:p>
        </w:tc>
      </w:tr>
      <w:tr w:rsidR="006D238A" w:rsidRPr="006D238A" w14:paraId="32485DB9" w14:textId="77777777" w:rsidTr="007B070B">
        <w:trPr>
          <w:trHeight w:val="561"/>
          <w:ins w:id="1508" w:author="Peter Dobson" w:date="2016-10-12T17:41:00Z"/>
        </w:trPr>
        <w:tc>
          <w:tcPr>
            <w:tcW w:w="246" w:type="pct"/>
            <w:vMerge/>
          </w:tcPr>
          <w:p w14:paraId="23C5A067" w14:textId="77777777" w:rsidR="006D238A" w:rsidRPr="006D238A" w:rsidRDefault="006D238A">
            <w:pPr>
              <w:autoSpaceDE w:val="0"/>
              <w:autoSpaceDN w:val="0"/>
              <w:adjustRightInd w:val="0"/>
              <w:spacing w:afterAutospacing="0" w:line="240" w:lineRule="auto"/>
              <w:rPr>
                <w:ins w:id="1509" w:author="Peter Dobson" w:date="2016-10-12T17:41:00Z"/>
                <w:rFonts w:ascii="Calibri" w:hAnsi="Calibri" w:cs="Times-Bold"/>
                <w:b/>
                <w:bCs/>
                <w:color w:val="000000"/>
                <w:sz w:val="22"/>
                <w:lang w:val="en-AU"/>
              </w:rPr>
              <w:pPrChange w:id="1510" w:author="Peter Dobson" w:date="2016-10-12T17:42:00Z">
                <w:pPr>
                  <w:autoSpaceDE w:val="0"/>
                  <w:autoSpaceDN w:val="0"/>
                  <w:adjustRightInd w:val="0"/>
                  <w:spacing w:line="240" w:lineRule="auto"/>
                </w:pPr>
              </w:pPrChange>
            </w:pPr>
          </w:p>
        </w:tc>
        <w:tc>
          <w:tcPr>
            <w:tcW w:w="783" w:type="pct"/>
            <w:vMerge/>
          </w:tcPr>
          <w:p w14:paraId="6FA75373" w14:textId="77777777" w:rsidR="006D238A" w:rsidRPr="006D238A" w:rsidRDefault="006D238A">
            <w:pPr>
              <w:spacing w:afterAutospacing="0" w:line="240" w:lineRule="auto"/>
              <w:rPr>
                <w:ins w:id="1511" w:author="Peter Dobson" w:date="2016-10-12T17:41:00Z"/>
                <w:rFonts w:ascii="Calibri" w:hAnsi="Calibri"/>
                <w:sz w:val="22"/>
                <w:lang w:val="en-AU"/>
              </w:rPr>
              <w:pPrChange w:id="1512" w:author="Peter Dobson" w:date="2016-10-12T17:42:00Z">
                <w:pPr>
                  <w:spacing w:line="240" w:lineRule="auto"/>
                </w:pPr>
              </w:pPrChange>
            </w:pPr>
          </w:p>
        </w:tc>
        <w:tc>
          <w:tcPr>
            <w:tcW w:w="1793" w:type="pct"/>
          </w:tcPr>
          <w:p w14:paraId="01396049" w14:textId="77777777" w:rsidR="006D238A" w:rsidRPr="006D238A" w:rsidRDefault="006D238A">
            <w:pPr>
              <w:spacing w:afterAutospacing="0" w:line="240" w:lineRule="auto"/>
              <w:rPr>
                <w:ins w:id="1513" w:author="Peter Dobson" w:date="2016-10-12T17:41:00Z"/>
                <w:rFonts w:ascii="Calibri" w:hAnsi="Calibri" w:cs="Arial"/>
                <w:sz w:val="22"/>
                <w:lang w:val="en-AU"/>
              </w:rPr>
              <w:pPrChange w:id="1514" w:author="Peter Dobson" w:date="2016-10-12T17:42:00Z">
                <w:pPr>
                  <w:spacing w:line="240" w:lineRule="auto"/>
                </w:pPr>
              </w:pPrChange>
            </w:pPr>
            <w:ins w:id="1515" w:author="Peter Dobson" w:date="2016-10-12T17:41:00Z">
              <w:r w:rsidRPr="006D238A">
                <w:rPr>
                  <w:rFonts w:ascii="Calibri" w:hAnsi="Calibri" w:cs="Arial"/>
                  <w:sz w:val="22"/>
                  <w:lang w:val="en-AU"/>
                </w:rPr>
                <w:t>c. Confirm all units are clearly identified with Maximo numbers (where applicable).</w:t>
              </w:r>
            </w:ins>
          </w:p>
        </w:tc>
        <w:tc>
          <w:tcPr>
            <w:tcW w:w="756" w:type="pct"/>
          </w:tcPr>
          <w:p w14:paraId="112F8D97" w14:textId="77777777" w:rsidR="006D238A" w:rsidRPr="006D238A" w:rsidRDefault="006D238A">
            <w:pPr>
              <w:spacing w:afterAutospacing="0" w:line="240" w:lineRule="auto"/>
              <w:rPr>
                <w:ins w:id="1516" w:author="Peter Dobson" w:date="2016-10-12T17:41:00Z"/>
                <w:rFonts w:ascii="Calibri" w:hAnsi="Calibri" w:cs="Arial"/>
                <w:sz w:val="22"/>
                <w:lang w:val="en-AU"/>
              </w:rPr>
              <w:pPrChange w:id="1517" w:author="Peter Dobson" w:date="2016-10-12T17:42:00Z">
                <w:pPr>
                  <w:spacing w:line="240" w:lineRule="auto"/>
                </w:pPr>
              </w:pPrChange>
            </w:pPr>
            <w:ins w:id="1518" w:author="Peter Dobson" w:date="2016-10-12T17:41:00Z">
              <w:r w:rsidRPr="006D238A">
                <w:rPr>
                  <w:rFonts w:ascii="Calibri" w:hAnsi="Calibri" w:cs="Arial"/>
                  <w:sz w:val="22"/>
                  <w:lang w:val="en-AU"/>
                </w:rPr>
                <w:t>All applicable equipment have Maximo labels.</w:t>
              </w:r>
            </w:ins>
          </w:p>
        </w:tc>
        <w:tc>
          <w:tcPr>
            <w:tcW w:w="403" w:type="pct"/>
          </w:tcPr>
          <w:p w14:paraId="68578EC1" w14:textId="77777777" w:rsidR="006D238A" w:rsidRPr="006D238A" w:rsidRDefault="006D238A">
            <w:pPr>
              <w:autoSpaceDE w:val="0"/>
              <w:autoSpaceDN w:val="0"/>
              <w:adjustRightInd w:val="0"/>
              <w:spacing w:afterAutospacing="0" w:line="240" w:lineRule="auto"/>
              <w:rPr>
                <w:ins w:id="1519" w:author="Peter Dobson" w:date="2016-10-12T17:41:00Z"/>
                <w:rFonts w:ascii="Calibri" w:hAnsi="Calibri" w:cs="Times-Bold"/>
                <w:bCs/>
                <w:color w:val="000000"/>
                <w:sz w:val="22"/>
                <w:lang w:val="en-AU"/>
              </w:rPr>
              <w:pPrChange w:id="1520" w:author="Peter Dobson" w:date="2016-10-12T17:42:00Z">
                <w:pPr>
                  <w:autoSpaceDE w:val="0"/>
                  <w:autoSpaceDN w:val="0"/>
                  <w:adjustRightInd w:val="0"/>
                  <w:spacing w:line="240" w:lineRule="auto"/>
                </w:pPr>
              </w:pPrChange>
            </w:pPr>
            <w:ins w:id="1521" w:author="Peter Dobson" w:date="2016-10-12T17:41:00Z">
              <w:r w:rsidRPr="006D238A">
                <w:rPr>
                  <w:rFonts w:ascii="Calibri" w:hAnsi="Calibri" w:cs="Times-Bold"/>
                  <w:bCs/>
                  <w:color w:val="000000"/>
                  <w:sz w:val="22"/>
                  <w:lang w:val="en-AU"/>
                </w:rPr>
                <w:t>Yes/No</w:t>
              </w:r>
            </w:ins>
          </w:p>
        </w:tc>
        <w:tc>
          <w:tcPr>
            <w:tcW w:w="1019" w:type="pct"/>
          </w:tcPr>
          <w:p w14:paraId="020C7099" w14:textId="77777777" w:rsidR="006D238A" w:rsidRPr="006D238A" w:rsidRDefault="006D238A">
            <w:pPr>
              <w:autoSpaceDE w:val="0"/>
              <w:autoSpaceDN w:val="0"/>
              <w:adjustRightInd w:val="0"/>
              <w:spacing w:afterAutospacing="0" w:line="240" w:lineRule="auto"/>
              <w:rPr>
                <w:ins w:id="1522" w:author="Peter Dobson" w:date="2016-10-12T17:41:00Z"/>
                <w:rFonts w:ascii="Calibri" w:hAnsi="Calibri" w:cs="Times-Bold"/>
                <w:bCs/>
                <w:color w:val="000000"/>
                <w:sz w:val="22"/>
                <w:lang w:val="en-AU"/>
              </w:rPr>
              <w:pPrChange w:id="1523" w:author="Peter Dobson" w:date="2016-10-12T17:42:00Z">
                <w:pPr>
                  <w:autoSpaceDE w:val="0"/>
                  <w:autoSpaceDN w:val="0"/>
                  <w:adjustRightInd w:val="0"/>
                  <w:spacing w:line="240" w:lineRule="auto"/>
                </w:pPr>
              </w:pPrChange>
            </w:pPr>
          </w:p>
        </w:tc>
      </w:tr>
      <w:tr w:rsidR="006D238A" w:rsidRPr="006D238A" w14:paraId="1CE45DE5" w14:textId="77777777" w:rsidTr="007B070B">
        <w:trPr>
          <w:trHeight w:val="784"/>
          <w:ins w:id="1524" w:author="Peter Dobson" w:date="2016-10-12T17:41:00Z"/>
        </w:trPr>
        <w:tc>
          <w:tcPr>
            <w:tcW w:w="246" w:type="pct"/>
            <w:vMerge w:val="restart"/>
          </w:tcPr>
          <w:p w14:paraId="1D404845" w14:textId="77777777" w:rsidR="006D238A" w:rsidRPr="006D238A" w:rsidRDefault="006D238A" w:rsidP="007B070B">
            <w:pPr>
              <w:autoSpaceDE w:val="0"/>
              <w:autoSpaceDN w:val="0"/>
              <w:adjustRightInd w:val="0"/>
              <w:spacing w:afterAutospacing="0" w:line="240" w:lineRule="auto"/>
              <w:rPr>
                <w:ins w:id="1525" w:author="Peter Dobson" w:date="2016-10-12T17:41:00Z"/>
                <w:rFonts w:ascii="Calibri" w:hAnsi="Calibri" w:cs="Times-Bold"/>
                <w:b/>
                <w:bCs/>
                <w:color w:val="000000"/>
                <w:sz w:val="22"/>
                <w:lang w:val="en-AU"/>
              </w:rPr>
            </w:pPr>
            <w:ins w:id="1526" w:author="Peter Dobson" w:date="2016-10-12T17:41:00Z">
              <w:r w:rsidRPr="006D238A">
                <w:rPr>
                  <w:rFonts w:ascii="Calibri" w:hAnsi="Calibri" w:cs="Times-Bold"/>
                  <w:b/>
                  <w:bCs/>
                  <w:color w:val="000000"/>
                  <w:sz w:val="22"/>
                  <w:lang w:val="en-AU"/>
                </w:rPr>
                <w:t>2</w:t>
              </w:r>
            </w:ins>
          </w:p>
        </w:tc>
        <w:tc>
          <w:tcPr>
            <w:tcW w:w="783" w:type="pct"/>
            <w:vMerge w:val="restart"/>
          </w:tcPr>
          <w:p w14:paraId="4621432D" w14:textId="77777777" w:rsidR="006D238A" w:rsidRPr="006D238A" w:rsidRDefault="006D238A" w:rsidP="007B070B">
            <w:pPr>
              <w:spacing w:afterAutospacing="0" w:line="240" w:lineRule="auto"/>
              <w:rPr>
                <w:ins w:id="1527" w:author="Peter Dobson" w:date="2016-10-12T17:41:00Z"/>
                <w:rFonts w:ascii="Calibri" w:hAnsi="Calibri"/>
                <w:sz w:val="22"/>
                <w:lang w:val="en-AU"/>
              </w:rPr>
            </w:pPr>
            <w:ins w:id="1528" w:author="Peter Dobson" w:date="2016-10-12T17:41:00Z">
              <w:r w:rsidRPr="006D238A">
                <w:rPr>
                  <w:rFonts w:ascii="Calibri" w:hAnsi="Calibri"/>
                  <w:sz w:val="22"/>
                  <w:lang w:val="en-AU"/>
                </w:rPr>
                <w:t>Inspection of existing lantern stand.</w:t>
              </w:r>
            </w:ins>
          </w:p>
          <w:p w14:paraId="051AF376" w14:textId="77777777" w:rsidR="006D238A" w:rsidRPr="006D238A" w:rsidRDefault="006D238A" w:rsidP="007B070B">
            <w:pPr>
              <w:autoSpaceDE w:val="0"/>
              <w:autoSpaceDN w:val="0"/>
              <w:adjustRightInd w:val="0"/>
              <w:spacing w:afterAutospacing="0" w:line="240" w:lineRule="auto"/>
              <w:rPr>
                <w:ins w:id="1529" w:author="Peter Dobson" w:date="2016-10-12T17:41:00Z"/>
                <w:rFonts w:ascii="Calibri" w:hAnsi="Calibri" w:cs="Times-Bold"/>
                <w:b/>
                <w:bCs/>
                <w:color w:val="000000"/>
                <w:sz w:val="22"/>
                <w:lang w:val="en-AU"/>
              </w:rPr>
            </w:pPr>
          </w:p>
        </w:tc>
        <w:tc>
          <w:tcPr>
            <w:tcW w:w="1793" w:type="pct"/>
          </w:tcPr>
          <w:p w14:paraId="75FAAEBC" w14:textId="77777777" w:rsidR="006D238A" w:rsidRPr="006D238A" w:rsidRDefault="006D238A" w:rsidP="007B070B">
            <w:pPr>
              <w:spacing w:afterAutospacing="0" w:line="240" w:lineRule="auto"/>
              <w:rPr>
                <w:ins w:id="1530" w:author="Peter Dobson" w:date="2016-10-12T17:41:00Z"/>
                <w:rFonts w:ascii="Calibri" w:hAnsi="Calibri" w:cs="Times-Bold"/>
                <w:b/>
                <w:bCs/>
                <w:color w:val="000000"/>
                <w:sz w:val="22"/>
                <w:lang w:val="en-AU"/>
              </w:rPr>
            </w:pPr>
            <w:ins w:id="1531" w:author="Peter Dobson" w:date="2016-10-12T17:41:00Z">
              <w:r w:rsidRPr="006D238A">
                <w:rPr>
                  <w:rFonts w:ascii="Calibri" w:hAnsi="Calibri" w:cs="Arial"/>
                  <w:sz w:val="22"/>
                  <w:lang w:val="en-AU"/>
                </w:rPr>
                <w:t>a. Identify the mounting position and confirm the mounting requirements for the new lantern as per the drawings.</w:t>
              </w:r>
            </w:ins>
          </w:p>
        </w:tc>
        <w:tc>
          <w:tcPr>
            <w:tcW w:w="756" w:type="pct"/>
          </w:tcPr>
          <w:p w14:paraId="2D0E5D55" w14:textId="77777777" w:rsidR="006D238A" w:rsidRPr="006D238A" w:rsidRDefault="006D238A" w:rsidP="007B070B">
            <w:pPr>
              <w:spacing w:afterAutospacing="0" w:line="240" w:lineRule="auto"/>
              <w:rPr>
                <w:ins w:id="1532" w:author="Peter Dobson" w:date="2016-10-12T17:41:00Z"/>
                <w:rFonts w:ascii="Calibri" w:hAnsi="Calibri" w:cs="Arial"/>
                <w:sz w:val="22"/>
                <w:lang w:val="en-AU"/>
              </w:rPr>
            </w:pPr>
            <w:ins w:id="1533" w:author="Peter Dobson" w:date="2016-10-12T17:41:00Z">
              <w:r w:rsidRPr="006D238A">
                <w:rPr>
                  <w:rFonts w:ascii="Calibri" w:hAnsi="Calibri" w:cs="Arial"/>
                  <w:sz w:val="22"/>
                  <w:lang w:val="en-AU"/>
                </w:rPr>
                <w:t>All equipment can be installed as per drawings.</w:t>
              </w:r>
            </w:ins>
          </w:p>
        </w:tc>
        <w:tc>
          <w:tcPr>
            <w:tcW w:w="403" w:type="pct"/>
          </w:tcPr>
          <w:p w14:paraId="1B1F433F" w14:textId="77777777" w:rsidR="006D238A" w:rsidRPr="006D238A" w:rsidRDefault="006D238A" w:rsidP="007B070B">
            <w:pPr>
              <w:autoSpaceDE w:val="0"/>
              <w:autoSpaceDN w:val="0"/>
              <w:adjustRightInd w:val="0"/>
              <w:spacing w:afterAutospacing="0" w:line="240" w:lineRule="auto"/>
              <w:rPr>
                <w:ins w:id="1534" w:author="Peter Dobson" w:date="2016-10-12T17:41:00Z"/>
                <w:rFonts w:ascii="Calibri" w:hAnsi="Calibri" w:cs="Times-Bold"/>
                <w:bCs/>
                <w:color w:val="000000"/>
                <w:sz w:val="22"/>
                <w:lang w:val="en-AU"/>
              </w:rPr>
            </w:pPr>
            <w:ins w:id="1535" w:author="Peter Dobson" w:date="2016-10-12T17:41:00Z">
              <w:r w:rsidRPr="006D238A">
                <w:rPr>
                  <w:rFonts w:ascii="Calibri" w:hAnsi="Calibri" w:cs="Times-Bold"/>
                  <w:bCs/>
                  <w:color w:val="000000"/>
                  <w:sz w:val="22"/>
                  <w:lang w:val="en-AU"/>
                </w:rPr>
                <w:t>Yes/No</w:t>
              </w:r>
            </w:ins>
          </w:p>
        </w:tc>
        <w:tc>
          <w:tcPr>
            <w:tcW w:w="1019" w:type="pct"/>
            <w:vMerge w:val="restart"/>
          </w:tcPr>
          <w:p w14:paraId="196398A9" w14:textId="77777777" w:rsidR="006D238A" w:rsidRPr="006D238A" w:rsidRDefault="006D238A" w:rsidP="007B070B">
            <w:pPr>
              <w:autoSpaceDE w:val="0"/>
              <w:autoSpaceDN w:val="0"/>
              <w:adjustRightInd w:val="0"/>
              <w:spacing w:afterAutospacing="0" w:line="240" w:lineRule="auto"/>
              <w:rPr>
                <w:ins w:id="1536" w:author="Peter Dobson" w:date="2016-10-12T17:41:00Z"/>
                <w:rFonts w:ascii="Calibri" w:hAnsi="Calibri" w:cs="Times-Bold"/>
                <w:bCs/>
                <w:color w:val="000000"/>
                <w:sz w:val="22"/>
                <w:lang w:val="en-AU"/>
              </w:rPr>
            </w:pPr>
          </w:p>
        </w:tc>
      </w:tr>
      <w:tr w:rsidR="006D238A" w:rsidRPr="006D238A" w14:paraId="388D841B" w14:textId="77777777" w:rsidTr="007B070B">
        <w:trPr>
          <w:trHeight w:val="524"/>
          <w:ins w:id="1537" w:author="Peter Dobson" w:date="2016-10-12T17:41:00Z"/>
        </w:trPr>
        <w:tc>
          <w:tcPr>
            <w:tcW w:w="246" w:type="pct"/>
            <w:vMerge/>
          </w:tcPr>
          <w:p w14:paraId="7FF2CD24" w14:textId="77777777" w:rsidR="006D238A" w:rsidRPr="006D238A" w:rsidRDefault="006D238A">
            <w:pPr>
              <w:autoSpaceDE w:val="0"/>
              <w:autoSpaceDN w:val="0"/>
              <w:adjustRightInd w:val="0"/>
              <w:spacing w:afterAutospacing="0" w:line="240" w:lineRule="auto"/>
              <w:rPr>
                <w:ins w:id="1538" w:author="Peter Dobson" w:date="2016-10-12T17:41:00Z"/>
                <w:rFonts w:ascii="Calibri" w:hAnsi="Calibri" w:cs="Times-Bold"/>
                <w:b/>
                <w:bCs/>
                <w:color w:val="000000"/>
                <w:sz w:val="22"/>
                <w:lang w:val="en-AU"/>
              </w:rPr>
              <w:pPrChange w:id="1539" w:author="Peter Dobson" w:date="2016-10-12T17:42:00Z">
                <w:pPr>
                  <w:autoSpaceDE w:val="0"/>
                  <w:autoSpaceDN w:val="0"/>
                  <w:adjustRightInd w:val="0"/>
                  <w:spacing w:line="240" w:lineRule="auto"/>
                </w:pPr>
              </w:pPrChange>
            </w:pPr>
          </w:p>
        </w:tc>
        <w:tc>
          <w:tcPr>
            <w:tcW w:w="783" w:type="pct"/>
            <w:vMerge/>
          </w:tcPr>
          <w:p w14:paraId="20B4CBB3" w14:textId="77777777" w:rsidR="006D238A" w:rsidRPr="006D238A" w:rsidRDefault="006D238A">
            <w:pPr>
              <w:spacing w:afterAutospacing="0" w:line="240" w:lineRule="auto"/>
              <w:rPr>
                <w:ins w:id="1540" w:author="Peter Dobson" w:date="2016-10-12T17:41:00Z"/>
                <w:rFonts w:ascii="Calibri" w:hAnsi="Calibri"/>
                <w:sz w:val="22"/>
                <w:lang w:val="en-AU"/>
              </w:rPr>
              <w:pPrChange w:id="1541" w:author="Peter Dobson" w:date="2016-10-12T17:42:00Z">
                <w:pPr>
                  <w:spacing w:line="240" w:lineRule="auto"/>
                </w:pPr>
              </w:pPrChange>
            </w:pPr>
          </w:p>
        </w:tc>
        <w:tc>
          <w:tcPr>
            <w:tcW w:w="1793" w:type="pct"/>
          </w:tcPr>
          <w:p w14:paraId="52F761FA" w14:textId="77777777" w:rsidR="006D238A" w:rsidRPr="006D238A" w:rsidRDefault="006D238A">
            <w:pPr>
              <w:spacing w:afterAutospacing="0" w:line="240" w:lineRule="auto"/>
              <w:rPr>
                <w:ins w:id="1542" w:author="Peter Dobson" w:date="2016-10-12T17:41:00Z"/>
                <w:rFonts w:ascii="Calibri" w:hAnsi="Calibri" w:cs="Arial"/>
                <w:sz w:val="22"/>
                <w:lang w:val="en-AU"/>
              </w:rPr>
              <w:pPrChange w:id="1543" w:author="Peter Dobson" w:date="2016-10-12T17:42:00Z">
                <w:pPr>
                  <w:spacing w:line="240" w:lineRule="auto"/>
                </w:pPr>
              </w:pPrChange>
            </w:pPr>
            <w:ins w:id="1544" w:author="Peter Dobson" w:date="2016-10-12T17:41:00Z">
              <w:r w:rsidRPr="006D238A">
                <w:rPr>
                  <w:rFonts w:ascii="Calibri" w:hAnsi="Calibri" w:cs="Arial"/>
                  <w:sz w:val="22"/>
                  <w:lang w:val="en-AU"/>
                </w:rPr>
                <w:t>b. Identify the mounting position and confirm mounting requirements for the lantern junction box as per the drawings.</w:t>
              </w:r>
            </w:ins>
          </w:p>
        </w:tc>
        <w:tc>
          <w:tcPr>
            <w:tcW w:w="756" w:type="pct"/>
          </w:tcPr>
          <w:p w14:paraId="77768663" w14:textId="77777777" w:rsidR="006D238A" w:rsidRPr="006D238A" w:rsidRDefault="006D238A">
            <w:pPr>
              <w:spacing w:afterAutospacing="0" w:line="240" w:lineRule="auto"/>
              <w:rPr>
                <w:ins w:id="1545" w:author="Peter Dobson" w:date="2016-10-12T17:41:00Z"/>
                <w:rFonts w:ascii="Calibri" w:hAnsi="Calibri" w:cs="Arial"/>
                <w:sz w:val="22"/>
                <w:lang w:val="en-AU"/>
              </w:rPr>
              <w:pPrChange w:id="1546" w:author="Peter Dobson" w:date="2016-10-12T17:42:00Z">
                <w:pPr>
                  <w:spacing w:line="240" w:lineRule="auto"/>
                </w:pPr>
              </w:pPrChange>
            </w:pPr>
            <w:ins w:id="1547" w:author="Peter Dobson" w:date="2016-10-12T17:41:00Z">
              <w:r w:rsidRPr="006D238A">
                <w:rPr>
                  <w:rFonts w:ascii="Calibri" w:hAnsi="Calibri" w:cs="Arial"/>
                  <w:sz w:val="22"/>
                  <w:lang w:val="en-AU"/>
                </w:rPr>
                <w:t>All equipment can be installed as per the drawings.</w:t>
              </w:r>
            </w:ins>
          </w:p>
        </w:tc>
        <w:tc>
          <w:tcPr>
            <w:tcW w:w="403" w:type="pct"/>
          </w:tcPr>
          <w:p w14:paraId="190E8A9D" w14:textId="77777777" w:rsidR="006D238A" w:rsidRPr="006D238A" w:rsidRDefault="006D238A">
            <w:pPr>
              <w:autoSpaceDE w:val="0"/>
              <w:autoSpaceDN w:val="0"/>
              <w:adjustRightInd w:val="0"/>
              <w:spacing w:afterAutospacing="0" w:line="240" w:lineRule="auto"/>
              <w:rPr>
                <w:ins w:id="1548" w:author="Peter Dobson" w:date="2016-10-12T17:41:00Z"/>
                <w:rFonts w:ascii="Calibri" w:hAnsi="Calibri" w:cs="Times-Bold"/>
                <w:bCs/>
                <w:color w:val="000000"/>
                <w:sz w:val="22"/>
                <w:lang w:val="en-AU"/>
              </w:rPr>
              <w:pPrChange w:id="1549" w:author="Peter Dobson" w:date="2016-10-12T17:42:00Z">
                <w:pPr>
                  <w:autoSpaceDE w:val="0"/>
                  <w:autoSpaceDN w:val="0"/>
                  <w:adjustRightInd w:val="0"/>
                  <w:spacing w:line="240" w:lineRule="auto"/>
                </w:pPr>
              </w:pPrChange>
            </w:pPr>
            <w:ins w:id="1550" w:author="Peter Dobson" w:date="2016-10-12T17:41:00Z">
              <w:r w:rsidRPr="006D238A">
                <w:rPr>
                  <w:rFonts w:ascii="Calibri" w:hAnsi="Calibri" w:cs="Times-Bold"/>
                  <w:bCs/>
                  <w:color w:val="000000"/>
                  <w:sz w:val="22"/>
                  <w:lang w:val="en-AU"/>
                </w:rPr>
                <w:t>Yes/No</w:t>
              </w:r>
            </w:ins>
          </w:p>
        </w:tc>
        <w:tc>
          <w:tcPr>
            <w:tcW w:w="1019" w:type="pct"/>
            <w:vMerge/>
          </w:tcPr>
          <w:p w14:paraId="5DE86C3F" w14:textId="77777777" w:rsidR="006D238A" w:rsidRPr="006D238A" w:rsidRDefault="006D238A">
            <w:pPr>
              <w:autoSpaceDE w:val="0"/>
              <w:autoSpaceDN w:val="0"/>
              <w:adjustRightInd w:val="0"/>
              <w:spacing w:afterAutospacing="0" w:line="240" w:lineRule="auto"/>
              <w:rPr>
                <w:ins w:id="1551" w:author="Peter Dobson" w:date="2016-10-12T17:41:00Z"/>
                <w:rFonts w:ascii="Calibri" w:hAnsi="Calibri" w:cs="Times-Bold"/>
                <w:bCs/>
                <w:color w:val="000000"/>
                <w:sz w:val="22"/>
                <w:lang w:val="en-AU"/>
              </w:rPr>
              <w:pPrChange w:id="1552" w:author="Peter Dobson" w:date="2016-10-12T17:42:00Z">
                <w:pPr>
                  <w:autoSpaceDE w:val="0"/>
                  <w:autoSpaceDN w:val="0"/>
                  <w:adjustRightInd w:val="0"/>
                  <w:spacing w:line="240" w:lineRule="auto"/>
                </w:pPr>
              </w:pPrChange>
            </w:pPr>
          </w:p>
        </w:tc>
      </w:tr>
      <w:tr w:rsidR="006D238A" w:rsidRPr="006D238A" w14:paraId="5EF66E5E" w14:textId="77777777" w:rsidTr="007B070B">
        <w:trPr>
          <w:trHeight w:val="523"/>
          <w:ins w:id="1553" w:author="Peter Dobson" w:date="2016-10-12T17:41:00Z"/>
        </w:trPr>
        <w:tc>
          <w:tcPr>
            <w:tcW w:w="246" w:type="pct"/>
            <w:vMerge/>
          </w:tcPr>
          <w:p w14:paraId="2811C3C5" w14:textId="77777777" w:rsidR="006D238A" w:rsidRPr="006D238A" w:rsidRDefault="006D238A">
            <w:pPr>
              <w:autoSpaceDE w:val="0"/>
              <w:autoSpaceDN w:val="0"/>
              <w:adjustRightInd w:val="0"/>
              <w:spacing w:afterAutospacing="0" w:line="240" w:lineRule="auto"/>
              <w:rPr>
                <w:ins w:id="1554" w:author="Peter Dobson" w:date="2016-10-12T17:41:00Z"/>
                <w:rFonts w:ascii="Calibri" w:hAnsi="Calibri" w:cs="Times-Bold"/>
                <w:b/>
                <w:bCs/>
                <w:color w:val="000000"/>
                <w:sz w:val="22"/>
                <w:lang w:val="en-AU"/>
              </w:rPr>
              <w:pPrChange w:id="1555" w:author="Peter Dobson" w:date="2016-10-12T17:42:00Z">
                <w:pPr>
                  <w:autoSpaceDE w:val="0"/>
                  <w:autoSpaceDN w:val="0"/>
                  <w:adjustRightInd w:val="0"/>
                  <w:spacing w:line="240" w:lineRule="auto"/>
                </w:pPr>
              </w:pPrChange>
            </w:pPr>
          </w:p>
        </w:tc>
        <w:tc>
          <w:tcPr>
            <w:tcW w:w="783" w:type="pct"/>
            <w:vMerge/>
          </w:tcPr>
          <w:p w14:paraId="4C902CBD" w14:textId="77777777" w:rsidR="006D238A" w:rsidRPr="006D238A" w:rsidRDefault="006D238A">
            <w:pPr>
              <w:spacing w:afterAutospacing="0" w:line="240" w:lineRule="auto"/>
              <w:rPr>
                <w:ins w:id="1556" w:author="Peter Dobson" w:date="2016-10-12T17:41:00Z"/>
                <w:rFonts w:ascii="Calibri" w:hAnsi="Calibri"/>
                <w:sz w:val="22"/>
                <w:lang w:val="en-AU"/>
              </w:rPr>
              <w:pPrChange w:id="1557" w:author="Peter Dobson" w:date="2016-10-12T17:42:00Z">
                <w:pPr>
                  <w:spacing w:line="240" w:lineRule="auto"/>
                </w:pPr>
              </w:pPrChange>
            </w:pPr>
          </w:p>
        </w:tc>
        <w:tc>
          <w:tcPr>
            <w:tcW w:w="1793" w:type="pct"/>
          </w:tcPr>
          <w:p w14:paraId="52113623" w14:textId="77777777" w:rsidR="006D238A" w:rsidRPr="006D238A" w:rsidRDefault="006D238A">
            <w:pPr>
              <w:spacing w:afterAutospacing="0" w:line="240" w:lineRule="auto"/>
              <w:rPr>
                <w:ins w:id="1558" w:author="Peter Dobson" w:date="2016-10-12T17:41:00Z"/>
                <w:rFonts w:ascii="Calibri" w:hAnsi="Calibri" w:cs="Arial"/>
                <w:sz w:val="22"/>
                <w:lang w:val="en-AU"/>
              </w:rPr>
              <w:pPrChange w:id="1559" w:author="Peter Dobson" w:date="2016-10-12T17:42:00Z">
                <w:pPr>
                  <w:spacing w:line="240" w:lineRule="auto"/>
                </w:pPr>
              </w:pPrChange>
            </w:pPr>
            <w:ins w:id="1560" w:author="Peter Dobson" w:date="2016-10-12T17:41:00Z">
              <w:r w:rsidRPr="006D238A">
                <w:rPr>
                  <w:rFonts w:ascii="Calibri" w:hAnsi="Calibri" w:cs="Arial"/>
                  <w:sz w:val="22"/>
                  <w:lang w:val="en-AU"/>
                </w:rPr>
                <w:t>c. Inspect for any physical damage or corrosion to existing lantern stand</w:t>
              </w:r>
            </w:ins>
          </w:p>
        </w:tc>
        <w:tc>
          <w:tcPr>
            <w:tcW w:w="756" w:type="pct"/>
          </w:tcPr>
          <w:p w14:paraId="7956B0A2" w14:textId="77777777" w:rsidR="006D238A" w:rsidRPr="006D238A" w:rsidRDefault="006D238A">
            <w:pPr>
              <w:spacing w:afterAutospacing="0" w:line="240" w:lineRule="auto"/>
              <w:rPr>
                <w:ins w:id="1561" w:author="Peter Dobson" w:date="2016-10-12T17:41:00Z"/>
                <w:rFonts w:ascii="Calibri" w:hAnsi="Calibri" w:cs="Arial"/>
                <w:i/>
                <w:sz w:val="22"/>
                <w:lang w:val="en-AU"/>
              </w:rPr>
              <w:pPrChange w:id="1562" w:author="Peter Dobson" w:date="2016-10-12T17:42:00Z">
                <w:pPr>
                  <w:spacing w:line="240" w:lineRule="auto"/>
                </w:pPr>
              </w:pPrChange>
            </w:pPr>
            <w:ins w:id="1563" w:author="Peter Dobson" w:date="2016-10-12T17:41:00Z">
              <w:r w:rsidRPr="006D238A">
                <w:rPr>
                  <w:rFonts w:ascii="Calibri" w:hAnsi="Calibri" w:cs="Arial"/>
                  <w:sz w:val="22"/>
                  <w:lang w:val="en-AU"/>
                </w:rPr>
                <w:t>No visible damage.</w:t>
              </w:r>
            </w:ins>
          </w:p>
          <w:p w14:paraId="0DC3217A" w14:textId="77777777" w:rsidR="006D238A" w:rsidRPr="006D238A" w:rsidRDefault="006D238A">
            <w:pPr>
              <w:spacing w:afterAutospacing="0" w:line="240" w:lineRule="auto"/>
              <w:rPr>
                <w:ins w:id="1564" w:author="Peter Dobson" w:date="2016-10-12T17:41:00Z"/>
                <w:rFonts w:ascii="Calibri" w:hAnsi="Calibri" w:cs="Arial"/>
                <w:sz w:val="22"/>
                <w:lang w:val="en-AU"/>
              </w:rPr>
              <w:pPrChange w:id="1565" w:author="Peter Dobson" w:date="2016-10-12T17:42:00Z">
                <w:pPr>
                  <w:spacing w:line="240" w:lineRule="auto"/>
                </w:pPr>
              </w:pPrChange>
            </w:pPr>
          </w:p>
        </w:tc>
        <w:tc>
          <w:tcPr>
            <w:tcW w:w="403" w:type="pct"/>
          </w:tcPr>
          <w:p w14:paraId="11E80B15" w14:textId="77777777" w:rsidR="006D238A" w:rsidRPr="006D238A" w:rsidRDefault="006D238A">
            <w:pPr>
              <w:autoSpaceDE w:val="0"/>
              <w:autoSpaceDN w:val="0"/>
              <w:adjustRightInd w:val="0"/>
              <w:spacing w:afterAutospacing="0" w:line="240" w:lineRule="auto"/>
              <w:rPr>
                <w:ins w:id="1566" w:author="Peter Dobson" w:date="2016-10-12T17:41:00Z"/>
                <w:rFonts w:ascii="Calibri" w:hAnsi="Calibri" w:cs="Times-Bold"/>
                <w:bCs/>
                <w:color w:val="000000"/>
                <w:sz w:val="22"/>
                <w:lang w:val="en-AU"/>
              </w:rPr>
              <w:pPrChange w:id="1567" w:author="Peter Dobson" w:date="2016-10-12T17:42:00Z">
                <w:pPr>
                  <w:autoSpaceDE w:val="0"/>
                  <w:autoSpaceDN w:val="0"/>
                  <w:adjustRightInd w:val="0"/>
                  <w:spacing w:line="240" w:lineRule="auto"/>
                </w:pPr>
              </w:pPrChange>
            </w:pPr>
            <w:ins w:id="1568" w:author="Peter Dobson" w:date="2016-10-12T17:41:00Z">
              <w:r w:rsidRPr="006D238A">
                <w:rPr>
                  <w:rFonts w:ascii="Calibri" w:hAnsi="Calibri" w:cs="Times-Bold"/>
                  <w:bCs/>
                  <w:color w:val="000000"/>
                  <w:sz w:val="22"/>
                  <w:lang w:val="en-AU"/>
                </w:rPr>
                <w:t>Yes/No</w:t>
              </w:r>
            </w:ins>
          </w:p>
        </w:tc>
        <w:tc>
          <w:tcPr>
            <w:tcW w:w="1019" w:type="pct"/>
            <w:vMerge/>
          </w:tcPr>
          <w:p w14:paraId="0DFDDC3B" w14:textId="77777777" w:rsidR="006D238A" w:rsidRPr="006D238A" w:rsidRDefault="006D238A">
            <w:pPr>
              <w:autoSpaceDE w:val="0"/>
              <w:autoSpaceDN w:val="0"/>
              <w:adjustRightInd w:val="0"/>
              <w:spacing w:afterAutospacing="0" w:line="240" w:lineRule="auto"/>
              <w:rPr>
                <w:ins w:id="1569" w:author="Peter Dobson" w:date="2016-10-12T17:41:00Z"/>
                <w:rFonts w:ascii="Calibri" w:hAnsi="Calibri" w:cs="Times-Bold"/>
                <w:bCs/>
                <w:color w:val="000000"/>
                <w:sz w:val="22"/>
                <w:lang w:val="en-AU"/>
              </w:rPr>
              <w:pPrChange w:id="1570" w:author="Peter Dobson" w:date="2016-10-12T17:42:00Z">
                <w:pPr>
                  <w:autoSpaceDE w:val="0"/>
                  <w:autoSpaceDN w:val="0"/>
                  <w:adjustRightInd w:val="0"/>
                  <w:spacing w:line="240" w:lineRule="auto"/>
                </w:pPr>
              </w:pPrChange>
            </w:pPr>
          </w:p>
        </w:tc>
      </w:tr>
      <w:tr w:rsidR="006D238A" w:rsidRPr="006D238A" w14:paraId="771398B3" w14:textId="77777777" w:rsidTr="007B070B">
        <w:trPr>
          <w:trHeight w:val="1001"/>
          <w:ins w:id="1571" w:author="Peter Dobson" w:date="2016-10-12T17:41:00Z"/>
        </w:trPr>
        <w:tc>
          <w:tcPr>
            <w:tcW w:w="246" w:type="pct"/>
            <w:vMerge w:val="restart"/>
          </w:tcPr>
          <w:p w14:paraId="2EF4E910" w14:textId="77777777" w:rsidR="006D238A" w:rsidRPr="006D238A" w:rsidRDefault="006D238A" w:rsidP="007B070B">
            <w:pPr>
              <w:autoSpaceDE w:val="0"/>
              <w:autoSpaceDN w:val="0"/>
              <w:adjustRightInd w:val="0"/>
              <w:spacing w:afterAutospacing="0" w:line="240" w:lineRule="auto"/>
              <w:rPr>
                <w:ins w:id="1572" w:author="Peter Dobson" w:date="2016-10-12T17:41:00Z"/>
                <w:rFonts w:ascii="Calibri" w:hAnsi="Calibri" w:cs="Times-Bold"/>
                <w:b/>
                <w:bCs/>
                <w:color w:val="000000"/>
                <w:sz w:val="22"/>
                <w:lang w:val="en-AU"/>
              </w:rPr>
            </w:pPr>
            <w:ins w:id="1573" w:author="Peter Dobson" w:date="2016-10-12T17:41:00Z">
              <w:r w:rsidRPr="006D238A">
                <w:rPr>
                  <w:rFonts w:ascii="Calibri" w:hAnsi="Calibri" w:cs="Times-Bold"/>
                  <w:b/>
                  <w:bCs/>
                  <w:color w:val="000000"/>
                  <w:sz w:val="22"/>
                  <w:lang w:val="en-AU"/>
                </w:rPr>
                <w:t>3</w:t>
              </w:r>
            </w:ins>
          </w:p>
        </w:tc>
        <w:tc>
          <w:tcPr>
            <w:tcW w:w="783" w:type="pct"/>
            <w:vMerge w:val="restart"/>
          </w:tcPr>
          <w:p w14:paraId="049DC749" w14:textId="77777777" w:rsidR="006D238A" w:rsidRPr="006D238A" w:rsidRDefault="006D238A" w:rsidP="007B070B">
            <w:pPr>
              <w:autoSpaceDE w:val="0"/>
              <w:autoSpaceDN w:val="0"/>
              <w:adjustRightInd w:val="0"/>
              <w:spacing w:afterAutospacing="0" w:line="240" w:lineRule="auto"/>
              <w:rPr>
                <w:ins w:id="1574" w:author="Peter Dobson" w:date="2016-10-12T17:41:00Z"/>
                <w:rFonts w:ascii="Calibri" w:hAnsi="Calibri" w:cs="Calibri"/>
                <w:bCs/>
                <w:color w:val="000000"/>
                <w:sz w:val="22"/>
                <w:lang w:val="en-AU"/>
              </w:rPr>
            </w:pPr>
            <w:ins w:id="1575" w:author="Peter Dobson" w:date="2016-10-12T17:41:00Z">
              <w:r w:rsidRPr="006D238A">
                <w:rPr>
                  <w:rFonts w:ascii="Calibri" w:hAnsi="Calibri" w:cs="Calibri"/>
                  <w:bCs/>
                  <w:color w:val="000000"/>
                  <w:sz w:val="22"/>
                  <w:lang w:val="en-AU"/>
                </w:rPr>
                <w:t>At the regulator board, confirm input and output of circuit breaker and that the polarity is correct.</w:t>
              </w:r>
            </w:ins>
          </w:p>
        </w:tc>
        <w:tc>
          <w:tcPr>
            <w:tcW w:w="1793" w:type="pct"/>
          </w:tcPr>
          <w:p w14:paraId="33F2DF09" w14:textId="77777777" w:rsidR="006D238A" w:rsidRPr="006D238A" w:rsidRDefault="006D238A" w:rsidP="007B070B">
            <w:pPr>
              <w:autoSpaceDE w:val="0"/>
              <w:autoSpaceDN w:val="0"/>
              <w:adjustRightInd w:val="0"/>
              <w:spacing w:afterAutospacing="0" w:line="240" w:lineRule="auto"/>
              <w:rPr>
                <w:ins w:id="1576" w:author="Peter Dobson" w:date="2016-10-12T17:41:00Z"/>
                <w:rFonts w:ascii="Calibri" w:hAnsi="Calibri" w:cs="Calibri"/>
                <w:bCs/>
                <w:color w:val="000000"/>
                <w:sz w:val="22"/>
                <w:lang w:val="en-AU"/>
              </w:rPr>
            </w:pPr>
            <w:ins w:id="1577" w:author="Peter Dobson" w:date="2016-10-12T17:41:00Z">
              <w:r w:rsidRPr="006D238A">
                <w:rPr>
                  <w:rFonts w:ascii="Calibri" w:hAnsi="Calibri" w:cs="Calibri"/>
                  <w:bCs/>
                  <w:color w:val="000000"/>
                  <w:sz w:val="22"/>
                  <w:lang w:val="en-AU"/>
                </w:rPr>
                <w:t>a. With the circuit breaker in the off position, measure the input voltage.</w:t>
              </w:r>
            </w:ins>
          </w:p>
          <w:p w14:paraId="076339DC" w14:textId="77777777" w:rsidR="006D238A" w:rsidRPr="006D238A" w:rsidRDefault="006D238A" w:rsidP="007B070B">
            <w:pPr>
              <w:autoSpaceDE w:val="0"/>
              <w:autoSpaceDN w:val="0"/>
              <w:adjustRightInd w:val="0"/>
              <w:spacing w:afterAutospacing="0" w:line="240" w:lineRule="auto"/>
              <w:rPr>
                <w:ins w:id="1578" w:author="Peter Dobson" w:date="2016-10-12T17:41:00Z"/>
                <w:rFonts w:ascii="Calibri" w:hAnsi="Calibri" w:cs="Calibri"/>
                <w:bCs/>
                <w:color w:val="000000"/>
                <w:sz w:val="22"/>
                <w:lang w:val="en-AU"/>
              </w:rPr>
            </w:pPr>
          </w:p>
        </w:tc>
        <w:tc>
          <w:tcPr>
            <w:tcW w:w="756" w:type="pct"/>
          </w:tcPr>
          <w:p w14:paraId="04AF5B62" w14:textId="77777777" w:rsidR="006D238A" w:rsidRPr="006D238A" w:rsidRDefault="006D238A" w:rsidP="007B070B">
            <w:pPr>
              <w:autoSpaceDE w:val="0"/>
              <w:autoSpaceDN w:val="0"/>
              <w:adjustRightInd w:val="0"/>
              <w:spacing w:afterAutospacing="0" w:line="240" w:lineRule="auto"/>
              <w:rPr>
                <w:ins w:id="1579" w:author="Peter Dobson" w:date="2016-10-12T17:41:00Z"/>
                <w:rFonts w:ascii="Calibri" w:hAnsi="Calibri" w:cs="Calibri"/>
                <w:bCs/>
                <w:color w:val="000000"/>
                <w:sz w:val="22"/>
                <w:lang w:val="en-AU"/>
              </w:rPr>
            </w:pPr>
            <w:ins w:id="1580" w:author="Peter Dobson" w:date="2016-10-12T17:41:00Z">
              <w:r w:rsidRPr="006D238A">
                <w:rPr>
                  <w:rFonts w:ascii="Calibri" w:hAnsi="Calibri" w:cs="Calibri"/>
                  <w:bCs/>
                  <w:color w:val="000000"/>
                  <w:sz w:val="22"/>
                  <w:lang w:val="en-AU"/>
                </w:rPr>
                <w:t>12VDC is available and polarity is correct.</w:t>
              </w:r>
            </w:ins>
          </w:p>
        </w:tc>
        <w:tc>
          <w:tcPr>
            <w:tcW w:w="403" w:type="pct"/>
          </w:tcPr>
          <w:p w14:paraId="56516364" w14:textId="77777777" w:rsidR="006D238A" w:rsidRPr="006D238A" w:rsidRDefault="006D238A" w:rsidP="007B070B">
            <w:pPr>
              <w:pBdr>
                <w:bottom w:val="single" w:sz="12" w:space="1" w:color="auto"/>
              </w:pBdr>
              <w:autoSpaceDE w:val="0"/>
              <w:autoSpaceDN w:val="0"/>
              <w:adjustRightInd w:val="0"/>
              <w:spacing w:afterAutospacing="0" w:line="240" w:lineRule="auto"/>
              <w:rPr>
                <w:ins w:id="1581" w:author="Peter Dobson" w:date="2016-10-12T17:41:00Z"/>
                <w:rFonts w:ascii="Calibri" w:hAnsi="Calibri" w:cs="Calibri"/>
                <w:bCs/>
                <w:color w:val="000000"/>
                <w:sz w:val="22"/>
                <w:lang w:val="en-AU"/>
              </w:rPr>
            </w:pPr>
          </w:p>
          <w:p w14:paraId="0B5ED44A" w14:textId="77777777" w:rsidR="006D238A" w:rsidRPr="006D238A" w:rsidRDefault="006D238A" w:rsidP="007B070B">
            <w:pPr>
              <w:autoSpaceDE w:val="0"/>
              <w:autoSpaceDN w:val="0"/>
              <w:adjustRightInd w:val="0"/>
              <w:spacing w:afterAutospacing="0" w:line="240" w:lineRule="auto"/>
              <w:rPr>
                <w:ins w:id="1582" w:author="Peter Dobson" w:date="2016-10-12T17:41:00Z"/>
                <w:rFonts w:ascii="Calibri" w:hAnsi="Calibri" w:cs="Calibri"/>
                <w:bCs/>
                <w:color w:val="000000"/>
                <w:sz w:val="22"/>
                <w:lang w:val="en-AU"/>
              </w:rPr>
            </w:pPr>
            <w:ins w:id="1583" w:author="Peter Dobson" w:date="2016-10-12T17:41:00Z">
              <w:r w:rsidRPr="006D238A">
                <w:rPr>
                  <w:rFonts w:ascii="Calibri" w:hAnsi="Calibri" w:cs="Calibri"/>
                  <w:bCs/>
                  <w:color w:val="000000"/>
                  <w:sz w:val="22"/>
                  <w:lang w:val="en-AU"/>
                </w:rPr>
                <w:t>Volts</w:t>
              </w:r>
            </w:ins>
          </w:p>
          <w:p w14:paraId="5002D002" w14:textId="77777777" w:rsidR="006D238A" w:rsidRPr="006D238A" w:rsidRDefault="006D238A" w:rsidP="007B070B">
            <w:pPr>
              <w:autoSpaceDE w:val="0"/>
              <w:autoSpaceDN w:val="0"/>
              <w:adjustRightInd w:val="0"/>
              <w:spacing w:afterAutospacing="0" w:line="240" w:lineRule="auto"/>
              <w:rPr>
                <w:ins w:id="1584" w:author="Peter Dobson" w:date="2016-10-12T17:41:00Z"/>
                <w:rFonts w:ascii="Calibri" w:hAnsi="Calibri" w:cs="Calibri"/>
                <w:bCs/>
                <w:color w:val="000000"/>
                <w:sz w:val="22"/>
                <w:lang w:val="en-AU"/>
              </w:rPr>
            </w:pPr>
            <w:ins w:id="1585" w:author="Peter Dobson" w:date="2016-10-12T17:41:00Z">
              <w:r w:rsidRPr="006D238A">
                <w:rPr>
                  <w:rFonts w:ascii="Calibri" w:hAnsi="Calibri" w:cs="Calibri"/>
                  <w:bCs/>
                  <w:color w:val="000000"/>
                  <w:sz w:val="22"/>
                  <w:lang w:val="en-AU"/>
                </w:rPr>
                <w:t>Pass/Fail</w:t>
              </w:r>
            </w:ins>
          </w:p>
        </w:tc>
        <w:tc>
          <w:tcPr>
            <w:tcW w:w="1019" w:type="pct"/>
            <w:vMerge w:val="restart"/>
          </w:tcPr>
          <w:p w14:paraId="16F2AE40" w14:textId="77777777" w:rsidR="006D238A" w:rsidRPr="006D238A" w:rsidRDefault="006D238A" w:rsidP="007B070B">
            <w:pPr>
              <w:autoSpaceDE w:val="0"/>
              <w:autoSpaceDN w:val="0"/>
              <w:adjustRightInd w:val="0"/>
              <w:spacing w:afterAutospacing="0" w:line="240" w:lineRule="auto"/>
              <w:rPr>
                <w:ins w:id="1586" w:author="Peter Dobson" w:date="2016-10-12T17:41:00Z"/>
                <w:rFonts w:ascii="Calibri" w:hAnsi="Calibri" w:cs="Times-Bold"/>
                <w:bCs/>
                <w:color w:val="000000"/>
                <w:sz w:val="22"/>
                <w:lang w:val="en-AU"/>
              </w:rPr>
            </w:pPr>
          </w:p>
        </w:tc>
      </w:tr>
      <w:tr w:rsidR="006D238A" w:rsidRPr="006D238A" w14:paraId="4C2CB2B0" w14:textId="77777777" w:rsidTr="007B070B">
        <w:trPr>
          <w:trHeight w:val="1000"/>
          <w:ins w:id="1587" w:author="Peter Dobson" w:date="2016-10-12T17:41:00Z"/>
        </w:trPr>
        <w:tc>
          <w:tcPr>
            <w:tcW w:w="246" w:type="pct"/>
            <w:vMerge/>
          </w:tcPr>
          <w:p w14:paraId="45D607DC" w14:textId="77777777" w:rsidR="006D238A" w:rsidRPr="006D238A" w:rsidRDefault="006D238A">
            <w:pPr>
              <w:autoSpaceDE w:val="0"/>
              <w:autoSpaceDN w:val="0"/>
              <w:adjustRightInd w:val="0"/>
              <w:spacing w:afterAutospacing="0" w:line="240" w:lineRule="auto"/>
              <w:rPr>
                <w:ins w:id="1588" w:author="Peter Dobson" w:date="2016-10-12T17:41:00Z"/>
                <w:rFonts w:ascii="Calibri" w:hAnsi="Calibri" w:cs="Times-Bold"/>
                <w:b/>
                <w:bCs/>
                <w:color w:val="000000"/>
                <w:sz w:val="22"/>
                <w:lang w:val="en-AU"/>
              </w:rPr>
              <w:pPrChange w:id="1589" w:author="Peter Dobson" w:date="2016-10-12T17:42:00Z">
                <w:pPr>
                  <w:autoSpaceDE w:val="0"/>
                  <w:autoSpaceDN w:val="0"/>
                  <w:adjustRightInd w:val="0"/>
                  <w:spacing w:line="240" w:lineRule="auto"/>
                </w:pPr>
              </w:pPrChange>
            </w:pPr>
          </w:p>
        </w:tc>
        <w:tc>
          <w:tcPr>
            <w:tcW w:w="783" w:type="pct"/>
            <w:vMerge/>
          </w:tcPr>
          <w:p w14:paraId="3EF84E13" w14:textId="77777777" w:rsidR="006D238A" w:rsidRPr="006D238A" w:rsidRDefault="006D238A">
            <w:pPr>
              <w:autoSpaceDE w:val="0"/>
              <w:autoSpaceDN w:val="0"/>
              <w:adjustRightInd w:val="0"/>
              <w:spacing w:afterAutospacing="0" w:line="240" w:lineRule="auto"/>
              <w:rPr>
                <w:ins w:id="1590" w:author="Peter Dobson" w:date="2016-10-12T17:41:00Z"/>
                <w:rFonts w:ascii="Calibri" w:hAnsi="Calibri" w:cs="Calibri"/>
                <w:bCs/>
                <w:color w:val="000000"/>
                <w:sz w:val="22"/>
                <w:lang w:val="en-AU"/>
              </w:rPr>
              <w:pPrChange w:id="1591" w:author="Peter Dobson" w:date="2016-10-12T17:42:00Z">
                <w:pPr>
                  <w:autoSpaceDE w:val="0"/>
                  <w:autoSpaceDN w:val="0"/>
                  <w:adjustRightInd w:val="0"/>
                  <w:spacing w:line="240" w:lineRule="auto"/>
                </w:pPr>
              </w:pPrChange>
            </w:pPr>
          </w:p>
        </w:tc>
        <w:tc>
          <w:tcPr>
            <w:tcW w:w="1793" w:type="pct"/>
          </w:tcPr>
          <w:p w14:paraId="56D80FDC" w14:textId="77777777" w:rsidR="006D238A" w:rsidRPr="006D238A" w:rsidRDefault="006D238A">
            <w:pPr>
              <w:autoSpaceDE w:val="0"/>
              <w:autoSpaceDN w:val="0"/>
              <w:adjustRightInd w:val="0"/>
              <w:spacing w:afterAutospacing="0" w:line="240" w:lineRule="auto"/>
              <w:rPr>
                <w:ins w:id="1592" w:author="Peter Dobson" w:date="2016-10-12T17:41:00Z"/>
                <w:rFonts w:ascii="Calibri" w:hAnsi="Calibri" w:cs="Calibri"/>
                <w:bCs/>
                <w:color w:val="000000"/>
                <w:sz w:val="22"/>
                <w:lang w:val="en-AU"/>
              </w:rPr>
              <w:pPrChange w:id="1593" w:author="Peter Dobson" w:date="2016-10-12T17:42:00Z">
                <w:pPr>
                  <w:autoSpaceDE w:val="0"/>
                  <w:autoSpaceDN w:val="0"/>
                  <w:adjustRightInd w:val="0"/>
                  <w:spacing w:line="240" w:lineRule="auto"/>
                </w:pPr>
              </w:pPrChange>
            </w:pPr>
            <w:ins w:id="1594" w:author="Peter Dobson" w:date="2016-10-12T17:41:00Z">
              <w:r w:rsidRPr="006D238A">
                <w:rPr>
                  <w:rFonts w:ascii="Calibri" w:hAnsi="Calibri" w:cs="Calibri"/>
                  <w:bCs/>
                  <w:color w:val="000000"/>
                  <w:sz w:val="22"/>
                  <w:lang w:val="en-AU"/>
                </w:rPr>
                <w:t>b. With the circuit breaker in the off position, measure the output voltage.</w:t>
              </w:r>
            </w:ins>
          </w:p>
          <w:p w14:paraId="39E54669" w14:textId="77777777" w:rsidR="006D238A" w:rsidRPr="006D238A" w:rsidRDefault="006D238A">
            <w:pPr>
              <w:autoSpaceDE w:val="0"/>
              <w:autoSpaceDN w:val="0"/>
              <w:adjustRightInd w:val="0"/>
              <w:spacing w:afterAutospacing="0" w:line="240" w:lineRule="auto"/>
              <w:rPr>
                <w:ins w:id="1595" w:author="Peter Dobson" w:date="2016-10-12T17:41:00Z"/>
                <w:rFonts w:ascii="Calibri" w:hAnsi="Calibri" w:cs="Calibri"/>
                <w:bCs/>
                <w:color w:val="000000"/>
                <w:sz w:val="22"/>
                <w:lang w:val="en-AU"/>
              </w:rPr>
              <w:pPrChange w:id="1596" w:author="Peter Dobson" w:date="2016-10-12T17:42:00Z">
                <w:pPr>
                  <w:autoSpaceDE w:val="0"/>
                  <w:autoSpaceDN w:val="0"/>
                  <w:adjustRightInd w:val="0"/>
                  <w:spacing w:line="240" w:lineRule="auto"/>
                </w:pPr>
              </w:pPrChange>
            </w:pPr>
          </w:p>
        </w:tc>
        <w:tc>
          <w:tcPr>
            <w:tcW w:w="756" w:type="pct"/>
          </w:tcPr>
          <w:p w14:paraId="2BCAFBAB" w14:textId="77777777" w:rsidR="006D238A" w:rsidRPr="006D238A" w:rsidRDefault="006D238A">
            <w:pPr>
              <w:autoSpaceDE w:val="0"/>
              <w:autoSpaceDN w:val="0"/>
              <w:adjustRightInd w:val="0"/>
              <w:spacing w:afterAutospacing="0" w:line="240" w:lineRule="auto"/>
              <w:rPr>
                <w:ins w:id="1597" w:author="Peter Dobson" w:date="2016-10-12T17:41:00Z"/>
                <w:rFonts w:ascii="Calibri" w:hAnsi="Calibri" w:cs="Calibri"/>
                <w:bCs/>
                <w:color w:val="000000"/>
                <w:sz w:val="22"/>
                <w:lang w:val="en-AU"/>
              </w:rPr>
              <w:pPrChange w:id="1598" w:author="Peter Dobson" w:date="2016-10-12T17:42:00Z">
                <w:pPr>
                  <w:autoSpaceDE w:val="0"/>
                  <w:autoSpaceDN w:val="0"/>
                  <w:adjustRightInd w:val="0"/>
                  <w:spacing w:line="240" w:lineRule="auto"/>
                </w:pPr>
              </w:pPrChange>
            </w:pPr>
            <w:ins w:id="1599" w:author="Peter Dobson" w:date="2016-10-12T17:41:00Z">
              <w:r w:rsidRPr="006D238A">
                <w:rPr>
                  <w:rFonts w:ascii="Calibri" w:hAnsi="Calibri" w:cs="Calibri"/>
                  <w:bCs/>
                  <w:color w:val="000000"/>
                  <w:sz w:val="22"/>
                  <w:lang w:val="en-AU"/>
                </w:rPr>
                <w:t>0VDC is available.</w:t>
              </w:r>
            </w:ins>
          </w:p>
        </w:tc>
        <w:tc>
          <w:tcPr>
            <w:tcW w:w="403" w:type="pct"/>
          </w:tcPr>
          <w:p w14:paraId="25259A93" w14:textId="77777777" w:rsidR="006D238A" w:rsidRPr="006D238A" w:rsidRDefault="006D238A">
            <w:pPr>
              <w:pBdr>
                <w:bottom w:val="single" w:sz="12" w:space="1" w:color="auto"/>
              </w:pBdr>
              <w:autoSpaceDE w:val="0"/>
              <w:autoSpaceDN w:val="0"/>
              <w:adjustRightInd w:val="0"/>
              <w:spacing w:afterAutospacing="0" w:line="240" w:lineRule="auto"/>
              <w:rPr>
                <w:ins w:id="1600" w:author="Peter Dobson" w:date="2016-10-12T17:41:00Z"/>
                <w:rFonts w:ascii="Calibri" w:hAnsi="Calibri" w:cs="Calibri"/>
                <w:bCs/>
                <w:color w:val="000000"/>
                <w:sz w:val="22"/>
                <w:lang w:val="en-AU"/>
              </w:rPr>
              <w:pPrChange w:id="1601" w:author="Peter Dobson" w:date="2016-10-12T17:42:00Z">
                <w:pPr>
                  <w:pBdr>
                    <w:bottom w:val="single" w:sz="12" w:space="1" w:color="auto"/>
                  </w:pBdr>
                  <w:autoSpaceDE w:val="0"/>
                  <w:autoSpaceDN w:val="0"/>
                  <w:adjustRightInd w:val="0"/>
                  <w:spacing w:line="240" w:lineRule="auto"/>
                </w:pPr>
              </w:pPrChange>
            </w:pPr>
          </w:p>
          <w:p w14:paraId="2EA7CFDF" w14:textId="77777777" w:rsidR="006D238A" w:rsidRPr="006D238A" w:rsidRDefault="006D238A">
            <w:pPr>
              <w:autoSpaceDE w:val="0"/>
              <w:autoSpaceDN w:val="0"/>
              <w:adjustRightInd w:val="0"/>
              <w:spacing w:afterAutospacing="0" w:line="240" w:lineRule="auto"/>
              <w:rPr>
                <w:ins w:id="1602" w:author="Peter Dobson" w:date="2016-10-12T17:41:00Z"/>
                <w:rFonts w:ascii="Calibri" w:hAnsi="Calibri" w:cs="Calibri"/>
                <w:bCs/>
                <w:color w:val="000000"/>
                <w:sz w:val="22"/>
                <w:lang w:val="en-AU"/>
              </w:rPr>
              <w:pPrChange w:id="1603" w:author="Peter Dobson" w:date="2016-10-12T17:42:00Z">
                <w:pPr>
                  <w:autoSpaceDE w:val="0"/>
                  <w:autoSpaceDN w:val="0"/>
                  <w:adjustRightInd w:val="0"/>
                  <w:spacing w:line="240" w:lineRule="auto"/>
                </w:pPr>
              </w:pPrChange>
            </w:pPr>
            <w:ins w:id="1604" w:author="Peter Dobson" w:date="2016-10-12T17:41:00Z">
              <w:r w:rsidRPr="006D238A">
                <w:rPr>
                  <w:rFonts w:ascii="Calibri" w:hAnsi="Calibri" w:cs="Calibri"/>
                  <w:bCs/>
                  <w:color w:val="000000"/>
                  <w:sz w:val="22"/>
                  <w:lang w:val="en-AU"/>
                </w:rPr>
                <w:t>Volts</w:t>
              </w:r>
            </w:ins>
          </w:p>
          <w:p w14:paraId="76DE6903" w14:textId="77777777" w:rsidR="006D238A" w:rsidRPr="006D238A" w:rsidRDefault="006D238A">
            <w:pPr>
              <w:autoSpaceDE w:val="0"/>
              <w:autoSpaceDN w:val="0"/>
              <w:adjustRightInd w:val="0"/>
              <w:spacing w:afterAutospacing="0" w:line="240" w:lineRule="auto"/>
              <w:rPr>
                <w:ins w:id="1605" w:author="Peter Dobson" w:date="2016-10-12T17:41:00Z"/>
                <w:rFonts w:ascii="Calibri" w:hAnsi="Calibri" w:cs="Calibri"/>
                <w:bCs/>
                <w:color w:val="000000"/>
                <w:sz w:val="22"/>
                <w:lang w:val="en-AU"/>
              </w:rPr>
              <w:pPrChange w:id="1606" w:author="Peter Dobson" w:date="2016-10-12T17:42:00Z">
                <w:pPr>
                  <w:autoSpaceDE w:val="0"/>
                  <w:autoSpaceDN w:val="0"/>
                  <w:adjustRightInd w:val="0"/>
                  <w:spacing w:line="240" w:lineRule="auto"/>
                </w:pPr>
              </w:pPrChange>
            </w:pPr>
            <w:ins w:id="1607" w:author="Peter Dobson" w:date="2016-10-12T17:41:00Z">
              <w:r w:rsidRPr="006D238A">
                <w:rPr>
                  <w:rFonts w:ascii="Calibri" w:hAnsi="Calibri" w:cs="Calibri"/>
                  <w:bCs/>
                  <w:color w:val="000000"/>
                  <w:sz w:val="22"/>
                  <w:lang w:val="en-AU"/>
                </w:rPr>
                <w:t>Pass/Fail</w:t>
              </w:r>
            </w:ins>
          </w:p>
        </w:tc>
        <w:tc>
          <w:tcPr>
            <w:tcW w:w="1019" w:type="pct"/>
            <w:vMerge/>
          </w:tcPr>
          <w:p w14:paraId="4D6F9179" w14:textId="77777777" w:rsidR="006D238A" w:rsidRPr="006D238A" w:rsidRDefault="006D238A">
            <w:pPr>
              <w:autoSpaceDE w:val="0"/>
              <w:autoSpaceDN w:val="0"/>
              <w:adjustRightInd w:val="0"/>
              <w:spacing w:afterAutospacing="0" w:line="240" w:lineRule="auto"/>
              <w:rPr>
                <w:ins w:id="1608" w:author="Peter Dobson" w:date="2016-10-12T17:41:00Z"/>
                <w:rFonts w:ascii="Calibri" w:hAnsi="Calibri" w:cs="Times-Bold"/>
                <w:bCs/>
                <w:color w:val="000000"/>
                <w:sz w:val="22"/>
                <w:lang w:val="en-AU"/>
              </w:rPr>
              <w:pPrChange w:id="1609" w:author="Peter Dobson" w:date="2016-10-12T17:42:00Z">
                <w:pPr>
                  <w:autoSpaceDE w:val="0"/>
                  <w:autoSpaceDN w:val="0"/>
                  <w:adjustRightInd w:val="0"/>
                  <w:spacing w:line="240" w:lineRule="auto"/>
                </w:pPr>
              </w:pPrChange>
            </w:pPr>
          </w:p>
        </w:tc>
      </w:tr>
      <w:tr w:rsidR="006D238A" w:rsidRPr="006D238A" w14:paraId="27C623FE" w14:textId="77777777" w:rsidTr="006D238A">
        <w:trPr>
          <w:trHeight w:val="597"/>
          <w:ins w:id="1610" w:author="Peter Dobson" w:date="2016-10-12T17:41:00Z"/>
        </w:trPr>
        <w:tc>
          <w:tcPr>
            <w:tcW w:w="246" w:type="pct"/>
            <w:shd w:val="clear" w:color="auto" w:fill="D9D9D9"/>
          </w:tcPr>
          <w:p w14:paraId="69CFDAB5" w14:textId="77777777" w:rsidR="006D238A" w:rsidRPr="006D238A" w:rsidRDefault="006D238A" w:rsidP="007B070B">
            <w:pPr>
              <w:autoSpaceDE w:val="0"/>
              <w:autoSpaceDN w:val="0"/>
              <w:adjustRightInd w:val="0"/>
              <w:spacing w:afterAutospacing="0" w:line="240" w:lineRule="auto"/>
              <w:rPr>
                <w:ins w:id="1611" w:author="Peter Dobson" w:date="2016-10-12T17:41:00Z"/>
                <w:rFonts w:ascii="Calibri" w:hAnsi="Calibri" w:cs="Times-Bold"/>
                <w:b/>
                <w:bCs/>
                <w:color w:val="000000"/>
                <w:sz w:val="22"/>
                <w:lang w:val="en-AU"/>
              </w:rPr>
            </w:pPr>
            <w:ins w:id="1612" w:author="Peter Dobson" w:date="2016-10-12T17:41:00Z">
              <w:r w:rsidRPr="006D238A">
                <w:rPr>
                  <w:rFonts w:ascii="Calibri" w:hAnsi="Calibri" w:cs="Times-Bold"/>
                  <w:b/>
                  <w:bCs/>
                  <w:color w:val="000000"/>
                  <w:sz w:val="22"/>
                  <w:lang w:val="en-AU"/>
                </w:rPr>
                <w:t>Item</w:t>
              </w:r>
            </w:ins>
          </w:p>
        </w:tc>
        <w:tc>
          <w:tcPr>
            <w:tcW w:w="783" w:type="pct"/>
            <w:shd w:val="clear" w:color="auto" w:fill="D9D9D9"/>
          </w:tcPr>
          <w:p w14:paraId="66064A9C" w14:textId="77777777" w:rsidR="006D238A" w:rsidRPr="006D238A" w:rsidRDefault="006D238A" w:rsidP="007B070B">
            <w:pPr>
              <w:autoSpaceDE w:val="0"/>
              <w:autoSpaceDN w:val="0"/>
              <w:adjustRightInd w:val="0"/>
              <w:spacing w:afterAutospacing="0" w:line="240" w:lineRule="auto"/>
              <w:rPr>
                <w:ins w:id="1613" w:author="Peter Dobson" w:date="2016-10-12T17:41:00Z"/>
                <w:rFonts w:ascii="Calibri" w:hAnsi="Calibri" w:cs="Times-Bold"/>
                <w:b/>
                <w:bCs/>
                <w:color w:val="000000"/>
                <w:sz w:val="22"/>
                <w:lang w:val="en-AU"/>
              </w:rPr>
            </w:pPr>
            <w:ins w:id="1614" w:author="Peter Dobson" w:date="2016-10-12T17:41:00Z">
              <w:r w:rsidRPr="006D238A">
                <w:rPr>
                  <w:rFonts w:ascii="Calibri" w:hAnsi="Calibri" w:cs="Times-Bold"/>
                  <w:b/>
                  <w:bCs/>
                  <w:color w:val="000000"/>
                  <w:sz w:val="22"/>
                  <w:lang w:val="en-AU"/>
                </w:rPr>
                <w:t>Installation step</w:t>
              </w:r>
            </w:ins>
          </w:p>
        </w:tc>
        <w:tc>
          <w:tcPr>
            <w:tcW w:w="1793" w:type="pct"/>
            <w:shd w:val="clear" w:color="auto" w:fill="D9D9D9"/>
          </w:tcPr>
          <w:p w14:paraId="1A69425A" w14:textId="77777777" w:rsidR="006D238A" w:rsidRPr="006D238A" w:rsidRDefault="006D238A" w:rsidP="007B070B">
            <w:pPr>
              <w:autoSpaceDE w:val="0"/>
              <w:autoSpaceDN w:val="0"/>
              <w:adjustRightInd w:val="0"/>
              <w:spacing w:afterAutospacing="0" w:line="240" w:lineRule="auto"/>
              <w:rPr>
                <w:ins w:id="1615" w:author="Peter Dobson" w:date="2016-10-12T17:41:00Z"/>
                <w:rFonts w:ascii="Calibri" w:hAnsi="Calibri" w:cs="Times-Bold"/>
                <w:b/>
                <w:bCs/>
                <w:color w:val="000000"/>
                <w:sz w:val="22"/>
                <w:lang w:val="en-AU"/>
              </w:rPr>
            </w:pPr>
            <w:ins w:id="1616" w:author="Peter Dobson" w:date="2016-10-12T17:41:00Z">
              <w:r w:rsidRPr="006D238A">
                <w:rPr>
                  <w:rFonts w:ascii="Calibri" w:hAnsi="Calibri" w:cs="Times-Bold"/>
                  <w:b/>
                  <w:bCs/>
                  <w:color w:val="000000"/>
                  <w:sz w:val="22"/>
                  <w:lang w:val="en-AU"/>
                </w:rPr>
                <w:t>Installation / Commissioning Procedure</w:t>
              </w:r>
            </w:ins>
          </w:p>
        </w:tc>
        <w:tc>
          <w:tcPr>
            <w:tcW w:w="756" w:type="pct"/>
            <w:shd w:val="clear" w:color="auto" w:fill="D9D9D9"/>
          </w:tcPr>
          <w:p w14:paraId="53233DF4" w14:textId="77777777" w:rsidR="006D238A" w:rsidRPr="006D238A" w:rsidRDefault="006D238A" w:rsidP="007B070B">
            <w:pPr>
              <w:autoSpaceDE w:val="0"/>
              <w:autoSpaceDN w:val="0"/>
              <w:adjustRightInd w:val="0"/>
              <w:spacing w:afterAutospacing="0" w:line="240" w:lineRule="auto"/>
              <w:rPr>
                <w:ins w:id="1617" w:author="Peter Dobson" w:date="2016-10-12T17:41:00Z"/>
                <w:rFonts w:ascii="Calibri" w:hAnsi="Calibri" w:cs="Times-Bold"/>
                <w:b/>
                <w:bCs/>
                <w:color w:val="000000"/>
                <w:sz w:val="22"/>
                <w:lang w:val="en-AU"/>
              </w:rPr>
            </w:pPr>
            <w:ins w:id="1618" w:author="Peter Dobson" w:date="2016-10-12T17:41:00Z">
              <w:r w:rsidRPr="006D238A">
                <w:rPr>
                  <w:rFonts w:ascii="Calibri" w:hAnsi="Calibri" w:cs="Times-Bold"/>
                  <w:b/>
                  <w:bCs/>
                  <w:color w:val="000000"/>
                  <w:sz w:val="22"/>
                  <w:lang w:val="en-AU"/>
                </w:rPr>
                <w:t>Expected Results</w:t>
              </w:r>
            </w:ins>
          </w:p>
        </w:tc>
        <w:tc>
          <w:tcPr>
            <w:tcW w:w="403" w:type="pct"/>
            <w:shd w:val="clear" w:color="auto" w:fill="D9D9D9"/>
          </w:tcPr>
          <w:p w14:paraId="0A0C8985" w14:textId="77777777" w:rsidR="006D238A" w:rsidRPr="006D238A" w:rsidRDefault="006D238A" w:rsidP="007B070B">
            <w:pPr>
              <w:autoSpaceDE w:val="0"/>
              <w:autoSpaceDN w:val="0"/>
              <w:adjustRightInd w:val="0"/>
              <w:spacing w:afterAutospacing="0" w:line="240" w:lineRule="auto"/>
              <w:rPr>
                <w:ins w:id="1619" w:author="Peter Dobson" w:date="2016-10-12T17:41:00Z"/>
                <w:rFonts w:ascii="Calibri" w:hAnsi="Calibri" w:cs="Times-Bold"/>
                <w:b/>
                <w:bCs/>
                <w:color w:val="000000"/>
                <w:sz w:val="22"/>
                <w:lang w:val="en-AU"/>
              </w:rPr>
            </w:pPr>
            <w:ins w:id="1620" w:author="Peter Dobson" w:date="2016-10-12T17:41:00Z">
              <w:r w:rsidRPr="006D238A">
                <w:rPr>
                  <w:rFonts w:ascii="Calibri" w:hAnsi="Calibri" w:cs="Times-Bold"/>
                  <w:b/>
                  <w:bCs/>
                  <w:color w:val="000000"/>
                  <w:sz w:val="22"/>
                  <w:lang w:val="en-AU"/>
                </w:rPr>
                <w:t>Result</w:t>
              </w:r>
            </w:ins>
          </w:p>
        </w:tc>
        <w:tc>
          <w:tcPr>
            <w:tcW w:w="1019" w:type="pct"/>
            <w:shd w:val="clear" w:color="auto" w:fill="D9D9D9"/>
          </w:tcPr>
          <w:p w14:paraId="1E04588F" w14:textId="77777777" w:rsidR="006D238A" w:rsidRPr="006D238A" w:rsidRDefault="006D238A" w:rsidP="007B070B">
            <w:pPr>
              <w:autoSpaceDE w:val="0"/>
              <w:autoSpaceDN w:val="0"/>
              <w:adjustRightInd w:val="0"/>
              <w:spacing w:afterAutospacing="0" w:line="240" w:lineRule="auto"/>
              <w:rPr>
                <w:ins w:id="1621" w:author="Peter Dobson" w:date="2016-10-12T17:41:00Z"/>
                <w:rFonts w:ascii="Calibri" w:hAnsi="Calibri" w:cs="Times-Bold"/>
                <w:b/>
                <w:bCs/>
                <w:color w:val="000000"/>
                <w:sz w:val="22"/>
                <w:lang w:val="en-AU"/>
              </w:rPr>
            </w:pPr>
            <w:ins w:id="1622" w:author="Peter Dobson" w:date="2016-10-12T17:41:00Z">
              <w:r w:rsidRPr="006D238A">
                <w:rPr>
                  <w:rFonts w:ascii="Calibri" w:hAnsi="Calibri" w:cs="Times-Bold"/>
                  <w:b/>
                  <w:bCs/>
                  <w:color w:val="000000"/>
                  <w:sz w:val="22"/>
                  <w:lang w:val="en-AU"/>
                </w:rPr>
                <w:t>Comments</w:t>
              </w:r>
            </w:ins>
          </w:p>
        </w:tc>
      </w:tr>
      <w:tr w:rsidR="006D238A" w:rsidRPr="006D238A" w14:paraId="5D99963D" w14:textId="77777777" w:rsidTr="007B070B">
        <w:trPr>
          <w:trHeight w:val="597"/>
          <w:ins w:id="1623" w:author="Peter Dobson" w:date="2016-10-12T17:41:00Z"/>
        </w:trPr>
        <w:tc>
          <w:tcPr>
            <w:tcW w:w="246" w:type="pct"/>
          </w:tcPr>
          <w:p w14:paraId="775F8A08" w14:textId="77777777" w:rsidR="006D238A" w:rsidRPr="006D238A" w:rsidRDefault="006D238A" w:rsidP="007B070B">
            <w:pPr>
              <w:autoSpaceDE w:val="0"/>
              <w:autoSpaceDN w:val="0"/>
              <w:adjustRightInd w:val="0"/>
              <w:spacing w:afterAutospacing="0" w:line="240" w:lineRule="auto"/>
              <w:rPr>
                <w:ins w:id="1624" w:author="Peter Dobson" w:date="2016-10-12T17:41:00Z"/>
                <w:rFonts w:ascii="Calibri" w:hAnsi="Calibri" w:cs="Times-Bold"/>
                <w:b/>
                <w:bCs/>
                <w:color w:val="000000"/>
                <w:sz w:val="22"/>
                <w:lang w:val="en-AU"/>
              </w:rPr>
            </w:pPr>
            <w:ins w:id="1625" w:author="Peter Dobson" w:date="2016-10-12T17:41:00Z">
              <w:r w:rsidRPr="006D238A">
                <w:rPr>
                  <w:rFonts w:ascii="Calibri" w:hAnsi="Calibri" w:cs="Times-Bold"/>
                  <w:b/>
                  <w:bCs/>
                  <w:color w:val="000000"/>
                  <w:sz w:val="22"/>
                  <w:lang w:val="en-AU"/>
                </w:rPr>
                <w:lastRenderedPageBreak/>
                <w:t>4</w:t>
              </w:r>
            </w:ins>
          </w:p>
        </w:tc>
        <w:tc>
          <w:tcPr>
            <w:tcW w:w="783" w:type="pct"/>
          </w:tcPr>
          <w:p w14:paraId="273F4F0B" w14:textId="77777777" w:rsidR="006D238A" w:rsidRPr="006D238A" w:rsidRDefault="006D238A" w:rsidP="007B070B">
            <w:pPr>
              <w:autoSpaceDE w:val="0"/>
              <w:autoSpaceDN w:val="0"/>
              <w:adjustRightInd w:val="0"/>
              <w:spacing w:afterAutospacing="0" w:line="240" w:lineRule="auto"/>
              <w:rPr>
                <w:ins w:id="1626" w:author="Peter Dobson" w:date="2016-10-12T17:41:00Z"/>
                <w:rFonts w:ascii="Calibri" w:hAnsi="Calibri" w:cs="Calibri"/>
                <w:bCs/>
                <w:color w:val="000000"/>
                <w:sz w:val="22"/>
                <w:lang w:val="en-AU"/>
              </w:rPr>
            </w:pPr>
            <w:ins w:id="1627" w:author="Peter Dobson" w:date="2016-10-12T17:41:00Z">
              <w:r w:rsidRPr="006D238A">
                <w:rPr>
                  <w:rFonts w:ascii="Calibri" w:hAnsi="Calibri" w:cs="Calibri"/>
                  <w:bCs/>
                  <w:color w:val="000000"/>
                  <w:sz w:val="22"/>
                  <w:lang w:val="en-AU"/>
                </w:rPr>
                <w:t>Confirm existing lantern is isolated from regulator board</w:t>
              </w:r>
            </w:ins>
          </w:p>
        </w:tc>
        <w:tc>
          <w:tcPr>
            <w:tcW w:w="1793" w:type="pct"/>
          </w:tcPr>
          <w:p w14:paraId="42C80F78" w14:textId="77777777" w:rsidR="006D238A" w:rsidRPr="006D238A" w:rsidRDefault="006D238A" w:rsidP="007B070B">
            <w:pPr>
              <w:autoSpaceDE w:val="0"/>
              <w:autoSpaceDN w:val="0"/>
              <w:adjustRightInd w:val="0"/>
              <w:spacing w:afterAutospacing="0" w:line="240" w:lineRule="auto"/>
              <w:rPr>
                <w:ins w:id="1628" w:author="Peter Dobson" w:date="2016-10-12T17:41:00Z"/>
                <w:rFonts w:ascii="Calibri" w:hAnsi="Calibri" w:cs="Calibri"/>
                <w:bCs/>
                <w:color w:val="000000"/>
                <w:sz w:val="22"/>
                <w:lang w:val="en-AU"/>
              </w:rPr>
            </w:pPr>
            <w:ins w:id="1629" w:author="Peter Dobson" w:date="2016-10-12T17:41:00Z">
              <w:r w:rsidRPr="006D238A">
                <w:rPr>
                  <w:rFonts w:ascii="Calibri" w:hAnsi="Calibri" w:cs="Calibri"/>
                  <w:bCs/>
                  <w:color w:val="000000"/>
                  <w:sz w:val="22"/>
                  <w:lang w:val="en-AU"/>
                </w:rPr>
                <w:t>a. Remove lantern cover/ existing junction box and test for voltage.</w:t>
              </w:r>
            </w:ins>
          </w:p>
        </w:tc>
        <w:tc>
          <w:tcPr>
            <w:tcW w:w="756" w:type="pct"/>
          </w:tcPr>
          <w:p w14:paraId="10064A76" w14:textId="77777777" w:rsidR="006D238A" w:rsidRPr="006D238A" w:rsidRDefault="006D238A" w:rsidP="007B070B">
            <w:pPr>
              <w:autoSpaceDE w:val="0"/>
              <w:autoSpaceDN w:val="0"/>
              <w:adjustRightInd w:val="0"/>
              <w:spacing w:afterAutospacing="0" w:line="240" w:lineRule="auto"/>
              <w:rPr>
                <w:ins w:id="1630" w:author="Peter Dobson" w:date="2016-10-12T17:41:00Z"/>
                <w:rFonts w:ascii="Calibri" w:hAnsi="Calibri" w:cs="Calibri"/>
                <w:bCs/>
                <w:color w:val="000000"/>
                <w:sz w:val="22"/>
                <w:lang w:val="en-AU"/>
              </w:rPr>
            </w:pPr>
            <w:ins w:id="1631" w:author="Peter Dobson" w:date="2016-10-12T17:41:00Z">
              <w:r w:rsidRPr="006D238A">
                <w:rPr>
                  <w:rFonts w:ascii="Calibri" w:hAnsi="Calibri" w:cs="Calibri"/>
                  <w:bCs/>
                  <w:color w:val="000000"/>
                  <w:sz w:val="22"/>
                  <w:lang w:val="en-AU"/>
                </w:rPr>
                <w:t>0VDC (lantern is isolated).</w:t>
              </w:r>
            </w:ins>
          </w:p>
        </w:tc>
        <w:tc>
          <w:tcPr>
            <w:tcW w:w="403" w:type="pct"/>
          </w:tcPr>
          <w:p w14:paraId="5C633881" w14:textId="77777777" w:rsidR="006D238A" w:rsidRPr="006D238A" w:rsidRDefault="006D238A" w:rsidP="007B070B">
            <w:pPr>
              <w:pBdr>
                <w:bottom w:val="single" w:sz="12" w:space="1" w:color="auto"/>
              </w:pBdr>
              <w:autoSpaceDE w:val="0"/>
              <w:autoSpaceDN w:val="0"/>
              <w:adjustRightInd w:val="0"/>
              <w:spacing w:afterAutospacing="0" w:line="240" w:lineRule="auto"/>
              <w:rPr>
                <w:ins w:id="1632" w:author="Peter Dobson" w:date="2016-10-12T17:41:00Z"/>
                <w:rFonts w:ascii="Calibri" w:hAnsi="Calibri" w:cs="Calibri"/>
                <w:bCs/>
                <w:color w:val="000000"/>
                <w:sz w:val="22"/>
                <w:lang w:val="en-AU"/>
              </w:rPr>
            </w:pPr>
          </w:p>
          <w:p w14:paraId="657B8A12" w14:textId="77777777" w:rsidR="006D238A" w:rsidRPr="006D238A" w:rsidRDefault="006D238A" w:rsidP="007B070B">
            <w:pPr>
              <w:autoSpaceDE w:val="0"/>
              <w:autoSpaceDN w:val="0"/>
              <w:adjustRightInd w:val="0"/>
              <w:spacing w:afterAutospacing="0" w:line="240" w:lineRule="auto"/>
              <w:rPr>
                <w:ins w:id="1633" w:author="Peter Dobson" w:date="2016-10-12T17:41:00Z"/>
                <w:rFonts w:ascii="Calibri" w:hAnsi="Calibri" w:cs="Calibri"/>
                <w:bCs/>
                <w:color w:val="000000"/>
                <w:sz w:val="22"/>
                <w:lang w:val="en-AU"/>
              </w:rPr>
            </w:pPr>
            <w:ins w:id="1634" w:author="Peter Dobson" w:date="2016-10-12T17:41:00Z">
              <w:r w:rsidRPr="006D238A">
                <w:rPr>
                  <w:rFonts w:ascii="Calibri" w:hAnsi="Calibri" w:cs="Calibri"/>
                  <w:bCs/>
                  <w:color w:val="000000"/>
                  <w:sz w:val="22"/>
                  <w:lang w:val="en-AU"/>
                </w:rPr>
                <w:t>Volts</w:t>
              </w:r>
            </w:ins>
          </w:p>
          <w:p w14:paraId="4F6CD33E" w14:textId="77777777" w:rsidR="006D238A" w:rsidRPr="006D238A" w:rsidRDefault="006D238A" w:rsidP="007B070B">
            <w:pPr>
              <w:autoSpaceDE w:val="0"/>
              <w:autoSpaceDN w:val="0"/>
              <w:adjustRightInd w:val="0"/>
              <w:spacing w:afterAutospacing="0" w:line="240" w:lineRule="auto"/>
              <w:rPr>
                <w:ins w:id="1635" w:author="Peter Dobson" w:date="2016-10-12T17:41:00Z"/>
                <w:rFonts w:ascii="Calibri" w:hAnsi="Calibri" w:cs="Calibri"/>
                <w:bCs/>
                <w:color w:val="000000"/>
                <w:sz w:val="22"/>
                <w:lang w:val="en-AU"/>
              </w:rPr>
            </w:pPr>
            <w:ins w:id="1636" w:author="Peter Dobson" w:date="2016-10-12T17:41:00Z">
              <w:r w:rsidRPr="006D238A">
                <w:rPr>
                  <w:rFonts w:ascii="Calibri" w:hAnsi="Calibri" w:cs="Calibri"/>
                  <w:bCs/>
                  <w:color w:val="000000"/>
                  <w:sz w:val="22"/>
                  <w:lang w:val="en-AU"/>
                </w:rPr>
                <w:t>Pass/Fail</w:t>
              </w:r>
            </w:ins>
          </w:p>
        </w:tc>
        <w:tc>
          <w:tcPr>
            <w:tcW w:w="1019" w:type="pct"/>
          </w:tcPr>
          <w:p w14:paraId="1CF0D149" w14:textId="77777777" w:rsidR="006D238A" w:rsidRPr="006D238A" w:rsidRDefault="006D238A" w:rsidP="007B070B">
            <w:pPr>
              <w:autoSpaceDE w:val="0"/>
              <w:autoSpaceDN w:val="0"/>
              <w:adjustRightInd w:val="0"/>
              <w:spacing w:afterAutospacing="0" w:line="240" w:lineRule="auto"/>
              <w:rPr>
                <w:ins w:id="1637" w:author="Peter Dobson" w:date="2016-10-12T17:41:00Z"/>
                <w:rFonts w:ascii="Calibri" w:hAnsi="Calibri" w:cs="Times-Bold"/>
                <w:bCs/>
                <w:color w:val="000000"/>
                <w:sz w:val="22"/>
                <w:lang w:val="en-AU"/>
              </w:rPr>
            </w:pPr>
          </w:p>
        </w:tc>
      </w:tr>
      <w:tr w:rsidR="006D238A" w:rsidRPr="006D238A" w14:paraId="49CA4820" w14:textId="77777777" w:rsidTr="007B070B">
        <w:trPr>
          <w:trHeight w:val="597"/>
          <w:ins w:id="1638" w:author="Peter Dobson" w:date="2016-10-12T17:41:00Z"/>
        </w:trPr>
        <w:tc>
          <w:tcPr>
            <w:tcW w:w="246" w:type="pct"/>
          </w:tcPr>
          <w:p w14:paraId="68258F41" w14:textId="77777777" w:rsidR="006D238A" w:rsidRPr="006D238A" w:rsidRDefault="006D238A" w:rsidP="007B070B">
            <w:pPr>
              <w:autoSpaceDE w:val="0"/>
              <w:autoSpaceDN w:val="0"/>
              <w:adjustRightInd w:val="0"/>
              <w:spacing w:afterAutospacing="0" w:line="240" w:lineRule="auto"/>
              <w:rPr>
                <w:ins w:id="1639" w:author="Peter Dobson" w:date="2016-10-12T17:41:00Z"/>
                <w:rFonts w:ascii="Calibri" w:hAnsi="Calibri" w:cs="Times-Bold"/>
                <w:b/>
                <w:bCs/>
                <w:color w:val="000000"/>
                <w:sz w:val="22"/>
                <w:lang w:val="en-AU"/>
              </w:rPr>
            </w:pPr>
            <w:ins w:id="1640" w:author="Peter Dobson" w:date="2016-10-12T17:41:00Z">
              <w:r w:rsidRPr="006D238A">
                <w:rPr>
                  <w:rFonts w:ascii="Calibri" w:hAnsi="Calibri" w:cs="Times-Bold"/>
                  <w:b/>
                  <w:bCs/>
                  <w:color w:val="000000"/>
                  <w:sz w:val="22"/>
                  <w:lang w:val="en-AU"/>
                </w:rPr>
                <w:t>5</w:t>
              </w:r>
            </w:ins>
          </w:p>
        </w:tc>
        <w:tc>
          <w:tcPr>
            <w:tcW w:w="783" w:type="pct"/>
          </w:tcPr>
          <w:p w14:paraId="03F59C70" w14:textId="77777777" w:rsidR="006D238A" w:rsidRPr="006D238A" w:rsidRDefault="006D238A" w:rsidP="007B070B">
            <w:pPr>
              <w:autoSpaceDE w:val="0"/>
              <w:autoSpaceDN w:val="0"/>
              <w:adjustRightInd w:val="0"/>
              <w:spacing w:afterAutospacing="0" w:line="240" w:lineRule="auto"/>
              <w:rPr>
                <w:ins w:id="1641" w:author="Peter Dobson" w:date="2016-10-12T17:41:00Z"/>
                <w:rFonts w:ascii="Calibri" w:hAnsi="Calibri" w:cs="Calibri"/>
                <w:bCs/>
                <w:color w:val="000000"/>
                <w:sz w:val="22"/>
                <w:lang w:val="en-AU"/>
              </w:rPr>
            </w:pPr>
            <w:ins w:id="1642" w:author="Peter Dobson" w:date="2016-10-12T17:41:00Z">
              <w:r w:rsidRPr="006D238A">
                <w:rPr>
                  <w:rFonts w:ascii="Calibri" w:hAnsi="Calibri" w:cs="Calibri"/>
                  <w:bCs/>
                  <w:color w:val="000000"/>
                  <w:sz w:val="22"/>
                  <w:lang w:val="en-AU"/>
                </w:rPr>
                <w:t>Remove existing lantern</w:t>
              </w:r>
            </w:ins>
          </w:p>
        </w:tc>
        <w:tc>
          <w:tcPr>
            <w:tcW w:w="1793" w:type="pct"/>
          </w:tcPr>
          <w:p w14:paraId="007F36C7" w14:textId="77777777" w:rsidR="006D238A" w:rsidRPr="006D238A" w:rsidRDefault="006D238A" w:rsidP="007B070B">
            <w:pPr>
              <w:autoSpaceDE w:val="0"/>
              <w:autoSpaceDN w:val="0"/>
              <w:adjustRightInd w:val="0"/>
              <w:spacing w:afterAutospacing="0" w:line="240" w:lineRule="auto"/>
              <w:rPr>
                <w:ins w:id="1643" w:author="Peter Dobson" w:date="2016-10-12T17:41:00Z"/>
                <w:rFonts w:ascii="Calibri" w:hAnsi="Calibri" w:cs="Calibri"/>
                <w:bCs/>
                <w:color w:val="000000"/>
                <w:sz w:val="22"/>
                <w:lang w:val="en-AU"/>
              </w:rPr>
            </w:pPr>
            <w:ins w:id="1644" w:author="Peter Dobson" w:date="2016-10-12T17:41:00Z">
              <w:r w:rsidRPr="006D238A">
                <w:rPr>
                  <w:rFonts w:ascii="Calibri" w:hAnsi="Calibri" w:cs="Calibri"/>
                  <w:bCs/>
                  <w:color w:val="000000"/>
                  <w:sz w:val="22"/>
                  <w:lang w:val="en-AU"/>
                </w:rPr>
                <w:t>Disconnect cable from lantern and remove lantern and any other mounting equipment associated with the existing lantern. Existing cable to be re-used and connected to new junction box.</w:t>
              </w:r>
            </w:ins>
          </w:p>
        </w:tc>
        <w:tc>
          <w:tcPr>
            <w:tcW w:w="756" w:type="pct"/>
          </w:tcPr>
          <w:p w14:paraId="2B652BB6" w14:textId="77777777" w:rsidR="006D238A" w:rsidRPr="006D238A" w:rsidRDefault="006D238A" w:rsidP="007B070B">
            <w:pPr>
              <w:autoSpaceDE w:val="0"/>
              <w:autoSpaceDN w:val="0"/>
              <w:adjustRightInd w:val="0"/>
              <w:spacing w:afterAutospacing="0" w:line="240" w:lineRule="auto"/>
              <w:rPr>
                <w:ins w:id="1645" w:author="Peter Dobson" w:date="2016-10-12T17:41:00Z"/>
                <w:rFonts w:ascii="Calibri" w:hAnsi="Calibri" w:cs="Calibri"/>
                <w:bCs/>
                <w:color w:val="000000"/>
                <w:sz w:val="22"/>
                <w:lang w:val="en-AU"/>
              </w:rPr>
            </w:pPr>
            <w:ins w:id="1646" w:author="Peter Dobson" w:date="2016-10-12T17:41:00Z">
              <w:r w:rsidRPr="006D238A">
                <w:rPr>
                  <w:rFonts w:ascii="Calibri" w:hAnsi="Calibri" w:cs="Calibri"/>
                  <w:bCs/>
                  <w:color w:val="000000"/>
                  <w:sz w:val="22"/>
                  <w:lang w:val="en-AU"/>
                </w:rPr>
                <w:t>All equipment removed from lantern stand.</w:t>
              </w:r>
            </w:ins>
          </w:p>
        </w:tc>
        <w:tc>
          <w:tcPr>
            <w:tcW w:w="403" w:type="pct"/>
          </w:tcPr>
          <w:p w14:paraId="634AC087" w14:textId="77777777" w:rsidR="006D238A" w:rsidRPr="006D238A" w:rsidRDefault="006D238A" w:rsidP="007B070B">
            <w:pPr>
              <w:autoSpaceDE w:val="0"/>
              <w:autoSpaceDN w:val="0"/>
              <w:adjustRightInd w:val="0"/>
              <w:spacing w:afterAutospacing="0" w:line="240" w:lineRule="auto"/>
              <w:rPr>
                <w:ins w:id="1647" w:author="Peter Dobson" w:date="2016-10-12T17:41:00Z"/>
                <w:rFonts w:ascii="Calibri" w:hAnsi="Calibri" w:cs="Calibri"/>
                <w:bCs/>
                <w:color w:val="000000"/>
                <w:sz w:val="22"/>
                <w:lang w:val="en-AU"/>
              </w:rPr>
            </w:pPr>
            <w:ins w:id="1648" w:author="Peter Dobson" w:date="2016-10-12T17:41:00Z">
              <w:r w:rsidRPr="006D238A">
                <w:rPr>
                  <w:rFonts w:ascii="Calibri" w:hAnsi="Calibri" w:cs="Calibri"/>
                  <w:bCs/>
                  <w:color w:val="000000"/>
                  <w:sz w:val="22"/>
                  <w:lang w:val="en-AU"/>
                </w:rPr>
                <w:t>Yes/No</w:t>
              </w:r>
            </w:ins>
          </w:p>
        </w:tc>
        <w:tc>
          <w:tcPr>
            <w:tcW w:w="1019" w:type="pct"/>
          </w:tcPr>
          <w:p w14:paraId="45C8F776" w14:textId="77777777" w:rsidR="006D238A" w:rsidRPr="006D238A" w:rsidRDefault="006D238A" w:rsidP="007B070B">
            <w:pPr>
              <w:autoSpaceDE w:val="0"/>
              <w:autoSpaceDN w:val="0"/>
              <w:adjustRightInd w:val="0"/>
              <w:spacing w:afterAutospacing="0" w:line="240" w:lineRule="auto"/>
              <w:rPr>
                <w:ins w:id="1649" w:author="Peter Dobson" w:date="2016-10-12T17:41:00Z"/>
                <w:rFonts w:ascii="Calibri" w:hAnsi="Calibri" w:cs="Times-Bold"/>
                <w:bCs/>
                <w:color w:val="000000"/>
                <w:sz w:val="22"/>
                <w:lang w:val="en-AU"/>
              </w:rPr>
            </w:pPr>
          </w:p>
        </w:tc>
      </w:tr>
      <w:tr w:rsidR="006D238A" w:rsidRPr="006D238A" w14:paraId="768970B7" w14:textId="77777777" w:rsidTr="007B070B">
        <w:trPr>
          <w:trHeight w:val="489"/>
          <w:ins w:id="1650" w:author="Peter Dobson" w:date="2016-10-12T17:41:00Z"/>
        </w:trPr>
        <w:tc>
          <w:tcPr>
            <w:tcW w:w="246" w:type="pct"/>
            <w:vMerge w:val="restart"/>
          </w:tcPr>
          <w:p w14:paraId="703DE0CB" w14:textId="77777777" w:rsidR="006D238A" w:rsidRPr="006D238A" w:rsidRDefault="006D238A" w:rsidP="007B070B">
            <w:pPr>
              <w:autoSpaceDE w:val="0"/>
              <w:autoSpaceDN w:val="0"/>
              <w:adjustRightInd w:val="0"/>
              <w:spacing w:afterAutospacing="0" w:line="240" w:lineRule="auto"/>
              <w:rPr>
                <w:ins w:id="1651" w:author="Peter Dobson" w:date="2016-10-12T17:41:00Z"/>
                <w:rFonts w:ascii="Calibri" w:hAnsi="Calibri" w:cs="Times-Bold"/>
                <w:b/>
                <w:bCs/>
                <w:color w:val="000000"/>
                <w:sz w:val="22"/>
                <w:lang w:val="en-AU"/>
              </w:rPr>
            </w:pPr>
            <w:ins w:id="1652" w:author="Peter Dobson" w:date="2016-10-12T17:41:00Z">
              <w:r w:rsidRPr="006D238A">
                <w:rPr>
                  <w:rFonts w:ascii="Calibri" w:hAnsi="Calibri" w:cs="Times-Bold"/>
                  <w:b/>
                  <w:bCs/>
                  <w:color w:val="000000"/>
                  <w:sz w:val="22"/>
                  <w:lang w:val="en-AU"/>
                </w:rPr>
                <w:t>6</w:t>
              </w:r>
            </w:ins>
          </w:p>
        </w:tc>
        <w:tc>
          <w:tcPr>
            <w:tcW w:w="783" w:type="pct"/>
            <w:vMerge w:val="restart"/>
          </w:tcPr>
          <w:p w14:paraId="10E5BE8A" w14:textId="77777777" w:rsidR="006D238A" w:rsidRPr="006D238A" w:rsidRDefault="006D238A" w:rsidP="007B070B">
            <w:pPr>
              <w:autoSpaceDE w:val="0"/>
              <w:autoSpaceDN w:val="0"/>
              <w:adjustRightInd w:val="0"/>
              <w:spacing w:afterAutospacing="0" w:line="240" w:lineRule="auto"/>
              <w:rPr>
                <w:ins w:id="1653" w:author="Peter Dobson" w:date="2016-10-12T17:41:00Z"/>
                <w:rFonts w:ascii="Calibri" w:hAnsi="Calibri" w:cs="Calibri"/>
                <w:bCs/>
                <w:color w:val="000000"/>
                <w:sz w:val="22"/>
                <w:lang w:val="en-AU"/>
              </w:rPr>
            </w:pPr>
            <w:ins w:id="1654" w:author="Peter Dobson" w:date="2016-10-12T17:41:00Z">
              <w:r w:rsidRPr="006D238A">
                <w:rPr>
                  <w:rFonts w:ascii="Calibri" w:hAnsi="Calibri" w:cs="Calibri"/>
                  <w:bCs/>
                  <w:color w:val="000000"/>
                  <w:sz w:val="22"/>
                  <w:lang w:val="en-AU"/>
                </w:rPr>
                <w:t>Bearing setup</w:t>
              </w:r>
            </w:ins>
          </w:p>
        </w:tc>
        <w:tc>
          <w:tcPr>
            <w:tcW w:w="1793" w:type="pct"/>
          </w:tcPr>
          <w:p w14:paraId="58CB7219" w14:textId="77777777" w:rsidR="006D238A" w:rsidRPr="006D238A" w:rsidRDefault="006D238A" w:rsidP="007B070B">
            <w:pPr>
              <w:autoSpaceDE w:val="0"/>
              <w:autoSpaceDN w:val="0"/>
              <w:adjustRightInd w:val="0"/>
              <w:spacing w:afterAutospacing="0" w:line="240" w:lineRule="auto"/>
              <w:rPr>
                <w:ins w:id="1655" w:author="Peter Dobson" w:date="2016-10-12T17:41:00Z"/>
                <w:rFonts w:ascii="Calibri" w:hAnsi="Calibri" w:cs="Calibri"/>
                <w:bCs/>
                <w:color w:val="000000"/>
                <w:sz w:val="22"/>
                <w:lang w:val="en-AU"/>
              </w:rPr>
            </w:pPr>
            <w:ins w:id="1656" w:author="Peter Dobson" w:date="2016-10-12T17:41:00Z">
              <w:r w:rsidRPr="006D238A">
                <w:rPr>
                  <w:rFonts w:ascii="Calibri" w:hAnsi="Calibri" w:cs="Calibri"/>
                  <w:bCs/>
                  <w:color w:val="000000"/>
                  <w:sz w:val="22"/>
                  <w:lang w:val="en-AU"/>
                </w:rPr>
                <w:t>a. Attach theodolite mounting stand to theodolite using the theodolite mounting bolt. Fix the mounting stand with theodolite to the existing lantern stand. Level Theodolite.</w:t>
              </w:r>
            </w:ins>
          </w:p>
        </w:tc>
        <w:tc>
          <w:tcPr>
            <w:tcW w:w="756" w:type="pct"/>
          </w:tcPr>
          <w:p w14:paraId="0FE50B3E" w14:textId="77777777" w:rsidR="006D238A" w:rsidRPr="006D238A" w:rsidRDefault="006D238A" w:rsidP="007B070B">
            <w:pPr>
              <w:autoSpaceDE w:val="0"/>
              <w:autoSpaceDN w:val="0"/>
              <w:adjustRightInd w:val="0"/>
              <w:spacing w:afterAutospacing="0" w:line="240" w:lineRule="auto"/>
              <w:rPr>
                <w:ins w:id="1657" w:author="Peter Dobson" w:date="2016-10-12T17:41:00Z"/>
                <w:rFonts w:ascii="Calibri" w:hAnsi="Calibri" w:cs="Calibri"/>
                <w:bCs/>
                <w:color w:val="000000"/>
                <w:sz w:val="22"/>
                <w:lang w:val="en-AU"/>
              </w:rPr>
            </w:pPr>
            <w:ins w:id="1658" w:author="Peter Dobson" w:date="2016-10-12T17:41:00Z">
              <w:r w:rsidRPr="006D238A">
                <w:rPr>
                  <w:rFonts w:ascii="Calibri" w:hAnsi="Calibri" w:cs="Calibri"/>
                  <w:bCs/>
                  <w:color w:val="000000"/>
                  <w:sz w:val="22"/>
                  <w:lang w:val="en-AU"/>
                </w:rPr>
                <w:t>Theodolite mounted to lantern stand and level</w:t>
              </w:r>
            </w:ins>
          </w:p>
        </w:tc>
        <w:tc>
          <w:tcPr>
            <w:tcW w:w="403" w:type="pct"/>
          </w:tcPr>
          <w:p w14:paraId="60ECFB0D" w14:textId="77777777" w:rsidR="006D238A" w:rsidRPr="006D238A" w:rsidRDefault="006D238A" w:rsidP="007B070B">
            <w:pPr>
              <w:autoSpaceDE w:val="0"/>
              <w:autoSpaceDN w:val="0"/>
              <w:adjustRightInd w:val="0"/>
              <w:spacing w:afterAutospacing="0" w:line="240" w:lineRule="auto"/>
              <w:rPr>
                <w:ins w:id="1659" w:author="Peter Dobson" w:date="2016-10-12T17:41:00Z"/>
                <w:rFonts w:ascii="Calibri" w:hAnsi="Calibri" w:cs="Calibri"/>
                <w:bCs/>
                <w:color w:val="000000"/>
                <w:sz w:val="22"/>
                <w:lang w:val="en-AU"/>
              </w:rPr>
            </w:pPr>
            <w:ins w:id="1660" w:author="Peter Dobson" w:date="2016-10-12T17:41:00Z">
              <w:r w:rsidRPr="006D238A">
                <w:rPr>
                  <w:rFonts w:ascii="Calibri" w:hAnsi="Calibri" w:cs="Calibri"/>
                  <w:bCs/>
                  <w:color w:val="000000"/>
                  <w:sz w:val="22"/>
                  <w:lang w:val="en-AU"/>
                </w:rPr>
                <w:t>Yes/No</w:t>
              </w:r>
            </w:ins>
          </w:p>
        </w:tc>
        <w:tc>
          <w:tcPr>
            <w:tcW w:w="1019" w:type="pct"/>
          </w:tcPr>
          <w:p w14:paraId="7E67FE08" w14:textId="77777777" w:rsidR="006D238A" w:rsidRPr="006D238A" w:rsidRDefault="006D238A" w:rsidP="007B070B">
            <w:pPr>
              <w:autoSpaceDE w:val="0"/>
              <w:autoSpaceDN w:val="0"/>
              <w:adjustRightInd w:val="0"/>
              <w:spacing w:afterAutospacing="0" w:line="240" w:lineRule="auto"/>
              <w:rPr>
                <w:ins w:id="1661" w:author="Peter Dobson" w:date="2016-10-12T17:41:00Z"/>
                <w:rFonts w:ascii="Calibri" w:hAnsi="Calibri" w:cs="Times-Bold"/>
                <w:bCs/>
                <w:color w:val="000000"/>
                <w:sz w:val="22"/>
                <w:lang w:val="en-AU"/>
              </w:rPr>
            </w:pPr>
          </w:p>
        </w:tc>
      </w:tr>
      <w:tr w:rsidR="006D238A" w:rsidRPr="006D238A" w14:paraId="76361C60" w14:textId="77777777" w:rsidTr="007B070B">
        <w:trPr>
          <w:trHeight w:val="489"/>
          <w:ins w:id="1662" w:author="Peter Dobson" w:date="2016-10-12T17:41:00Z"/>
        </w:trPr>
        <w:tc>
          <w:tcPr>
            <w:tcW w:w="246" w:type="pct"/>
            <w:vMerge/>
          </w:tcPr>
          <w:p w14:paraId="11B60768" w14:textId="77777777" w:rsidR="006D238A" w:rsidRPr="006D238A" w:rsidRDefault="006D238A">
            <w:pPr>
              <w:autoSpaceDE w:val="0"/>
              <w:autoSpaceDN w:val="0"/>
              <w:adjustRightInd w:val="0"/>
              <w:spacing w:afterAutospacing="0" w:line="240" w:lineRule="auto"/>
              <w:rPr>
                <w:ins w:id="1663" w:author="Peter Dobson" w:date="2016-10-12T17:41:00Z"/>
                <w:rFonts w:ascii="Calibri" w:hAnsi="Calibri" w:cs="Times-Bold"/>
                <w:b/>
                <w:bCs/>
                <w:color w:val="000000"/>
                <w:sz w:val="22"/>
                <w:lang w:val="en-AU"/>
              </w:rPr>
              <w:pPrChange w:id="1664" w:author="Peter Dobson" w:date="2016-10-12T17:42:00Z">
                <w:pPr>
                  <w:autoSpaceDE w:val="0"/>
                  <w:autoSpaceDN w:val="0"/>
                  <w:adjustRightInd w:val="0"/>
                  <w:spacing w:line="240" w:lineRule="auto"/>
                </w:pPr>
              </w:pPrChange>
            </w:pPr>
          </w:p>
        </w:tc>
        <w:tc>
          <w:tcPr>
            <w:tcW w:w="783" w:type="pct"/>
            <w:vMerge/>
          </w:tcPr>
          <w:p w14:paraId="0F46DC0E" w14:textId="77777777" w:rsidR="006D238A" w:rsidRPr="006D238A" w:rsidRDefault="006D238A">
            <w:pPr>
              <w:autoSpaceDE w:val="0"/>
              <w:autoSpaceDN w:val="0"/>
              <w:adjustRightInd w:val="0"/>
              <w:spacing w:afterAutospacing="0" w:line="240" w:lineRule="auto"/>
              <w:rPr>
                <w:ins w:id="1665" w:author="Peter Dobson" w:date="2016-10-12T17:41:00Z"/>
                <w:rFonts w:ascii="Calibri" w:hAnsi="Calibri" w:cs="Calibri"/>
                <w:bCs/>
                <w:color w:val="000000"/>
                <w:sz w:val="22"/>
                <w:lang w:val="en-AU"/>
              </w:rPr>
              <w:pPrChange w:id="1666" w:author="Peter Dobson" w:date="2016-10-12T17:42:00Z">
                <w:pPr>
                  <w:autoSpaceDE w:val="0"/>
                  <w:autoSpaceDN w:val="0"/>
                  <w:adjustRightInd w:val="0"/>
                  <w:spacing w:line="240" w:lineRule="auto"/>
                </w:pPr>
              </w:pPrChange>
            </w:pPr>
          </w:p>
        </w:tc>
        <w:tc>
          <w:tcPr>
            <w:tcW w:w="1793" w:type="pct"/>
          </w:tcPr>
          <w:p w14:paraId="2C74AC33" w14:textId="77777777" w:rsidR="006D238A" w:rsidRPr="006D238A" w:rsidRDefault="006D238A">
            <w:pPr>
              <w:autoSpaceDE w:val="0"/>
              <w:autoSpaceDN w:val="0"/>
              <w:adjustRightInd w:val="0"/>
              <w:spacing w:afterAutospacing="0" w:line="240" w:lineRule="auto"/>
              <w:rPr>
                <w:ins w:id="1667" w:author="Peter Dobson" w:date="2016-10-12T17:41:00Z"/>
                <w:rFonts w:ascii="Calibri" w:hAnsi="Calibri" w:cs="Calibri"/>
                <w:bCs/>
                <w:color w:val="000000"/>
                <w:sz w:val="22"/>
                <w:lang w:val="en-AU"/>
              </w:rPr>
              <w:pPrChange w:id="1668" w:author="Peter Dobson" w:date="2016-10-12T17:42:00Z">
                <w:pPr>
                  <w:autoSpaceDE w:val="0"/>
                  <w:autoSpaceDN w:val="0"/>
                  <w:adjustRightInd w:val="0"/>
                  <w:spacing w:line="240" w:lineRule="auto"/>
                </w:pPr>
              </w:pPrChange>
            </w:pPr>
            <w:ins w:id="1669" w:author="Peter Dobson" w:date="2016-10-12T17:41:00Z">
              <w:r w:rsidRPr="006D238A">
                <w:rPr>
                  <w:rFonts w:ascii="Calibri" w:hAnsi="Calibri" w:cs="Calibri"/>
                  <w:bCs/>
                  <w:color w:val="000000"/>
                  <w:sz w:val="22"/>
                  <w:lang w:val="en-AU"/>
                </w:rPr>
                <w:t>b. Locate true north and mark on site for future reference (eg handrail) other positions can also be used as reference/check</w:t>
              </w:r>
            </w:ins>
          </w:p>
        </w:tc>
        <w:tc>
          <w:tcPr>
            <w:tcW w:w="756" w:type="pct"/>
          </w:tcPr>
          <w:p w14:paraId="12FEF354" w14:textId="77777777" w:rsidR="006D238A" w:rsidRPr="006D238A" w:rsidRDefault="006D238A">
            <w:pPr>
              <w:autoSpaceDE w:val="0"/>
              <w:autoSpaceDN w:val="0"/>
              <w:adjustRightInd w:val="0"/>
              <w:spacing w:afterAutospacing="0" w:line="240" w:lineRule="auto"/>
              <w:rPr>
                <w:ins w:id="1670" w:author="Peter Dobson" w:date="2016-10-12T17:41:00Z"/>
                <w:rFonts w:ascii="Calibri" w:hAnsi="Calibri" w:cs="Calibri"/>
                <w:bCs/>
                <w:color w:val="000000"/>
                <w:sz w:val="22"/>
                <w:lang w:val="en-AU"/>
              </w:rPr>
              <w:pPrChange w:id="1671" w:author="Peter Dobson" w:date="2016-10-12T17:42:00Z">
                <w:pPr>
                  <w:autoSpaceDE w:val="0"/>
                  <w:autoSpaceDN w:val="0"/>
                  <w:adjustRightInd w:val="0"/>
                  <w:spacing w:line="240" w:lineRule="auto"/>
                </w:pPr>
              </w:pPrChange>
            </w:pPr>
            <w:ins w:id="1672" w:author="Peter Dobson" w:date="2016-10-12T17:41:00Z">
              <w:r w:rsidRPr="006D238A">
                <w:rPr>
                  <w:rFonts w:ascii="Calibri" w:hAnsi="Calibri" w:cs="Calibri"/>
                  <w:bCs/>
                  <w:color w:val="000000"/>
                  <w:sz w:val="22"/>
                  <w:lang w:val="en-AU"/>
                </w:rPr>
                <w:t>True north and/or other positions marked on site for furture reference</w:t>
              </w:r>
            </w:ins>
          </w:p>
        </w:tc>
        <w:tc>
          <w:tcPr>
            <w:tcW w:w="403" w:type="pct"/>
          </w:tcPr>
          <w:p w14:paraId="59C985FA" w14:textId="77777777" w:rsidR="006D238A" w:rsidRPr="006D238A" w:rsidRDefault="006D238A">
            <w:pPr>
              <w:autoSpaceDE w:val="0"/>
              <w:autoSpaceDN w:val="0"/>
              <w:adjustRightInd w:val="0"/>
              <w:spacing w:afterAutospacing="0" w:line="240" w:lineRule="auto"/>
              <w:rPr>
                <w:ins w:id="1673" w:author="Peter Dobson" w:date="2016-10-12T17:41:00Z"/>
                <w:rFonts w:ascii="Calibri" w:hAnsi="Calibri" w:cs="Calibri"/>
                <w:bCs/>
                <w:color w:val="000000"/>
                <w:sz w:val="22"/>
                <w:lang w:val="en-AU"/>
              </w:rPr>
              <w:pPrChange w:id="1674" w:author="Peter Dobson" w:date="2016-10-12T17:42:00Z">
                <w:pPr>
                  <w:autoSpaceDE w:val="0"/>
                  <w:autoSpaceDN w:val="0"/>
                  <w:adjustRightInd w:val="0"/>
                  <w:spacing w:line="240" w:lineRule="auto"/>
                </w:pPr>
              </w:pPrChange>
            </w:pPr>
            <w:ins w:id="1675" w:author="Peter Dobson" w:date="2016-10-12T17:41:00Z">
              <w:r w:rsidRPr="006D238A">
                <w:rPr>
                  <w:rFonts w:ascii="Calibri" w:hAnsi="Calibri" w:cs="Calibri"/>
                  <w:bCs/>
                  <w:color w:val="000000"/>
                  <w:sz w:val="22"/>
                  <w:lang w:val="en-AU"/>
                </w:rPr>
                <w:t>Yes/No</w:t>
              </w:r>
            </w:ins>
          </w:p>
        </w:tc>
        <w:tc>
          <w:tcPr>
            <w:tcW w:w="1019" w:type="pct"/>
          </w:tcPr>
          <w:p w14:paraId="2325A4F5" w14:textId="77777777" w:rsidR="006D238A" w:rsidRPr="006D238A" w:rsidRDefault="006D238A">
            <w:pPr>
              <w:autoSpaceDE w:val="0"/>
              <w:autoSpaceDN w:val="0"/>
              <w:adjustRightInd w:val="0"/>
              <w:spacing w:afterAutospacing="0" w:line="240" w:lineRule="auto"/>
              <w:rPr>
                <w:ins w:id="1676" w:author="Peter Dobson" w:date="2016-10-12T17:41:00Z"/>
                <w:rFonts w:ascii="Calibri" w:hAnsi="Calibri" w:cs="Times-Bold"/>
                <w:bCs/>
                <w:color w:val="000000"/>
                <w:sz w:val="22"/>
                <w:lang w:val="en-AU"/>
              </w:rPr>
              <w:pPrChange w:id="1677" w:author="Peter Dobson" w:date="2016-10-12T17:42:00Z">
                <w:pPr>
                  <w:autoSpaceDE w:val="0"/>
                  <w:autoSpaceDN w:val="0"/>
                  <w:adjustRightInd w:val="0"/>
                  <w:spacing w:line="240" w:lineRule="auto"/>
                </w:pPr>
              </w:pPrChange>
            </w:pPr>
          </w:p>
        </w:tc>
      </w:tr>
      <w:tr w:rsidR="006D238A" w:rsidRPr="006D238A" w14:paraId="5A81339C" w14:textId="77777777" w:rsidTr="007B070B">
        <w:trPr>
          <w:trHeight w:val="489"/>
          <w:ins w:id="1678" w:author="Peter Dobson" w:date="2016-10-12T17:41:00Z"/>
        </w:trPr>
        <w:tc>
          <w:tcPr>
            <w:tcW w:w="246" w:type="pct"/>
            <w:vMerge/>
          </w:tcPr>
          <w:p w14:paraId="14EB72C2" w14:textId="77777777" w:rsidR="006D238A" w:rsidRPr="006D238A" w:rsidRDefault="006D238A">
            <w:pPr>
              <w:autoSpaceDE w:val="0"/>
              <w:autoSpaceDN w:val="0"/>
              <w:adjustRightInd w:val="0"/>
              <w:spacing w:afterAutospacing="0" w:line="240" w:lineRule="auto"/>
              <w:rPr>
                <w:ins w:id="1679" w:author="Peter Dobson" w:date="2016-10-12T17:41:00Z"/>
                <w:rFonts w:ascii="Calibri" w:hAnsi="Calibri" w:cs="Times-Bold"/>
                <w:b/>
                <w:bCs/>
                <w:color w:val="000000"/>
                <w:sz w:val="22"/>
                <w:lang w:val="en-AU"/>
              </w:rPr>
              <w:pPrChange w:id="1680" w:author="Peter Dobson" w:date="2016-10-12T17:42:00Z">
                <w:pPr>
                  <w:autoSpaceDE w:val="0"/>
                  <w:autoSpaceDN w:val="0"/>
                  <w:adjustRightInd w:val="0"/>
                  <w:spacing w:line="240" w:lineRule="auto"/>
                </w:pPr>
              </w:pPrChange>
            </w:pPr>
          </w:p>
        </w:tc>
        <w:tc>
          <w:tcPr>
            <w:tcW w:w="783" w:type="pct"/>
            <w:vMerge/>
          </w:tcPr>
          <w:p w14:paraId="279E34E6" w14:textId="77777777" w:rsidR="006D238A" w:rsidRPr="006D238A" w:rsidRDefault="006D238A">
            <w:pPr>
              <w:autoSpaceDE w:val="0"/>
              <w:autoSpaceDN w:val="0"/>
              <w:adjustRightInd w:val="0"/>
              <w:spacing w:afterAutospacing="0" w:line="240" w:lineRule="auto"/>
              <w:rPr>
                <w:ins w:id="1681" w:author="Peter Dobson" w:date="2016-10-12T17:41:00Z"/>
                <w:rFonts w:ascii="Calibri" w:hAnsi="Calibri" w:cs="Calibri"/>
                <w:bCs/>
                <w:color w:val="000000"/>
                <w:sz w:val="22"/>
                <w:lang w:val="en-AU"/>
              </w:rPr>
              <w:pPrChange w:id="1682" w:author="Peter Dobson" w:date="2016-10-12T17:42:00Z">
                <w:pPr>
                  <w:autoSpaceDE w:val="0"/>
                  <w:autoSpaceDN w:val="0"/>
                  <w:adjustRightInd w:val="0"/>
                  <w:spacing w:line="240" w:lineRule="auto"/>
                </w:pPr>
              </w:pPrChange>
            </w:pPr>
          </w:p>
        </w:tc>
        <w:tc>
          <w:tcPr>
            <w:tcW w:w="1793" w:type="pct"/>
          </w:tcPr>
          <w:p w14:paraId="7B602CC6" w14:textId="77777777" w:rsidR="006D238A" w:rsidRPr="006D238A" w:rsidRDefault="006D238A">
            <w:pPr>
              <w:autoSpaceDE w:val="0"/>
              <w:autoSpaceDN w:val="0"/>
              <w:adjustRightInd w:val="0"/>
              <w:spacing w:afterAutospacing="0" w:line="240" w:lineRule="auto"/>
              <w:rPr>
                <w:ins w:id="1683" w:author="Peter Dobson" w:date="2016-10-12T17:41:00Z"/>
                <w:rFonts w:ascii="Calibri" w:hAnsi="Calibri" w:cs="Calibri"/>
                <w:bCs/>
                <w:color w:val="000000"/>
                <w:sz w:val="22"/>
                <w:lang w:val="en-AU"/>
              </w:rPr>
              <w:pPrChange w:id="1684" w:author="Peter Dobson" w:date="2016-10-12T17:42:00Z">
                <w:pPr>
                  <w:autoSpaceDE w:val="0"/>
                  <w:autoSpaceDN w:val="0"/>
                  <w:adjustRightInd w:val="0"/>
                  <w:spacing w:line="240" w:lineRule="auto"/>
                </w:pPr>
              </w:pPrChange>
            </w:pPr>
            <w:ins w:id="1685" w:author="Peter Dobson" w:date="2016-10-12T17:41:00Z">
              <w:r w:rsidRPr="006D238A">
                <w:rPr>
                  <w:rFonts w:ascii="Calibri" w:hAnsi="Calibri" w:cs="Calibri"/>
                  <w:bCs/>
                  <w:color w:val="000000"/>
                  <w:sz w:val="22"/>
                  <w:lang w:val="en-AU"/>
                </w:rPr>
                <w:t>c. Remove theodolite mounting stand from lantern stand</w:t>
              </w:r>
            </w:ins>
          </w:p>
        </w:tc>
        <w:tc>
          <w:tcPr>
            <w:tcW w:w="756" w:type="pct"/>
          </w:tcPr>
          <w:p w14:paraId="33A2A43D" w14:textId="77777777" w:rsidR="006D238A" w:rsidRPr="006D238A" w:rsidRDefault="006D238A">
            <w:pPr>
              <w:autoSpaceDE w:val="0"/>
              <w:autoSpaceDN w:val="0"/>
              <w:adjustRightInd w:val="0"/>
              <w:spacing w:afterAutospacing="0" w:line="240" w:lineRule="auto"/>
              <w:rPr>
                <w:ins w:id="1686" w:author="Peter Dobson" w:date="2016-10-12T17:41:00Z"/>
                <w:rFonts w:ascii="Calibri" w:hAnsi="Calibri" w:cs="Calibri"/>
                <w:bCs/>
                <w:color w:val="000000"/>
                <w:sz w:val="22"/>
                <w:lang w:val="en-AU"/>
              </w:rPr>
              <w:pPrChange w:id="1687" w:author="Peter Dobson" w:date="2016-10-12T17:42:00Z">
                <w:pPr>
                  <w:autoSpaceDE w:val="0"/>
                  <w:autoSpaceDN w:val="0"/>
                  <w:adjustRightInd w:val="0"/>
                  <w:spacing w:line="240" w:lineRule="auto"/>
                </w:pPr>
              </w:pPrChange>
            </w:pPr>
            <w:ins w:id="1688" w:author="Peter Dobson" w:date="2016-10-12T17:41:00Z">
              <w:r w:rsidRPr="006D238A">
                <w:rPr>
                  <w:rFonts w:ascii="Calibri" w:hAnsi="Calibri" w:cs="Calibri"/>
                  <w:bCs/>
                  <w:color w:val="000000"/>
                  <w:sz w:val="22"/>
                  <w:lang w:val="en-AU"/>
                </w:rPr>
                <w:t>Theodolite stand removed.</w:t>
              </w:r>
            </w:ins>
          </w:p>
        </w:tc>
        <w:tc>
          <w:tcPr>
            <w:tcW w:w="403" w:type="pct"/>
          </w:tcPr>
          <w:p w14:paraId="018378D4" w14:textId="77777777" w:rsidR="006D238A" w:rsidRPr="006D238A" w:rsidRDefault="006D238A">
            <w:pPr>
              <w:autoSpaceDE w:val="0"/>
              <w:autoSpaceDN w:val="0"/>
              <w:adjustRightInd w:val="0"/>
              <w:spacing w:afterAutospacing="0" w:line="240" w:lineRule="auto"/>
              <w:rPr>
                <w:ins w:id="1689" w:author="Peter Dobson" w:date="2016-10-12T17:41:00Z"/>
                <w:rFonts w:ascii="Calibri" w:hAnsi="Calibri" w:cs="Calibri"/>
                <w:bCs/>
                <w:color w:val="000000"/>
                <w:sz w:val="22"/>
                <w:lang w:val="en-AU"/>
              </w:rPr>
              <w:pPrChange w:id="1690" w:author="Peter Dobson" w:date="2016-10-12T17:42:00Z">
                <w:pPr>
                  <w:autoSpaceDE w:val="0"/>
                  <w:autoSpaceDN w:val="0"/>
                  <w:adjustRightInd w:val="0"/>
                  <w:spacing w:line="240" w:lineRule="auto"/>
                </w:pPr>
              </w:pPrChange>
            </w:pPr>
            <w:ins w:id="1691" w:author="Peter Dobson" w:date="2016-10-12T17:41:00Z">
              <w:r w:rsidRPr="006D238A">
                <w:rPr>
                  <w:rFonts w:ascii="Calibri" w:hAnsi="Calibri" w:cs="Calibri"/>
                  <w:bCs/>
                  <w:color w:val="000000"/>
                  <w:sz w:val="22"/>
                  <w:lang w:val="en-AU"/>
                </w:rPr>
                <w:t>Yes/No</w:t>
              </w:r>
            </w:ins>
          </w:p>
        </w:tc>
        <w:tc>
          <w:tcPr>
            <w:tcW w:w="1019" w:type="pct"/>
          </w:tcPr>
          <w:p w14:paraId="2BBF0720" w14:textId="77777777" w:rsidR="006D238A" w:rsidRPr="006D238A" w:rsidRDefault="006D238A">
            <w:pPr>
              <w:autoSpaceDE w:val="0"/>
              <w:autoSpaceDN w:val="0"/>
              <w:adjustRightInd w:val="0"/>
              <w:spacing w:afterAutospacing="0" w:line="240" w:lineRule="auto"/>
              <w:rPr>
                <w:ins w:id="1692" w:author="Peter Dobson" w:date="2016-10-12T17:41:00Z"/>
                <w:rFonts w:ascii="Calibri" w:hAnsi="Calibri" w:cs="Times-Bold"/>
                <w:bCs/>
                <w:color w:val="000000"/>
                <w:sz w:val="22"/>
                <w:lang w:val="en-AU"/>
              </w:rPr>
              <w:pPrChange w:id="1693" w:author="Peter Dobson" w:date="2016-10-12T17:42:00Z">
                <w:pPr>
                  <w:autoSpaceDE w:val="0"/>
                  <w:autoSpaceDN w:val="0"/>
                  <w:adjustRightInd w:val="0"/>
                  <w:spacing w:line="240" w:lineRule="auto"/>
                </w:pPr>
              </w:pPrChange>
            </w:pPr>
          </w:p>
        </w:tc>
      </w:tr>
      <w:tr w:rsidR="006D238A" w:rsidRPr="006D238A" w14:paraId="5465328F" w14:textId="77777777" w:rsidTr="007B070B">
        <w:trPr>
          <w:trHeight w:val="1016"/>
          <w:ins w:id="1694" w:author="Peter Dobson" w:date="2016-10-12T17:41:00Z"/>
        </w:trPr>
        <w:tc>
          <w:tcPr>
            <w:tcW w:w="246" w:type="pct"/>
            <w:vMerge w:val="restart"/>
          </w:tcPr>
          <w:p w14:paraId="29A5DCF9" w14:textId="77777777" w:rsidR="006D238A" w:rsidRPr="006D238A" w:rsidRDefault="006D238A" w:rsidP="007B070B">
            <w:pPr>
              <w:autoSpaceDE w:val="0"/>
              <w:autoSpaceDN w:val="0"/>
              <w:adjustRightInd w:val="0"/>
              <w:spacing w:afterAutospacing="0" w:line="240" w:lineRule="auto"/>
              <w:rPr>
                <w:ins w:id="1695" w:author="Peter Dobson" w:date="2016-10-12T17:41:00Z"/>
                <w:rFonts w:ascii="Calibri" w:hAnsi="Calibri" w:cs="Times-Bold"/>
                <w:b/>
                <w:bCs/>
                <w:color w:val="000000"/>
                <w:sz w:val="22"/>
                <w:lang w:val="en-AU"/>
              </w:rPr>
            </w:pPr>
            <w:ins w:id="1696" w:author="Peter Dobson" w:date="2016-10-12T17:41:00Z">
              <w:r w:rsidRPr="006D238A">
                <w:rPr>
                  <w:rFonts w:ascii="Calibri" w:hAnsi="Calibri" w:cs="Times-Bold"/>
                  <w:b/>
                  <w:bCs/>
                  <w:color w:val="000000"/>
                  <w:sz w:val="22"/>
                  <w:lang w:val="en-AU"/>
                </w:rPr>
                <w:t>7</w:t>
              </w:r>
            </w:ins>
          </w:p>
        </w:tc>
        <w:tc>
          <w:tcPr>
            <w:tcW w:w="783" w:type="pct"/>
            <w:vMerge w:val="restart"/>
          </w:tcPr>
          <w:p w14:paraId="5B1B10D3" w14:textId="77777777" w:rsidR="006D238A" w:rsidRPr="006D238A" w:rsidRDefault="006D238A" w:rsidP="007B070B">
            <w:pPr>
              <w:autoSpaceDE w:val="0"/>
              <w:autoSpaceDN w:val="0"/>
              <w:adjustRightInd w:val="0"/>
              <w:spacing w:afterAutospacing="0" w:line="240" w:lineRule="auto"/>
              <w:rPr>
                <w:ins w:id="1697" w:author="Peter Dobson" w:date="2016-10-12T17:41:00Z"/>
                <w:rFonts w:ascii="Calibri" w:hAnsi="Calibri" w:cs="Calibri"/>
                <w:bCs/>
                <w:color w:val="000000"/>
                <w:sz w:val="22"/>
                <w:lang w:val="en-AU"/>
              </w:rPr>
            </w:pPr>
            <w:ins w:id="1698" w:author="Peter Dobson" w:date="2016-10-12T17:41:00Z">
              <w:r w:rsidRPr="006D238A">
                <w:rPr>
                  <w:rFonts w:ascii="Calibri" w:hAnsi="Calibri" w:cs="Calibri"/>
                  <w:bCs/>
                  <w:color w:val="000000"/>
                  <w:sz w:val="22"/>
                  <w:lang w:val="en-AU"/>
                </w:rPr>
                <w:t>Installation of new Sectored LED lantern.</w:t>
              </w:r>
            </w:ins>
          </w:p>
        </w:tc>
        <w:tc>
          <w:tcPr>
            <w:tcW w:w="1793" w:type="pct"/>
          </w:tcPr>
          <w:p w14:paraId="38615CB9" w14:textId="77777777" w:rsidR="006D238A" w:rsidRPr="006D238A" w:rsidRDefault="006D238A" w:rsidP="007B070B">
            <w:pPr>
              <w:autoSpaceDE w:val="0"/>
              <w:autoSpaceDN w:val="0"/>
              <w:adjustRightInd w:val="0"/>
              <w:spacing w:afterAutospacing="0" w:line="240" w:lineRule="auto"/>
              <w:rPr>
                <w:ins w:id="1699" w:author="Peter Dobson" w:date="2016-10-12T17:41:00Z"/>
                <w:rFonts w:ascii="Calibri" w:hAnsi="Calibri" w:cs="Calibri"/>
                <w:bCs/>
                <w:color w:val="000000"/>
                <w:sz w:val="22"/>
                <w:lang w:val="en-AU"/>
              </w:rPr>
            </w:pPr>
            <w:ins w:id="1700" w:author="Peter Dobson" w:date="2016-10-12T17:41:00Z">
              <w:r w:rsidRPr="006D238A">
                <w:rPr>
                  <w:rFonts w:ascii="Calibri" w:hAnsi="Calibri" w:cs="Calibri"/>
                  <w:bCs/>
                  <w:color w:val="000000"/>
                  <w:sz w:val="22"/>
                  <w:lang w:val="en-AU"/>
                </w:rPr>
                <w:t xml:space="preserve">a. Determine whether installed height of the lantern (base of the lens) is greater than 50mm above the horizontal plane of any obstructions. </w:t>
              </w:r>
            </w:ins>
          </w:p>
          <w:p w14:paraId="0A2EF888" w14:textId="77777777" w:rsidR="006D238A" w:rsidRPr="006D238A" w:rsidRDefault="006D238A" w:rsidP="007B070B">
            <w:pPr>
              <w:autoSpaceDE w:val="0"/>
              <w:autoSpaceDN w:val="0"/>
              <w:adjustRightInd w:val="0"/>
              <w:spacing w:afterAutospacing="0" w:line="240" w:lineRule="auto"/>
              <w:rPr>
                <w:ins w:id="1701" w:author="Peter Dobson" w:date="2016-10-12T17:41:00Z"/>
                <w:rFonts w:ascii="Calibri" w:hAnsi="Calibri" w:cs="Calibri"/>
                <w:bCs/>
                <w:color w:val="000000"/>
                <w:sz w:val="22"/>
                <w:lang w:val="en-AU"/>
              </w:rPr>
            </w:pPr>
          </w:p>
        </w:tc>
        <w:tc>
          <w:tcPr>
            <w:tcW w:w="756" w:type="pct"/>
          </w:tcPr>
          <w:p w14:paraId="47012C48" w14:textId="77777777" w:rsidR="006D238A" w:rsidRPr="006D238A" w:rsidRDefault="006D238A" w:rsidP="007B070B">
            <w:pPr>
              <w:autoSpaceDE w:val="0"/>
              <w:autoSpaceDN w:val="0"/>
              <w:adjustRightInd w:val="0"/>
              <w:spacing w:afterAutospacing="0" w:line="240" w:lineRule="auto"/>
              <w:rPr>
                <w:ins w:id="1702" w:author="Peter Dobson" w:date="2016-10-12T17:41:00Z"/>
                <w:rFonts w:ascii="Calibri" w:hAnsi="Calibri" w:cs="Calibri"/>
                <w:bCs/>
                <w:color w:val="000000"/>
                <w:sz w:val="22"/>
                <w:lang w:val="en-AU"/>
              </w:rPr>
            </w:pPr>
            <w:ins w:id="1703" w:author="Peter Dobson" w:date="2016-10-12T17:41:00Z">
              <w:r w:rsidRPr="006D238A">
                <w:rPr>
                  <w:rFonts w:ascii="Calibri" w:hAnsi="Calibri" w:cs="Calibri"/>
                  <w:bCs/>
                  <w:color w:val="000000"/>
                  <w:sz w:val="22"/>
                  <w:lang w:val="en-AU"/>
                </w:rPr>
                <w:t xml:space="preserve">Lantern lens base is installed greater than 50mm above the horizontal plane of any obstructions. </w:t>
              </w:r>
            </w:ins>
          </w:p>
        </w:tc>
        <w:tc>
          <w:tcPr>
            <w:tcW w:w="403" w:type="pct"/>
          </w:tcPr>
          <w:p w14:paraId="130CACD0" w14:textId="77777777" w:rsidR="006D238A" w:rsidRPr="006D238A" w:rsidRDefault="006D238A" w:rsidP="007B070B">
            <w:pPr>
              <w:autoSpaceDE w:val="0"/>
              <w:autoSpaceDN w:val="0"/>
              <w:adjustRightInd w:val="0"/>
              <w:spacing w:afterAutospacing="0" w:line="240" w:lineRule="auto"/>
              <w:rPr>
                <w:ins w:id="1704" w:author="Peter Dobson" w:date="2016-10-12T17:41:00Z"/>
                <w:rFonts w:ascii="Calibri" w:hAnsi="Calibri" w:cs="Calibri"/>
                <w:bCs/>
                <w:color w:val="000000"/>
                <w:sz w:val="22"/>
                <w:lang w:val="en-AU"/>
              </w:rPr>
            </w:pPr>
          </w:p>
          <w:p w14:paraId="684E5531" w14:textId="77777777" w:rsidR="006D238A" w:rsidRPr="006D238A" w:rsidRDefault="006D238A" w:rsidP="007B070B">
            <w:pPr>
              <w:autoSpaceDE w:val="0"/>
              <w:autoSpaceDN w:val="0"/>
              <w:adjustRightInd w:val="0"/>
              <w:spacing w:afterAutospacing="0" w:line="240" w:lineRule="auto"/>
              <w:rPr>
                <w:ins w:id="1705" w:author="Peter Dobson" w:date="2016-10-12T17:41:00Z"/>
                <w:rFonts w:ascii="Calibri" w:hAnsi="Calibri" w:cs="Calibri"/>
                <w:bCs/>
                <w:color w:val="000000"/>
                <w:sz w:val="22"/>
                <w:lang w:val="en-AU"/>
              </w:rPr>
            </w:pPr>
            <w:ins w:id="1706" w:author="Peter Dobson" w:date="2016-10-12T17:41:00Z">
              <w:r w:rsidRPr="006D238A">
                <w:rPr>
                  <w:rFonts w:ascii="Calibri" w:hAnsi="Calibri" w:cs="Calibri"/>
                  <w:bCs/>
                  <w:color w:val="000000"/>
                  <w:sz w:val="22"/>
                  <w:lang w:val="en-AU"/>
                </w:rPr>
                <w:t>Yes / No</w:t>
              </w:r>
            </w:ins>
          </w:p>
          <w:p w14:paraId="20272A65" w14:textId="77777777" w:rsidR="006D238A" w:rsidRPr="006D238A" w:rsidRDefault="006D238A" w:rsidP="007B070B">
            <w:pPr>
              <w:autoSpaceDE w:val="0"/>
              <w:autoSpaceDN w:val="0"/>
              <w:adjustRightInd w:val="0"/>
              <w:spacing w:afterAutospacing="0" w:line="240" w:lineRule="auto"/>
              <w:rPr>
                <w:ins w:id="1707" w:author="Peter Dobson" w:date="2016-10-12T17:41:00Z"/>
                <w:rFonts w:ascii="Calibri" w:hAnsi="Calibri" w:cs="Calibri"/>
                <w:bCs/>
                <w:color w:val="000000"/>
                <w:sz w:val="22"/>
                <w:lang w:val="en-AU"/>
              </w:rPr>
            </w:pPr>
          </w:p>
          <w:p w14:paraId="19922642" w14:textId="77777777" w:rsidR="006D238A" w:rsidRPr="006D238A" w:rsidRDefault="006D238A" w:rsidP="007B070B">
            <w:pPr>
              <w:autoSpaceDE w:val="0"/>
              <w:autoSpaceDN w:val="0"/>
              <w:adjustRightInd w:val="0"/>
              <w:spacing w:afterAutospacing="0" w:line="240" w:lineRule="auto"/>
              <w:rPr>
                <w:ins w:id="1708" w:author="Peter Dobson" w:date="2016-10-12T17:41:00Z"/>
                <w:rFonts w:ascii="Calibri" w:hAnsi="Calibri" w:cs="Calibri"/>
                <w:bCs/>
                <w:color w:val="000000"/>
                <w:sz w:val="22"/>
                <w:lang w:val="en-AU"/>
              </w:rPr>
            </w:pPr>
          </w:p>
        </w:tc>
        <w:tc>
          <w:tcPr>
            <w:tcW w:w="1019" w:type="pct"/>
          </w:tcPr>
          <w:p w14:paraId="16D262FC" w14:textId="77777777" w:rsidR="006D238A" w:rsidRPr="006D238A" w:rsidRDefault="006D238A" w:rsidP="007B070B">
            <w:pPr>
              <w:autoSpaceDE w:val="0"/>
              <w:autoSpaceDN w:val="0"/>
              <w:adjustRightInd w:val="0"/>
              <w:spacing w:afterAutospacing="0" w:line="240" w:lineRule="auto"/>
              <w:rPr>
                <w:ins w:id="1709" w:author="Peter Dobson" w:date="2016-10-12T17:41:00Z"/>
                <w:rFonts w:ascii="Calibri" w:hAnsi="Calibri" w:cs="Times-Bold"/>
                <w:bCs/>
                <w:color w:val="000000"/>
                <w:sz w:val="22"/>
                <w:lang w:val="en-AU"/>
              </w:rPr>
            </w:pPr>
            <w:ins w:id="1710" w:author="Peter Dobson" w:date="2016-10-12T17:41:00Z">
              <w:r w:rsidRPr="006D238A">
                <w:rPr>
                  <w:rFonts w:ascii="Calibri" w:hAnsi="Calibri" w:cs="Times-Bold"/>
                  <w:bCs/>
                  <w:color w:val="000000"/>
                  <w:sz w:val="22"/>
                  <w:lang w:val="en-AU"/>
                </w:rPr>
                <w:t>If no go to 7b</w:t>
              </w:r>
            </w:ins>
          </w:p>
          <w:p w14:paraId="202C0915" w14:textId="77777777" w:rsidR="006D238A" w:rsidRPr="006D238A" w:rsidRDefault="006D238A" w:rsidP="007B070B">
            <w:pPr>
              <w:autoSpaceDE w:val="0"/>
              <w:autoSpaceDN w:val="0"/>
              <w:adjustRightInd w:val="0"/>
              <w:spacing w:afterAutospacing="0" w:line="240" w:lineRule="auto"/>
              <w:rPr>
                <w:ins w:id="1711" w:author="Peter Dobson" w:date="2016-10-12T17:41:00Z"/>
                <w:rFonts w:ascii="Calibri" w:hAnsi="Calibri" w:cs="Times-Bold"/>
                <w:bCs/>
                <w:color w:val="000000"/>
                <w:sz w:val="22"/>
                <w:lang w:val="en-AU"/>
              </w:rPr>
            </w:pPr>
            <w:ins w:id="1712" w:author="Peter Dobson" w:date="2016-10-12T17:41:00Z">
              <w:r w:rsidRPr="006D238A">
                <w:rPr>
                  <w:rFonts w:ascii="Calibri" w:hAnsi="Calibri" w:cs="Times-Bold"/>
                  <w:bCs/>
                  <w:color w:val="000000"/>
                  <w:sz w:val="22"/>
                  <w:lang w:val="en-AU"/>
                </w:rPr>
                <w:t>If yes go to 7c</w:t>
              </w:r>
            </w:ins>
          </w:p>
        </w:tc>
      </w:tr>
      <w:tr w:rsidR="006D238A" w:rsidRPr="006D238A" w14:paraId="0A7D8A4A" w14:textId="77777777" w:rsidTr="007B070B">
        <w:trPr>
          <w:trHeight w:val="1014"/>
          <w:ins w:id="1713" w:author="Peter Dobson" w:date="2016-10-12T17:41:00Z"/>
        </w:trPr>
        <w:tc>
          <w:tcPr>
            <w:tcW w:w="246" w:type="pct"/>
            <w:vMerge/>
          </w:tcPr>
          <w:p w14:paraId="4951802D" w14:textId="77777777" w:rsidR="006D238A" w:rsidRPr="006D238A" w:rsidRDefault="006D238A">
            <w:pPr>
              <w:autoSpaceDE w:val="0"/>
              <w:autoSpaceDN w:val="0"/>
              <w:adjustRightInd w:val="0"/>
              <w:spacing w:afterAutospacing="0" w:line="240" w:lineRule="auto"/>
              <w:rPr>
                <w:ins w:id="1714" w:author="Peter Dobson" w:date="2016-10-12T17:41:00Z"/>
                <w:rFonts w:ascii="Calibri" w:hAnsi="Calibri" w:cs="Times-Bold"/>
                <w:b/>
                <w:bCs/>
                <w:color w:val="000000"/>
                <w:sz w:val="22"/>
                <w:lang w:val="en-AU"/>
              </w:rPr>
              <w:pPrChange w:id="1715" w:author="Peter Dobson" w:date="2016-10-12T17:42:00Z">
                <w:pPr>
                  <w:autoSpaceDE w:val="0"/>
                  <w:autoSpaceDN w:val="0"/>
                  <w:adjustRightInd w:val="0"/>
                  <w:spacing w:line="240" w:lineRule="auto"/>
                </w:pPr>
              </w:pPrChange>
            </w:pPr>
          </w:p>
        </w:tc>
        <w:tc>
          <w:tcPr>
            <w:tcW w:w="783" w:type="pct"/>
            <w:vMerge/>
          </w:tcPr>
          <w:p w14:paraId="56AF0B39" w14:textId="77777777" w:rsidR="006D238A" w:rsidRPr="006D238A" w:rsidRDefault="006D238A">
            <w:pPr>
              <w:autoSpaceDE w:val="0"/>
              <w:autoSpaceDN w:val="0"/>
              <w:adjustRightInd w:val="0"/>
              <w:spacing w:afterAutospacing="0" w:line="240" w:lineRule="auto"/>
              <w:rPr>
                <w:ins w:id="1716" w:author="Peter Dobson" w:date="2016-10-12T17:41:00Z"/>
                <w:rFonts w:ascii="Calibri" w:hAnsi="Calibri" w:cs="Calibri"/>
                <w:bCs/>
                <w:color w:val="000000"/>
                <w:sz w:val="22"/>
                <w:lang w:val="en-AU"/>
              </w:rPr>
              <w:pPrChange w:id="1717" w:author="Peter Dobson" w:date="2016-10-12T17:42:00Z">
                <w:pPr>
                  <w:autoSpaceDE w:val="0"/>
                  <w:autoSpaceDN w:val="0"/>
                  <w:adjustRightInd w:val="0"/>
                  <w:spacing w:line="240" w:lineRule="auto"/>
                </w:pPr>
              </w:pPrChange>
            </w:pPr>
          </w:p>
        </w:tc>
        <w:tc>
          <w:tcPr>
            <w:tcW w:w="1793" w:type="pct"/>
          </w:tcPr>
          <w:p w14:paraId="144E717C" w14:textId="77777777" w:rsidR="006D238A" w:rsidRPr="006D238A" w:rsidRDefault="006D238A">
            <w:pPr>
              <w:autoSpaceDE w:val="0"/>
              <w:autoSpaceDN w:val="0"/>
              <w:adjustRightInd w:val="0"/>
              <w:spacing w:afterAutospacing="0" w:line="240" w:lineRule="auto"/>
              <w:rPr>
                <w:ins w:id="1718" w:author="Peter Dobson" w:date="2016-10-12T17:41:00Z"/>
                <w:rFonts w:ascii="Calibri" w:hAnsi="Calibri" w:cs="Calibri"/>
                <w:bCs/>
                <w:color w:val="000000"/>
                <w:sz w:val="22"/>
                <w:lang w:val="en-AU"/>
              </w:rPr>
              <w:pPrChange w:id="1719" w:author="Peter Dobson" w:date="2016-10-12T17:42:00Z">
                <w:pPr>
                  <w:autoSpaceDE w:val="0"/>
                  <w:autoSpaceDN w:val="0"/>
                  <w:adjustRightInd w:val="0"/>
                  <w:spacing w:line="240" w:lineRule="auto"/>
                </w:pPr>
              </w:pPrChange>
            </w:pPr>
            <w:ins w:id="1720" w:author="Peter Dobson" w:date="2016-10-12T17:41:00Z">
              <w:r w:rsidRPr="006D238A">
                <w:rPr>
                  <w:rFonts w:ascii="Calibri" w:hAnsi="Calibri" w:cs="Calibri"/>
                  <w:bCs/>
                  <w:color w:val="000000"/>
                  <w:sz w:val="22"/>
                  <w:lang w:val="en-AU"/>
                </w:rPr>
                <w:t>b. Install extension stand as per the drawing to raise height of lantern to clear obstructions.</w:t>
              </w:r>
            </w:ins>
          </w:p>
        </w:tc>
        <w:tc>
          <w:tcPr>
            <w:tcW w:w="756" w:type="pct"/>
          </w:tcPr>
          <w:p w14:paraId="20646B7B" w14:textId="77777777" w:rsidR="006D238A" w:rsidRPr="006D238A" w:rsidRDefault="006D238A">
            <w:pPr>
              <w:autoSpaceDE w:val="0"/>
              <w:autoSpaceDN w:val="0"/>
              <w:adjustRightInd w:val="0"/>
              <w:spacing w:afterAutospacing="0" w:line="240" w:lineRule="auto"/>
              <w:rPr>
                <w:ins w:id="1721" w:author="Peter Dobson" w:date="2016-10-12T17:41:00Z"/>
                <w:rFonts w:ascii="Calibri" w:hAnsi="Calibri" w:cs="Calibri"/>
                <w:b/>
                <w:bCs/>
                <w:color w:val="000000"/>
                <w:sz w:val="22"/>
                <w:lang w:val="en-AU"/>
              </w:rPr>
              <w:pPrChange w:id="1722" w:author="Peter Dobson" w:date="2016-10-12T17:42:00Z">
                <w:pPr>
                  <w:autoSpaceDE w:val="0"/>
                  <w:autoSpaceDN w:val="0"/>
                  <w:adjustRightInd w:val="0"/>
                  <w:spacing w:line="240" w:lineRule="auto"/>
                </w:pPr>
              </w:pPrChange>
            </w:pPr>
            <w:ins w:id="1723" w:author="Peter Dobson" w:date="2016-10-12T17:41:00Z">
              <w:r w:rsidRPr="006D238A">
                <w:rPr>
                  <w:rFonts w:ascii="Calibri" w:hAnsi="Calibri" w:cs="Calibri"/>
                  <w:bCs/>
                  <w:color w:val="000000"/>
                  <w:sz w:val="22"/>
                  <w:lang w:val="en-AU"/>
                </w:rPr>
                <w:t>Extension stand installed. Lantern  lens base is installed greater than 50mm above the horizontal plane of any obstructions.</w:t>
              </w:r>
            </w:ins>
          </w:p>
        </w:tc>
        <w:tc>
          <w:tcPr>
            <w:tcW w:w="403" w:type="pct"/>
          </w:tcPr>
          <w:p w14:paraId="477C0175" w14:textId="77777777" w:rsidR="006D238A" w:rsidRPr="006D238A" w:rsidRDefault="006D238A">
            <w:pPr>
              <w:autoSpaceDE w:val="0"/>
              <w:autoSpaceDN w:val="0"/>
              <w:adjustRightInd w:val="0"/>
              <w:spacing w:afterAutospacing="0" w:line="240" w:lineRule="auto"/>
              <w:rPr>
                <w:ins w:id="1724" w:author="Peter Dobson" w:date="2016-10-12T17:41:00Z"/>
                <w:rFonts w:ascii="Calibri" w:hAnsi="Calibri" w:cs="Calibri"/>
                <w:bCs/>
                <w:color w:val="000000"/>
                <w:sz w:val="22"/>
                <w:lang w:val="en-AU"/>
              </w:rPr>
              <w:pPrChange w:id="1725" w:author="Peter Dobson" w:date="2016-10-12T17:42:00Z">
                <w:pPr>
                  <w:autoSpaceDE w:val="0"/>
                  <w:autoSpaceDN w:val="0"/>
                  <w:adjustRightInd w:val="0"/>
                  <w:spacing w:line="240" w:lineRule="auto"/>
                </w:pPr>
              </w:pPrChange>
            </w:pPr>
            <w:ins w:id="1726" w:author="Peter Dobson" w:date="2016-10-12T17:41:00Z">
              <w:r w:rsidRPr="006D238A">
                <w:rPr>
                  <w:rFonts w:ascii="Calibri" w:hAnsi="Calibri" w:cs="Calibri"/>
                  <w:bCs/>
                  <w:color w:val="000000"/>
                  <w:sz w:val="22"/>
                  <w:lang w:val="en-AU"/>
                </w:rPr>
                <w:t>Yes / No</w:t>
              </w:r>
            </w:ins>
          </w:p>
          <w:p w14:paraId="7B50D30C" w14:textId="77777777" w:rsidR="006D238A" w:rsidRPr="006D238A" w:rsidRDefault="006D238A">
            <w:pPr>
              <w:autoSpaceDE w:val="0"/>
              <w:autoSpaceDN w:val="0"/>
              <w:adjustRightInd w:val="0"/>
              <w:spacing w:afterAutospacing="0" w:line="240" w:lineRule="auto"/>
              <w:rPr>
                <w:ins w:id="1727" w:author="Peter Dobson" w:date="2016-10-12T17:41:00Z"/>
                <w:rFonts w:ascii="Calibri" w:hAnsi="Calibri" w:cs="Calibri"/>
                <w:bCs/>
                <w:color w:val="000000"/>
                <w:sz w:val="22"/>
                <w:lang w:val="en-AU"/>
              </w:rPr>
              <w:pPrChange w:id="1728" w:author="Peter Dobson" w:date="2016-10-12T17:42:00Z">
                <w:pPr>
                  <w:autoSpaceDE w:val="0"/>
                  <w:autoSpaceDN w:val="0"/>
                  <w:adjustRightInd w:val="0"/>
                  <w:spacing w:line="240" w:lineRule="auto"/>
                </w:pPr>
              </w:pPrChange>
            </w:pPr>
          </w:p>
        </w:tc>
        <w:tc>
          <w:tcPr>
            <w:tcW w:w="1019" w:type="pct"/>
          </w:tcPr>
          <w:p w14:paraId="66BD62A0" w14:textId="77777777" w:rsidR="006D238A" w:rsidRPr="006D238A" w:rsidRDefault="006D238A">
            <w:pPr>
              <w:autoSpaceDE w:val="0"/>
              <w:autoSpaceDN w:val="0"/>
              <w:adjustRightInd w:val="0"/>
              <w:spacing w:afterAutospacing="0" w:line="240" w:lineRule="auto"/>
              <w:rPr>
                <w:ins w:id="1729" w:author="Peter Dobson" w:date="2016-10-12T17:41:00Z"/>
                <w:rFonts w:ascii="Calibri" w:hAnsi="Calibri" w:cs="Times-Bold"/>
                <w:bCs/>
                <w:color w:val="000000"/>
                <w:sz w:val="22"/>
                <w:lang w:val="en-AU"/>
              </w:rPr>
              <w:pPrChange w:id="1730" w:author="Peter Dobson" w:date="2016-10-12T17:42:00Z">
                <w:pPr>
                  <w:autoSpaceDE w:val="0"/>
                  <w:autoSpaceDN w:val="0"/>
                  <w:adjustRightInd w:val="0"/>
                  <w:spacing w:line="240" w:lineRule="auto"/>
                </w:pPr>
              </w:pPrChange>
            </w:pPr>
          </w:p>
        </w:tc>
      </w:tr>
      <w:tr w:rsidR="006D238A" w:rsidRPr="006D238A" w14:paraId="78BFA457" w14:textId="77777777" w:rsidTr="007B070B">
        <w:trPr>
          <w:trHeight w:val="635"/>
          <w:ins w:id="1731" w:author="Peter Dobson" w:date="2016-10-12T17:41:00Z"/>
        </w:trPr>
        <w:tc>
          <w:tcPr>
            <w:tcW w:w="246" w:type="pct"/>
            <w:vMerge/>
          </w:tcPr>
          <w:p w14:paraId="0D2EFD85" w14:textId="77777777" w:rsidR="006D238A" w:rsidRPr="006D238A" w:rsidRDefault="006D238A">
            <w:pPr>
              <w:autoSpaceDE w:val="0"/>
              <w:autoSpaceDN w:val="0"/>
              <w:adjustRightInd w:val="0"/>
              <w:spacing w:afterAutospacing="0" w:line="240" w:lineRule="auto"/>
              <w:rPr>
                <w:ins w:id="1732" w:author="Peter Dobson" w:date="2016-10-12T17:41:00Z"/>
                <w:rFonts w:ascii="Calibri" w:hAnsi="Calibri" w:cs="Times-Bold"/>
                <w:b/>
                <w:bCs/>
                <w:color w:val="000000"/>
                <w:sz w:val="22"/>
                <w:lang w:val="en-AU"/>
              </w:rPr>
              <w:pPrChange w:id="1733" w:author="Peter Dobson" w:date="2016-10-12T17:42:00Z">
                <w:pPr>
                  <w:autoSpaceDE w:val="0"/>
                  <w:autoSpaceDN w:val="0"/>
                  <w:adjustRightInd w:val="0"/>
                  <w:spacing w:line="240" w:lineRule="auto"/>
                </w:pPr>
              </w:pPrChange>
            </w:pPr>
          </w:p>
        </w:tc>
        <w:tc>
          <w:tcPr>
            <w:tcW w:w="783" w:type="pct"/>
            <w:vMerge/>
          </w:tcPr>
          <w:p w14:paraId="5EC0997A" w14:textId="77777777" w:rsidR="006D238A" w:rsidRPr="006D238A" w:rsidRDefault="006D238A">
            <w:pPr>
              <w:autoSpaceDE w:val="0"/>
              <w:autoSpaceDN w:val="0"/>
              <w:adjustRightInd w:val="0"/>
              <w:spacing w:afterAutospacing="0" w:line="240" w:lineRule="auto"/>
              <w:rPr>
                <w:ins w:id="1734" w:author="Peter Dobson" w:date="2016-10-12T17:41:00Z"/>
                <w:rFonts w:ascii="Calibri" w:hAnsi="Calibri" w:cs="Calibri"/>
                <w:bCs/>
                <w:color w:val="000000"/>
                <w:sz w:val="22"/>
                <w:lang w:val="en-AU"/>
              </w:rPr>
              <w:pPrChange w:id="1735" w:author="Peter Dobson" w:date="2016-10-12T17:42:00Z">
                <w:pPr>
                  <w:autoSpaceDE w:val="0"/>
                  <w:autoSpaceDN w:val="0"/>
                  <w:adjustRightInd w:val="0"/>
                  <w:spacing w:line="240" w:lineRule="auto"/>
                </w:pPr>
              </w:pPrChange>
            </w:pPr>
          </w:p>
        </w:tc>
        <w:tc>
          <w:tcPr>
            <w:tcW w:w="1793" w:type="pct"/>
          </w:tcPr>
          <w:p w14:paraId="1DCCC613" w14:textId="77777777" w:rsidR="006D238A" w:rsidRPr="006D238A" w:rsidRDefault="006D238A">
            <w:pPr>
              <w:autoSpaceDE w:val="0"/>
              <w:autoSpaceDN w:val="0"/>
              <w:adjustRightInd w:val="0"/>
              <w:spacing w:afterAutospacing="0" w:line="240" w:lineRule="auto"/>
              <w:rPr>
                <w:ins w:id="1736" w:author="Peter Dobson" w:date="2016-10-12T17:41:00Z"/>
                <w:rFonts w:ascii="Calibri" w:hAnsi="Calibri" w:cs="Calibri"/>
                <w:bCs/>
                <w:color w:val="000000"/>
                <w:sz w:val="22"/>
                <w:lang w:val="en-AU"/>
              </w:rPr>
              <w:pPrChange w:id="1737" w:author="Peter Dobson" w:date="2016-10-12T17:42:00Z">
                <w:pPr>
                  <w:autoSpaceDE w:val="0"/>
                  <w:autoSpaceDN w:val="0"/>
                  <w:adjustRightInd w:val="0"/>
                  <w:spacing w:line="240" w:lineRule="auto"/>
                </w:pPr>
              </w:pPrChange>
            </w:pPr>
            <w:ins w:id="1738" w:author="Peter Dobson" w:date="2016-10-12T17:41:00Z">
              <w:r w:rsidRPr="006D238A">
                <w:rPr>
                  <w:rFonts w:ascii="Calibri" w:hAnsi="Calibri" w:cs="Calibri"/>
                  <w:bCs/>
                  <w:color w:val="000000"/>
                  <w:sz w:val="22"/>
                  <w:lang w:val="en-AU"/>
                </w:rPr>
                <w:t>c. Ensure all dissimilar metals are isolated with the use of nylon sleeves and washers as per the drawings.</w:t>
              </w:r>
            </w:ins>
          </w:p>
        </w:tc>
        <w:tc>
          <w:tcPr>
            <w:tcW w:w="756" w:type="pct"/>
          </w:tcPr>
          <w:p w14:paraId="53D777D4" w14:textId="77777777" w:rsidR="006D238A" w:rsidRPr="006D238A" w:rsidRDefault="006D238A">
            <w:pPr>
              <w:autoSpaceDE w:val="0"/>
              <w:autoSpaceDN w:val="0"/>
              <w:adjustRightInd w:val="0"/>
              <w:spacing w:afterAutospacing="0" w:line="240" w:lineRule="auto"/>
              <w:rPr>
                <w:ins w:id="1739" w:author="Peter Dobson" w:date="2016-10-12T17:41:00Z"/>
                <w:rFonts w:ascii="Calibri" w:hAnsi="Calibri" w:cs="Calibri"/>
                <w:bCs/>
                <w:color w:val="000000"/>
                <w:sz w:val="22"/>
                <w:lang w:val="en-AU"/>
              </w:rPr>
              <w:pPrChange w:id="1740" w:author="Peter Dobson" w:date="2016-10-12T17:42:00Z">
                <w:pPr>
                  <w:autoSpaceDE w:val="0"/>
                  <w:autoSpaceDN w:val="0"/>
                  <w:adjustRightInd w:val="0"/>
                  <w:spacing w:line="240" w:lineRule="auto"/>
                </w:pPr>
              </w:pPrChange>
            </w:pPr>
            <w:ins w:id="1741" w:author="Peter Dobson" w:date="2016-10-12T17:41:00Z">
              <w:r w:rsidRPr="006D238A">
                <w:rPr>
                  <w:rFonts w:ascii="Calibri" w:hAnsi="Calibri" w:cs="Calibri"/>
                  <w:bCs/>
                  <w:color w:val="000000"/>
                  <w:sz w:val="22"/>
                  <w:lang w:val="en-AU"/>
                </w:rPr>
                <w:t>Nylon sleeves and washers are installed and dissimilar metals are isolated.</w:t>
              </w:r>
            </w:ins>
          </w:p>
        </w:tc>
        <w:tc>
          <w:tcPr>
            <w:tcW w:w="403" w:type="pct"/>
          </w:tcPr>
          <w:p w14:paraId="0C1CF150" w14:textId="77777777" w:rsidR="006D238A" w:rsidRPr="006D238A" w:rsidRDefault="006D238A">
            <w:pPr>
              <w:autoSpaceDE w:val="0"/>
              <w:autoSpaceDN w:val="0"/>
              <w:adjustRightInd w:val="0"/>
              <w:spacing w:afterAutospacing="0" w:line="240" w:lineRule="auto"/>
              <w:rPr>
                <w:ins w:id="1742" w:author="Peter Dobson" w:date="2016-10-12T17:41:00Z"/>
                <w:rFonts w:ascii="Calibri" w:hAnsi="Calibri" w:cs="Calibri"/>
                <w:bCs/>
                <w:color w:val="000000"/>
                <w:sz w:val="22"/>
                <w:lang w:val="en-AU"/>
              </w:rPr>
              <w:pPrChange w:id="1743" w:author="Peter Dobson" w:date="2016-10-12T17:42:00Z">
                <w:pPr>
                  <w:autoSpaceDE w:val="0"/>
                  <w:autoSpaceDN w:val="0"/>
                  <w:adjustRightInd w:val="0"/>
                  <w:spacing w:line="240" w:lineRule="auto"/>
                </w:pPr>
              </w:pPrChange>
            </w:pPr>
            <w:ins w:id="1744" w:author="Peter Dobson" w:date="2016-10-12T17:41:00Z">
              <w:r w:rsidRPr="006D238A">
                <w:rPr>
                  <w:rFonts w:ascii="Calibri" w:hAnsi="Calibri" w:cs="Calibri"/>
                  <w:bCs/>
                  <w:color w:val="000000"/>
                  <w:sz w:val="22"/>
                  <w:lang w:val="en-AU"/>
                </w:rPr>
                <w:t>Yes / No</w:t>
              </w:r>
            </w:ins>
          </w:p>
          <w:p w14:paraId="4D622FC0" w14:textId="77777777" w:rsidR="006D238A" w:rsidRPr="006D238A" w:rsidRDefault="006D238A">
            <w:pPr>
              <w:autoSpaceDE w:val="0"/>
              <w:autoSpaceDN w:val="0"/>
              <w:adjustRightInd w:val="0"/>
              <w:spacing w:afterAutospacing="0" w:line="240" w:lineRule="auto"/>
              <w:rPr>
                <w:ins w:id="1745" w:author="Peter Dobson" w:date="2016-10-12T17:41:00Z"/>
                <w:rFonts w:ascii="Calibri" w:hAnsi="Calibri" w:cs="Calibri"/>
                <w:bCs/>
                <w:color w:val="000000"/>
                <w:sz w:val="22"/>
                <w:lang w:val="en-AU"/>
              </w:rPr>
              <w:pPrChange w:id="1746" w:author="Peter Dobson" w:date="2016-10-12T17:42:00Z">
                <w:pPr>
                  <w:autoSpaceDE w:val="0"/>
                  <w:autoSpaceDN w:val="0"/>
                  <w:adjustRightInd w:val="0"/>
                  <w:spacing w:line="240" w:lineRule="auto"/>
                </w:pPr>
              </w:pPrChange>
            </w:pPr>
          </w:p>
        </w:tc>
        <w:tc>
          <w:tcPr>
            <w:tcW w:w="1019" w:type="pct"/>
          </w:tcPr>
          <w:p w14:paraId="4ACEC09A" w14:textId="77777777" w:rsidR="006D238A" w:rsidRPr="006D238A" w:rsidRDefault="006D238A">
            <w:pPr>
              <w:autoSpaceDE w:val="0"/>
              <w:autoSpaceDN w:val="0"/>
              <w:adjustRightInd w:val="0"/>
              <w:spacing w:afterAutospacing="0" w:line="240" w:lineRule="auto"/>
              <w:rPr>
                <w:ins w:id="1747" w:author="Peter Dobson" w:date="2016-10-12T17:41:00Z"/>
                <w:rFonts w:ascii="Calibri" w:hAnsi="Calibri" w:cs="Times-Bold"/>
                <w:bCs/>
                <w:color w:val="000000"/>
                <w:sz w:val="22"/>
                <w:lang w:val="en-AU"/>
              </w:rPr>
              <w:pPrChange w:id="1748" w:author="Peter Dobson" w:date="2016-10-12T17:42:00Z">
                <w:pPr>
                  <w:autoSpaceDE w:val="0"/>
                  <w:autoSpaceDN w:val="0"/>
                  <w:adjustRightInd w:val="0"/>
                  <w:spacing w:line="240" w:lineRule="auto"/>
                </w:pPr>
              </w:pPrChange>
            </w:pPr>
          </w:p>
        </w:tc>
      </w:tr>
      <w:tr w:rsidR="006D238A" w:rsidRPr="006D238A" w14:paraId="0446EB0D" w14:textId="77777777" w:rsidTr="007B070B">
        <w:trPr>
          <w:trHeight w:val="381"/>
          <w:ins w:id="1749" w:author="Peter Dobson" w:date="2016-10-12T17:41:00Z"/>
        </w:trPr>
        <w:tc>
          <w:tcPr>
            <w:tcW w:w="246" w:type="pct"/>
            <w:vMerge/>
          </w:tcPr>
          <w:p w14:paraId="6B1099FC" w14:textId="77777777" w:rsidR="006D238A" w:rsidRPr="006D238A" w:rsidRDefault="006D238A">
            <w:pPr>
              <w:autoSpaceDE w:val="0"/>
              <w:autoSpaceDN w:val="0"/>
              <w:adjustRightInd w:val="0"/>
              <w:spacing w:afterAutospacing="0" w:line="240" w:lineRule="auto"/>
              <w:rPr>
                <w:ins w:id="1750" w:author="Peter Dobson" w:date="2016-10-12T17:41:00Z"/>
                <w:rFonts w:ascii="Calibri" w:hAnsi="Calibri" w:cs="Times-Bold"/>
                <w:b/>
                <w:bCs/>
                <w:color w:val="000000"/>
                <w:sz w:val="22"/>
                <w:lang w:val="en-AU"/>
              </w:rPr>
              <w:pPrChange w:id="1751" w:author="Peter Dobson" w:date="2016-10-12T17:42:00Z">
                <w:pPr>
                  <w:autoSpaceDE w:val="0"/>
                  <w:autoSpaceDN w:val="0"/>
                  <w:adjustRightInd w:val="0"/>
                  <w:spacing w:line="240" w:lineRule="auto"/>
                </w:pPr>
              </w:pPrChange>
            </w:pPr>
          </w:p>
        </w:tc>
        <w:tc>
          <w:tcPr>
            <w:tcW w:w="783" w:type="pct"/>
            <w:vMerge/>
          </w:tcPr>
          <w:p w14:paraId="76F04677" w14:textId="77777777" w:rsidR="006D238A" w:rsidRPr="006D238A" w:rsidRDefault="006D238A">
            <w:pPr>
              <w:autoSpaceDE w:val="0"/>
              <w:autoSpaceDN w:val="0"/>
              <w:adjustRightInd w:val="0"/>
              <w:spacing w:afterAutospacing="0" w:line="240" w:lineRule="auto"/>
              <w:rPr>
                <w:ins w:id="1752" w:author="Peter Dobson" w:date="2016-10-12T17:41:00Z"/>
                <w:rFonts w:ascii="Calibri" w:hAnsi="Calibri" w:cs="Calibri"/>
                <w:bCs/>
                <w:color w:val="000000"/>
                <w:sz w:val="22"/>
                <w:lang w:val="en-AU"/>
              </w:rPr>
              <w:pPrChange w:id="1753" w:author="Peter Dobson" w:date="2016-10-12T17:42:00Z">
                <w:pPr>
                  <w:autoSpaceDE w:val="0"/>
                  <w:autoSpaceDN w:val="0"/>
                  <w:adjustRightInd w:val="0"/>
                  <w:spacing w:line="240" w:lineRule="auto"/>
                </w:pPr>
              </w:pPrChange>
            </w:pPr>
          </w:p>
        </w:tc>
        <w:tc>
          <w:tcPr>
            <w:tcW w:w="1793" w:type="pct"/>
          </w:tcPr>
          <w:p w14:paraId="7ACC2F0D" w14:textId="77777777" w:rsidR="006D238A" w:rsidRPr="006D238A" w:rsidRDefault="006D238A">
            <w:pPr>
              <w:autoSpaceDE w:val="0"/>
              <w:autoSpaceDN w:val="0"/>
              <w:adjustRightInd w:val="0"/>
              <w:spacing w:afterAutospacing="0" w:line="240" w:lineRule="auto"/>
              <w:rPr>
                <w:ins w:id="1754" w:author="Peter Dobson" w:date="2016-10-12T17:41:00Z"/>
                <w:rFonts w:ascii="Calibri" w:hAnsi="Calibri" w:cs="Calibri"/>
                <w:bCs/>
                <w:color w:val="000000"/>
                <w:sz w:val="22"/>
                <w:lang w:val="en-AU"/>
              </w:rPr>
              <w:pPrChange w:id="1755" w:author="Peter Dobson" w:date="2016-10-12T17:42:00Z">
                <w:pPr>
                  <w:autoSpaceDE w:val="0"/>
                  <w:autoSpaceDN w:val="0"/>
                  <w:adjustRightInd w:val="0"/>
                  <w:spacing w:line="240" w:lineRule="auto"/>
                </w:pPr>
              </w:pPrChange>
            </w:pPr>
            <w:ins w:id="1756" w:author="Peter Dobson" w:date="2016-10-12T17:41:00Z">
              <w:r w:rsidRPr="006D238A">
                <w:rPr>
                  <w:rFonts w:ascii="Calibri" w:hAnsi="Calibri" w:cs="Calibri"/>
                  <w:bCs/>
                  <w:color w:val="000000"/>
                  <w:sz w:val="22"/>
                  <w:lang w:val="en-AU"/>
                </w:rPr>
                <w:t xml:space="preserve">d. Remove weather cover to expose sector bearing plate. Do not adjust sector bearing plate. Position light to align the sector bearing plate to the correct orientation. </w:t>
              </w:r>
            </w:ins>
          </w:p>
        </w:tc>
        <w:tc>
          <w:tcPr>
            <w:tcW w:w="756" w:type="pct"/>
          </w:tcPr>
          <w:p w14:paraId="0635EE40" w14:textId="77777777" w:rsidR="006D238A" w:rsidRPr="006D238A" w:rsidRDefault="006D238A">
            <w:pPr>
              <w:autoSpaceDE w:val="0"/>
              <w:autoSpaceDN w:val="0"/>
              <w:adjustRightInd w:val="0"/>
              <w:spacing w:afterAutospacing="0" w:line="240" w:lineRule="auto"/>
              <w:rPr>
                <w:ins w:id="1757" w:author="Peter Dobson" w:date="2016-10-12T17:41:00Z"/>
                <w:rFonts w:ascii="Calibri" w:hAnsi="Calibri" w:cs="Calibri"/>
                <w:bCs/>
                <w:color w:val="000000"/>
                <w:sz w:val="22"/>
                <w:lang w:val="en-AU"/>
              </w:rPr>
              <w:pPrChange w:id="1758" w:author="Peter Dobson" w:date="2016-10-12T17:42:00Z">
                <w:pPr>
                  <w:autoSpaceDE w:val="0"/>
                  <w:autoSpaceDN w:val="0"/>
                  <w:adjustRightInd w:val="0"/>
                  <w:spacing w:line="240" w:lineRule="auto"/>
                </w:pPr>
              </w:pPrChange>
            </w:pPr>
          </w:p>
        </w:tc>
        <w:tc>
          <w:tcPr>
            <w:tcW w:w="403" w:type="pct"/>
          </w:tcPr>
          <w:p w14:paraId="5E01CFB6" w14:textId="77777777" w:rsidR="006D238A" w:rsidRPr="006D238A" w:rsidRDefault="006D238A">
            <w:pPr>
              <w:autoSpaceDE w:val="0"/>
              <w:autoSpaceDN w:val="0"/>
              <w:adjustRightInd w:val="0"/>
              <w:spacing w:afterAutospacing="0" w:line="240" w:lineRule="auto"/>
              <w:rPr>
                <w:ins w:id="1759" w:author="Peter Dobson" w:date="2016-10-12T17:41:00Z"/>
                <w:rFonts w:ascii="Calibri" w:hAnsi="Calibri" w:cs="Calibri"/>
                <w:bCs/>
                <w:color w:val="000000"/>
                <w:sz w:val="22"/>
                <w:lang w:val="en-AU"/>
              </w:rPr>
              <w:pPrChange w:id="1760" w:author="Peter Dobson" w:date="2016-10-12T17:42:00Z">
                <w:pPr>
                  <w:autoSpaceDE w:val="0"/>
                  <w:autoSpaceDN w:val="0"/>
                  <w:adjustRightInd w:val="0"/>
                  <w:spacing w:line="240" w:lineRule="auto"/>
                </w:pPr>
              </w:pPrChange>
            </w:pPr>
            <w:ins w:id="1761" w:author="Peter Dobson" w:date="2016-10-12T17:41:00Z">
              <w:r w:rsidRPr="006D238A">
                <w:rPr>
                  <w:rFonts w:ascii="Calibri" w:hAnsi="Calibri" w:cs="Calibri"/>
                  <w:bCs/>
                  <w:color w:val="000000"/>
                  <w:sz w:val="22"/>
                  <w:lang w:val="en-AU"/>
                </w:rPr>
                <w:t>Yes / No</w:t>
              </w:r>
            </w:ins>
          </w:p>
        </w:tc>
        <w:tc>
          <w:tcPr>
            <w:tcW w:w="1019" w:type="pct"/>
          </w:tcPr>
          <w:p w14:paraId="068A5761" w14:textId="77777777" w:rsidR="006D238A" w:rsidRPr="006D238A" w:rsidRDefault="006D238A">
            <w:pPr>
              <w:autoSpaceDE w:val="0"/>
              <w:autoSpaceDN w:val="0"/>
              <w:adjustRightInd w:val="0"/>
              <w:spacing w:afterAutospacing="0" w:line="240" w:lineRule="auto"/>
              <w:rPr>
                <w:ins w:id="1762" w:author="Peter Dobson" w:date="2016-10-12T17:41:00Z"/>
                <w:rFonts w:ascii="Calibri" w:hAnsi="Calibri" w:cs="Times-Bold"/>
                <w:bCs/>
                <w:color w:val="000000"/>
                <w:sz w:val="22"/>
                <w:lang w:val="en-AU"/>
              </w:rPr>
              <w:pPrChange w:id="1763" w:author="Peter Dobson" w:date="2016-10-12T17:42:00Z">
                <w:pPr>
                  <w:autoSpaceDE w:val="0"/>
                  <w:autoSpaceDN w:val="0"/>
                  <w:adjustRightInd w:val="0"/>
                  <w:spacing w:line="240" w:lineRule="auto"/>
                </w:pPr>
              </w:pPrChange>
            </w:pPr>
          </w:p>
        </w:tc>
      </w:tr>
      <w:tr w:rsidR="006D238A" w:rsidRPr="006D238A" w14:paraId="4EE40878" w14:textId="77777777" w:rsidTr="007B070B">
        <w:trPr>
          <w:trHeight w:val="415"/>
          <w:ins w:id="1764" w:author="Peter Dobson" w:date="2016-10-12T17:41:00Z"/>
        </w:trPr>
        <w:tc>
          <w:tcPr>
            <w:tcW w:w="246" w:type="pct"/>
            <w:vMerge/>
          </w:tcPr>
          <w:p w14:paraId="2FB3F7CA" w14:textId="77777777" w:rsidR="006D238A" w:rsidRPr="006D238A" w:rsidRDefault="006D238A">
            <w:pPr>
              <w:autoSpaceDE w:val="0"/>
              <w:autoSpaceDN w:val="0"/>
              <w:adjustRightInd w:val="0"/>
              <w:spacing w:afterAutospacing="0" w:line="240" w:lineRule="auto"/>
              <w:rPr>
                <w:ins w:id="1765" w:author="Peter Dobson" w:date="2016-10-12T17:41:00Z"/>
                <w:rFonts w:ascii="Calibri" w:hAnsi="Calibri" w:cs="Times-Bold"/>
                <w:b/>
                <w:bCs/>
                <w:color w:val="000000"/>
                <w:sz w:val="22"/>
                <w:lang w:val="en-AU"/>
              </w:rPr>
              <w:pPrChange w:id="1766" w:author="Peter Dobson" w:date="2016-10-12T17:42:00Z">
                <w:pPr>
                  <w:autoSpaceDE w:val="0"/>
                  <w:autoSpaceDN w:val="0"/>
                  <w:adjustRightInd w:val="0"/>
                  <w:spacing w:line="240" w:lineRule="auto"/>
                </w:pPr>
              </w:pPrChange>
            </w:pPr>
          </w:p>
        </w:tc>
        <w:tc>
          <w:tcPr>
            <w:tcW w:w="783" w:type="pct"/>
            <w:vMerge/>
          </w:tcPr>
          <w:p w14:paraId="2635BE5A" w14:textId="77777777" w:rsidR="006D238A" w:rsidRPr="006D238A" w:rsidRDefault="006D238A">
            <w:pPr>
              <w:autoSpaceDE w:val="0"/>
              <w:autoSpaceDN w:val="0"/>
              <w:adjustRightInd w:val="0"/>
              <w:spacing w:afterAutospacing="0" w:line="240" w:lineRule="auto"/>
              <w:rPr>
                <w:ins w:id="1767" w:author="Peter Dobson" w:date="2016-10-12T17:41:00Z"/>
                <w:rFonts w:ascii="Calibri" w:hAnsi="Calibri" w:cs="Calibri"/>
                <w:bCs/>
                <w:color w:val="000000"/>
                <w:sz w:val="22"/>
                <w:lang w:val="en-AU"/>
              </w:rPr>
              <w:pPrChange w:id="1768" w:author="Peter Dobson" w:date="2016-10-12T17:42:00Z">
                <w:pPr>
                  <w:autoSpaceDE w:val="0"/>
                  <w:autoSpaceDN w:val="0"/>
                  <w:adjustRightInd w:val="0"/>
                  <w:spacing w:line="240" w:lineRule="auto"/>
                </w:pPr>
              </w:pPrChange>
            </w:pPr>
          </w:p>
        </w:tc>
        <w:tc>
          <w:tcPr>
            <w:tcW w:w="1793" w:type="pct"/>
          </w:tcPr>
          <w:p w14:paraId="76D43E7C" w14:textId="77777777" w:rsidR="006D238A" w:rsidRPr="006D238A" w:rsidRDefault="006D238A">
            <w:pPr>
              <w:autoSpaceDE w:val="0"/>
              <w:autoSpaceDN w:val="0"/>
              <w:adjustRightInd w:val="0"/>
              <w:spacing w:afterAutospacing="0" w:line="240" w:lineRule="auto"/>
              <w:rPr>
                <w:ins w:id="1769" w:author="Peter Dobson" w:date="2016-10-12T17:41:00Z"/>
                <w:rFonts w:ascii="Calibri" w:hAnsi="Calibri" w:cs="Calibri"/>
                <w:bCs/>
                <w:color w:val="000000"/>
                <w:sz w:val="22"/>
                <w:lang w:val="en-AU"/>
              </w:rPr>
              <w:pPrChange w:id="1770" w:author="Peter Dobson" w:date="2016-10-12T17:42:00Z">
                <w:pPr>
                  <w:autoSpaceDE w:val="0"/>
                  <w:autoSpaceDN w:val="0"/>
                  <w:adjustRightInd w:val="0"/>
                  <w:spacing w:line="240" w:lineRule="auto"/>
                </w:pPr>
              </w:pPrChange>
            </w:pPr>
            <w:ins w:id="1771" w:author="Peter Dobson" w:date="2016-10-12T17:41:00Z">
              <w:r w:rsidRPr="006D238A">
                <w:rPr>
                  <w:rFonts w:ascii="Calibri" w:hAnsi="Calibri" w:cs="Calibri"/>
                  <w:bCs/>
                  <w:color w:val="000000"/>
                  <w:sz w:val="22"/>
                  <w:lang w:val="en-AU"/>
                </w:rPr>
                <w:t>e. Ensure Lantern is level</w:t>
              </w:r>
            </w:ins>
          </w:p>
        </w:tc>
        <w:tc>
          <w:tcPr>
            <w:tcW w:w="756" w:type="pct"/>
          </w:tcPr>
          <w:p w14:paraId="476E194D" w14:textId="77777777" w:rsidR="006D238A" w:rsidRPr="006D238A" w:rsidRDefault="006D238A">
            <w:pPr>
              <w:autoSpaceDE w:val="0"/>
              <w:autoSpaceDN w:val="0"/>
              <w:adjustRightInd w:val="0"/>
              <w:spacing w:afterAutospacing="0" w:line="240" w:lineRule="auto"/>
              <w:rPr>
                <w:ins w:id="1772" w:author="Peter Dobson" w:date="2016-10-12T17:41:00Z"/>
                <w:rFonts w:ascii="Calibri" w:hAnsi="Calibri" w:cs="Calibri"/>
                <w:bCs/>
                <w:color w:val="000000"/>
                <w:sz w:val="22"/>
                <w:lang w:val="en-AU"/>
              </w:rPr>
              <w:pPrChange w:id="1773" w:author="Peter Dobson" w:date="2016-10-12T17:42:00Z">
                <w:pPr>
                  <w:autoSpaceDE w:val="0"/>
                  <w:autoSpaceDN w:val="0"/>
                  <w:adjustRightInd w:val="0"/>
                  <w:spacing w:line="240" w:lineRule="auto"/>
                </w:pPr>
              </w:pPrChange>
            </w:pPr>
            <w:ins w:id="1774" w:author="Peter Dobson" w:date="2016-10-12T17:41:00Z">
              <w:r w:rsidRPr="006D238A">
                <w:rPr>
                  <w:rFonts w:ascii="Calibri" w:hAnsi="Calibri" w:cs="Calibri"/>
                  <w:bCs/>
                  <w:color w:val="000000"/>
                  <w:sz w:val="22"/>
                  <w:lang w:val="en-AU"/>
                </w:rPr>
                <w:t>Lantern level</w:t>
              </w:r>
            </w:ins>
          </w:p>
        </w:tc>
        <w:tc>
          <w:tcPr>
            <w:tcW w:w="403" w:type="pct"/>
          </w:tcPr>
          <w:p w14:paraId="65CD7B5B" w14:textId="77777777" w:rsidR="006D238A" w:rsidRPr="006D238A" w:rsidRDefault="006D238A">
            <w:pPr>
              <w:autoSpaceDE w:val="0"/>
              <w:autoSpaceDN w:val="0"/>
              <w:adjustRightInd w:val="0"/>
              <w:spacing w:afterAutospacing="0" w:line="240" w:lineRule="auto"/>
              <w:rPr>
                <w:ins w:id="1775" w:author="Peter Dobson" w:date="2016-10-12T17:41:00Z"/>
                <w:rFonts w:ascii="Calibri" w:hAnsi="Calibri" w:cs="Calibri"/>
                <w:bCs/>
                <w:color w:val="000000"/>
                <w:sz w:val="22"/>
                <w:lang w:val="en-AU"/>
              </w:rPr>
              <w:pPrChange w:id="1776" w:author="Peter Dobson" w:date="2016-10-12T17:42:00Z">
                <w:pPr>
                  <w:autoSpaceDE w:val="0"/>
                  <w:autoSpaceDN w:val="0"/>
                  <w:adjustRightInd w:val="0"/>
                  <w:spacing w:line="240" w:lineRule="auto"/>
                </w:pPr>
              </w:pPrChange>
            </w:pPr>
            <w:ins w:id="1777" w:author="Peter Dobson" w:date="2016-10-12T17:41:00Z">
              <w:r w:rsidRPr="006D238A">
                <w:rPr>
                  <w:rFonts w:ascii="Calibri" w:hAnsi="Calibri" w:cs="Calibri"/>
                  <w:bCs/>
                  <w:color w:val="000000"/>
                  <w:sz w:val="22"/>
                  <w:lang w:val="en-AU"/>
                </w:rPr>
                <w:t>Yes / No</w:t>
              </w:r>
            </w:ins>
          </w:p>
        </w:tc>
        <w:tc>
          <w:tcPr>
            <w:tcW w:w="1019" w:type="pct"/>
          </w:tcPr>
          <w:p w14:paraId="170250D7" w14:textId="77777777" w:rsidR="006D238A" w:rsidRPr="006D238A" w:rsidRDefault="006D238A">
            <w:pPr>
              <w:autoSpaceDE w:val="0"/>
              <w:autoSpaceDN w:val="0"/>
              <w:adjustRightInd w:val="0"/>
              <w:spacing w:afterAutospacing="0" w:line="240" w:lineRule="auto"/>
              <w:rPr>
                <w:ins w:id="1778" w:author="Peter Dobson" w:date="2016-10-12T17:41:00Z"/>
                <w:rFonts w:ascii="Calibri" w:hAnsi="Calibri" w:cs="Times-Bold"/>
                <w:bCs/>
                <w:color w:val="000000"/>
                <w:sz w:val="22"/>
                <w:lang w:val="en-AU"/>
              </w:rPr>
              <w:pPrChange w:id="1779" w:author="Peter Dobson" w:date="2016-10-12T17:42:00Z">
                <w:pPr>
                  <w:autoSpaceDE w:val="0"/>
                  <w:autoSpaceDN w:val="0"/>
                  <w:adjustRightInd w:val="0"/>
                  <w:spacing w:line="240" w:lineRule="auto"/>
                </w:pPr>
              </w:pPrChange>
            </w:pPr>
          </w:p>
        </w:tc>
      </w:tr>
      <w:tr w:rsidR="006D238A" w:rsidRPr="006D238A" w14:paraId="4354BA25" w14:textId="77777777" w:rsidTr="007B070B">
        <w:trPr>
          <w:trHeight w:val="1180"/>
          <w:ins w:id="1780" w:author="Peter Dobson" w:date="2016-10-12T17:41:00Z"/>
        </w:trPr>
        <w:tc>
          <w:tcPr>
            <w:tcW w:w="246" w:type="pct"/>
            <w:vMerge w:val="restart"/>
          </w:tcPr>
          <w:p w14:paraId="1D25BE8F" w14:textId="77777777" w:rsidR="006D238A" w:rsidRPr="006D238A" w:rsidRDefault="006D238A" w:rsidP="007B070B">
            <w:pPr>
              <w:autoSpaceDE w:val="0"/>
              <w:autoSpaceDN w:val="0"/>
              <w:adjustRightInd w:val="0"/>
              <w:spacing w:afterAutospacing="0" w:line="240" w:lineRule="auto"/>
              <w:rPr>
                <w:ins w:id="1781" w:author="Peter Dobson" w:date="2016-10-12T17:41:00Z"/>
                <w:rFonts w:ascii="Calibri" w:hAnsi="Calibri" w:cs="Times-Bold"/>
                <w:b/>
                <w:bCs/>
                <w:color w:val="000000"/>
                <w:sz w:val="22"/>
                <w:lang w:val="en-AU"/>
              </w:rPr>
            </w:pPr>
            <w:ins w:id="1782" w:author="Peter Dobson" w:date="2016-10-12T17:41:00Z">
              <w:r w:rsidRPr="006D238A">
                <w:rPr>
                  <w:rFonts w:ascii="Calibri" w:hAnsi="Calibri" w:cs="Times-Bold"/>
                  <w:b/>
                  <w:bCs/>
                  <w:color w:val="000000"/>
                  <w:sz w:val="22"/>
                  <w:lang w:val="en-AU"/>
                </w:rPr>
                <w:t>8</w:t>
              </w:r>
            </w:ins>
          </w:p>
        </w:tc>
        <w:tc>
          <w:tcPr>
            <w:tcW w:w="783" w:type="pct"/>
            <w:vMerge w:val="restart"/>
          </w:tcPr>
          <w:p w14:paraId="4C0C3B0E" w14:textId="77777777" w:rsidR="006D238A" w:rsidRPr="006D238A" w:rsidRDefault="006D238A" w:rsidP="007B070B">
            <w:pPr>
              <w:autoSpaceDE w:val="0"/>
              <w:autoSpaceDN w:val="0"/>
              <w:adjustRightInd w:val="0"/>
              <w:spacing w:afterAutospacing="0" w:line="240" w:lineRule="auto"/>
              <w:rPr>
                <w:ins w:id="1783" w:author="Peter Dobson" w:date="2016-10-12T17:41:00Z"/>
                <w:rFonts w:ascii="Calibri" w:hAnsi="Calibri" w:cs="Calibri"/>
                <w:bCs/>
                <w:color w:val="000000"/>
                <w:sz w:val="22"/>
                <w:lang w:val="en-AU"/>
              </w:rPr>
            </w:pPr>
            <w:ins w:id="1784" w:author="Peter Dobson" w:date="2016-10-12T17:41:00Z">
              <w:r w:rsidRPr="006D238A">
                <w:rPr>
                  <w:rFonts w:ascii="Calibri" w:hAnsi="Calibri" w:cs="Calibri"/>
                  <w:bCs/>
                  <w:color w:val="000000"/>
                  <w:sz w:val="22"/>
                  <w:lang w:val="en-AU"/>
                </w:rPr>
                <w:t>Install new lantern junction box.</w:t>
              </w:r>
            </w:ins>
          </w:p>
        </w:tc>
        <w:tc>
          <w:tcPr>
            <w:tcW w:w="1793" w:type="pct"/>
          </w:tcPr>
          <w:p w14:paraId="0C427064" w14:textId="77777777" w:rsidR="006D238A" w:rsidRPr="006D238A" w:rsidRDefault="006D238A" w:rsidP="007B070B">
            <w:pPr>
              <w:autoSpaceDE w:val="0"/>
              <w:autoSpaceDN w:val="0"/>
              <w:adjustRightInd w:val="0"/>
              <w:spacing w:afterAutospacing="0" w:line="240" w:lineRule="auto"/>
              <w:rPr>
                <w:ins w:id="1785" w:author="Peter Dobson" w:date="2016-10-12T17:41:00Z"/>
                <w:rFonts w:ascii="Calibri" w:hAnsi="Calibri" w:cs="Calibri"/>
                <w:bCs/>
                <w:color w:val="000000"/>
                <w:sz w:val="22"/>
                <w:lang w:val="en-AU"/>
              </w:rPr>
            </w:pPr>
            <w:ins w:id="1786" w:author="Peter Dobson" w:date="2016-10-12T17:41:00Z">
              <w:r w:rsidRPr="006D238A">
                <w:rPr>
                  <w:rFonts w:ascii="Calibri" w:hAnsi="Calibri" w:cs="Calibri"/>
                  <w:bCs/>
                  <w:color w:val="000000"/>
                  <w:sz w:val="22"/>
                  <w:lang w:val="en-AU"/>
                </w:rPr>
                <w:t>a. Install junction box as per the drawing ensuring that the LED lantern cable can be installed. If there is an existing junction box, and the cables are not sufficient in length, the new junction box is to be installed between the existing junction box and new LED lantern</w:t>
              </w:r>
            </w:ins>
          </w:p>
        </w:tc>
        <w:tc>
          <w:tcPr>
            <w:tcW w:w="756" w:type="pct"/>
          </w:tcPr>
          <w:p w14:paraId="6BDE59CF" w14:textId="77777777" w:rsidR="006D238A" w:rsidRPr="006D238A" w:rsidRDefault="006D238A" w:rsidP="007B070B">
            <w:pPr>
              <w:autoSpaceDE w:val="0"/>
              <w:autoSpaceDN w:val="0"/>
              <w:adjustRightInd w:val="0"/>
              <w:spacing w:afterAutospacing="0" w:line="240" w:lineRule="auto"/>
              <w:rPr>
                <w:ins w:id="1787" w:author="Peter Dobson" w:date="2016-10-12T17:41:00Z"/>
                <w:rFonts w:ascii="Calibri" w:hAnsi="Calibri" w:cs="Calibri"/>
                <w:bCs/>
                <w:color w:val="000000"/>
                <w:sz w:val="22"/>
                <w:lang w:val="en-AU"/>
              </w:rPr>
            </w:pPr>
            <w:ins w:id="1788" w:author="Peter Dobson" w:date="2016-10-12T17:41:00Z">
              <w:r w:rsidRPr="006D238A">
                <w:rPr>
                  <w:rFonts w:ascii="Calibri" w:hAnsi="Calibri" w:cs="Calibri"/>
                  <w:bCs/>
                  <w:color w:val="000000"/>
                  <w:sz w:val="22"/>
                  <w:lang w:val="en-AU"/>
                </w:rPr>
                <w:t>Junction box installed as per drawing and cable can be terminated.</w:t>
              </w:r>
            </w:ins>
          </w:p>
        </w:tc>
        <w:tc>
          <w:tcPr>
            <w:tcW w:w="403" w:type="pct"/>
          </w:tcPr>
          <w:p w14:paraId="4C283DDA" w14:textId="77777777" w:rsidR="006D238A" w:rsidRPr="006D238A" w:rsidRDefault="006D238A" w:rsidP="007B070B">
            <w:pPr>
              <w:autoSpaceDE w:val="0"/>
              <w:autoSpaceDN w:val="0"/>
              <w:adjustRightInd w:val="0"/>
              <w:spacing w:afterAutospacing="0" w:line="240" w:lineRule="auto"/>
              <w:rPr>
                <w:ins w:id="1789" w:author="Peter Dobson" w:date="2016-10-12T17:41:00Z"/>
                <w:rFonts w:ascii="Calibri" w:hAnsi="Calibri" w:cs="Calibri"/>
                <w:bCs/>
                <w:color w:val="000000"/>
                <w:sz w:val="22"/>
                <w:lang w:val="en-AU"/>
              </w:rPr>
            </w:pPr>
            <w:ins w:id="1790" w:author="Peter Dobson" w:date="2016-10-12T17:41:00Z">
              <w:r w:rsidRPr="006D238A">
                <w:rPr>
                  <w:rFonts w:ascii="Calibri" w:hAnsi="Calibri" w:cs="Calibri"/>
                  <w:bCs/>
                  <w:color w:val="000000"/>
                  <w:sz w:val="22"/>
                  <w:lang w:val="en-AU"/>
                </w:rPr>
                <w:t>Yes / No</w:t>
              </w:r>
            </w:ins>
          </w:p>
        </w:tc>
        <w:tc>
          <w:tcPr>
            <w:tcW w:w="1019" w:type="pct"/>
            <w:vMerge w:val="restart"/>
          </w:tcPr>
          <w:p w14:paraId="3ED9C483" w14:textId="77777777" w:rsidR="006D238A" w:rsidRPr="006D238A" w:rsidRDefault="006D238A" w:rsidP="007B070B">
            <w:pPr>
              <w:autoSpaceDE w:val="0"/>
              <w:autoSpaceDN w:val="0"/>
              <w:adjustRightInd w:val="0"/>
              <w:spacing w:afterAutospacing="0" w:line="240" w:lineRule="auto"/>
              <w:rPr>
                <w:ins w:id="1791" w:author="Peter Dobson" w:date="2016-10-12T17:41:00Z"/>
                <w:rFonts w:ascii="Calibri" w:hAnsi="Calibri" w:cs="Times-Bold"/>
                <w:bCs/>
                <w:color w:val="000000"/>
                <w:sz w:val="22"/>
                <w:lang w:val="en-AU"/>
              </w:rPr>
            </w:pPr>
          </w:p>
        </w:tc>
      </w:tr>
      <w:tr w:rsidR="006D238A" w:rsidRPr="006D238A" w14:paraId="257445B2" w14:textId="77777777" w:rsidTr="007B070B">
        <w:trPr>
          <w:trHeight w:val="584"/>
          <w:ins w:id="1792" w:author="Peter Dobson" w:date="2016-10-12T17:41:00Z"/>
        </w:trPr>
        <w:tc>
          <w:tcPr>
            <w:tcW w:w="246" w:type="pct"/>
            <w:vMerge/>
          </w:tcPr>
          <w:p w14:paraId="2475EE24" w14:textId="77777777" w:rsidR="006D238A" w:rsidRPr="006D238A" w:rsidRDefault="006D238A">
            <w:pPr>
              <w:autoSpaceDE w:val="0"/>
              <w:autoSpaceDN w:val="0"/>
              <w:adjustRightInd w:val="0"/>
              <w:spacing w:afterAutospacing="0" w:line="240" w:lineRule="auto"/>
              <w:rPr>
                <w:ins w:id="1793" w:author="Peter Dobson" w:date="2016-10-12T17:41:00Z"/>
                <w:rFonts w:ascii="Calibri" w:hAnsi="Calibri" w:cs="Times-Bold"/>
                <w:b/>
                <w:bCs/>
                <w:color w:val="000000"/>
                <w:sz w:val="22"/>
                <w:lang w:val="en-AU"/>
              </w:rPr>
              <w:pPrChange w:id="1794" w:author="Peter Dobson" w:date="2016-10-12T17:42:00Z">
                <w:pPr>
                  <w:autoSpaceDE w:val="0"/>
                  <w:autoSpaceDN w:val="0"/>
                  <w:adjustRightInd w:val="0"/>
                  <w:spacing w:after="100" w:line="240" w:lineRule="auto"/>
                </w:pPr>
              </w:pPrChange>
            </w:pPr>
          </w:p>
        </w:tc>
        <w:tc>
          <w:tcPr>
            <w:tcW w:w="783" w:type="pct"/>
            <w:vMerge/>
          </w:tcPr>
          <w:p w14:paraId="5B3DA69B" w14:textId="77777777" w:rsidR="006D238A" w:rsidRPr="006D238A" w:rsidRDefault="006D238A">
            <w:pPr>
              <w:autoSpaceDE w:val="0"/>
              <w:autoSpaceDN w:val="0"/>
              <w:adjustRightInd w:val="0"/>
              <w:spacing w:afterAutospacing="0" w:line="240" w:lineRule="auto"/>
              <w:rPr>
                <w:ins w:id="1795" w:author="Peter Dobson" w:date="2016-10-12T17:41:00Z"/>
                <w:rFonts w:ascii="Calibri" w:hAnsi="Calibri" w:cs="Calibri"/>
                <w:bCs/>
                <w:color w:val="000000"/>
                <w:sz w:val="22"/>
                <w:lang w:val="en-AU"/>
              </w:rPr>
              <w:pPrChange w:id="1796" w:author="Peter Dobson" w:date="2016-10-12T17:42:00Z">
                <w:pPr>
                  <w:autoSpaceDE w:val="0"/>
                  <w:autoSpaceDN w:val="0"/>
                  <w:adjustRightInd w:val="0"/>
                  <w:spacing w:line="240" w:lineRule="auto"/>
                </w:pPr>
              </w:pPrChange>
            </w:pPr>
          </w:p>
        </w:tc>
        <w:tc>
          <w:tcPr>
            <w:tcW w:w="1793" w:type="pct"/>
          </w:tcPr>
          <w:p w14:paraId="672D65BE" w14:textId="77777777" w:rsidR="006D238A" w:rsidRPr="006D238A" w:rsidRDefault="006D238A">
            <w:pPr>
              <w:autoSpaceDE w:val="0"/>
              <w:autoSpaceDN w:val="0"/>
              <w:adjustRightInd w:val="0"/>
              <w:spacing w:afterAutospacing="0" w:line="240" w:lineRule="auto"/>
              <w:rPr>
                <w:ins w:id="1797" w:author="Peter Dobson" w:date="2016-10-12T17:41:00Z"/>
                <w:rFonts w:ascii="Calibri" w:hAnsi="Calibri" w:cs="Calibri"/>
                <w:bCs/>
                <w:color w:val="000000"/>
                <w:sz w:val="22"/>
                <w:lang w:val="en-AU"/>
              </w:rPr>
              <w:pPrChange w:id="1798" w:author="Peter Dobson" w:date="2016-10-12T17:42:00Z">
                <w:pPr>
                  <w:autoSpaceDE w:val="0"/>
                  <w:autoSpaceDN w:val="0"/>
                  <w:adjustRightInd w:val="0"/>
                  <w:spacing w:line="240" w:lineRule="auto"/>
                </w:pPr>
              </w:pPrChange>
            </w:pPr>
            <w:ins w:id="1799" w:author="Peter Dobson" w:date="2016-10-12T17:41:00Z">
              <w:r w:rsidRPr="006D238A">
                <w:rPr>
                  <w:rFonts w:ascii="Calibri" w:hAnsi="Calibri" w:cs="Calibri"/>
                  <w:bCs/>
                  <w:color w:val="000000"/>
                  <w:sz w:val="22"/>
                  <w:lang w:val="en-AU"/>
                </w:rPr>
                <w:t>b. Ensure all dissimilar metals are isolated with the use of nylon sleeves and washers as per the drawings.</w:t>
              </w:r>
            </w:ins>
          </w:p>
        </w:tc>
        <w:tc>
          <w:tcPr>
            <w:tcW w:w="756" w:type="pct"/>
          </w:tcPr>
          <w:p w14:paraId="53A51745" w14:textId="77777777" w:rsidR="006D238A" w:rsidRPr="006D238A" w:rsidRDefault="006D238A">
            <w:pPr>
              <w:autoSpaceDE w:val="0"/>
              <w:autoSpaceDN w:val="0"/>
              <w:adjustRightInd w:val="0"/>
              <w:spacing w:afterAutospacing="0" w:line="240" w:lineRule="auto"/>
              <w:rPr>
                <w:ins w:id="1800" w:author="Peter Dobson" w:date="2016-10-12T17:41:00Z"/>
                <w:rFonts w:ascii="Calibri" w:hAnsi="Calibri" w:cs="Calibri"/>
                <w:bCs/>
                <w:color w:val="000000"/>
                <w:sz w:val="22"/>
                <w:lang w:val="en-AU"/>
              </w:rPr>
              <w:pPrChange w:id="1801" w:author="Peter Dobson" w:date="2016-10-12T17:42:00Z">
                <w:pPr>
                  <w:autoSpaceDE w:val="0"/>
                  <w:autoSpaceDN w:val="0"/>
                  <w:adjustRightInd w:val="0"/>
                  <w:spacing w:line="240" w:lineRule="auto"/>
                </w:pPr>
              </w:pPrChange>
            </w:pPr>
            <w:ins w:id="1802" w:author="Peter Dobson" w:date="2016-10-12T17:41:00Z">
              <w:r w:rsidRPr="006D238A">
                <w:rPr>
                  <w:rFonts w:ascii="Calibri" w:hAnsi="Calibri" w:cs="Calibri"/>
                  <w:bCs/>
                  <w:color w:val="000000"/>
                  <w:sz w:val="22"/>
                  <w:lang w:val="en-AU"/>
                </w:rPr>
                <w:t>Nylon sleeves and washers are installed and dissimilar metals are isolated.</w:t>
              </w:r>
            </w:ins>
          </w:p>
        </w:tc>
        <w:tc>
          <w:tcPr>
            <w:tcW w:w="403" w:type="pct"/>
          </w:tcPr>
          <w:p w14:paraId="7F7A8575" w14:textId="77777777" w:rsidR="006D238A" w:rsidRPr="006D238A" w:rsidRDefault="006D238A">
            <w:pPr>
              <w:autoSpaceDE w:val="0"/>
              <w:autoSpaceDN w:val="0"/>
              <w:adjustRightInd w:val="0"/>
              <w:spacing w:afterAutospacing="0" w:line="240" w:lineRule="auto"/>
              <w:rPr>
                <w:ins w:id="1803" w:author="Peter Dobson" w:date="2016-10-12T17:41:00Z"/>
                <w:rFonts w:ascii="Calibri" w:hAnsi="Calibri" w:cs="Calibri"/>
                <w:bCs/>
                <w:color w:val="000000"/>
                <w:sz w:val="22"/>
                <w:lang w:val="en-AU"/>
              </w:rPr>
              <w:pPrChange w:id="1804" w:author="Peter Dobson" w:date="2016-10-12T17:42:00Z">
                <w:pPr>
                  <w:autoSpaceDE w:val="0"/>
                  <w:autoSpaceDN w:val="0"/>
                  <w:adjustRightInd w:val="0"/>
                  <w:spacing w:line="240" w:lineRule="auto"/>
                </w:pPr>
              </w:pPrChange>
            </w:pPr>
            <w:ins w:id="1805" w:author="Peter Dobson" w:date="2016-10-12T17:41:00Z">
              <w:r w:rsidRPr="006D238A">
                <w:rPr>
                  <w:rFonts w:ascii="Calibri" w:hAnsi="Calibri" w:cs="Calibri"/>
                  <w:bCs/>
                  <w:color w:val="000000"/>
                  <w:sz w:val="22"/>
                  <w:lang w:val="en-AU"/>
                </w:rPr>
                <w:t>Yes / No</w:t>
              </w:r>
            </w:ins>
          </w:p>
          <w:p w14:paraId="1A5EE014" w14:textId="77777777" w:rsidR="006D238A" w:rsidRPr="006D238A" w:rsidRDefault="006D238A">
            <w:pPr>
              <w:autoSpaceDE w:val="0"/>
              <w:autoSpaceDN w:val="0"/>
              <w:adjustRightInd w:val="0"/>
              <w:spacing w:afterAutospacing="0" w:line="240" w:lineRule="auto"/>
              <w:rPr>
                <w:ins w:id="1806" w:author="Peter Dobson" w:date="2016-10-12T17:41:00Z"/>
                <w:rFonts w:ascii="Calibri" w:hAnsi="Calibri" w:cs="Calibri"/>
                <w:bCs/>
                <w:color w:val="000000"/>
                <w:sz w:val="22"/>
                <w:lang w:val="en-AU"/>
              </w:rPr>
              <w:pPrChange w:id="1807" w:author="Peter Dobson" w:date="2016-10-12T17:42:00Z">
                <w:pPr>
                  <w:autoSpaceDE w:val="0"/>
                  <w:autoSpaceDN w:val="0"/>
                  <w:adjustRightInd w:val="0"/>
                  <w:spacing w:line="240" w:lineRule="auto"/>
                </w:pPr>
              </w:pPrChange>
            </w:pPr>
          </w:p>
        </w:tc>
        <w:tc>
          <w:tcPr>
            <w:tcW w:w="1019" w:type="pct"/>
            <w:vMerge/>
          </w:tcPr>
          <w:p w14:paraId="44C71B6F" w14:textId="77777777" w:rsidR="006D238A" w:rsidRPr="006D238A" w:rsidRDefault="006D238A">
            <w:pPr>
              <w:autoSpaceDE w:val="0"/>
              <w:autoSpaceDN w:val="0"/>
              <w:adjustRightInd w:val="0"/>
              <w:spacing w:afterAutospacing="0" w:line="240" w:lineRule="auto"/>
              <w:rPr>
                <w:ins w:id="1808" w:author="Peter Dobson" w:date="2016-10-12T17:41:00Z"/>
                <w:rFonts w:ascii="Calibri" w:hAnsi="Calibri" w:cs="Times-Bold"/>
                <w:bCs/>
                <w:color w:val="000000"/>
                <w:sz w:val="22"/>
                <w:lang w:val="en-AU"/>
              </w:rPr>
              <w:pPrChange w:id="1809" w:author="Peter Dobson" w:date="2016-10-12T17:42:00Z">
                <w:pPr>
                  <w:autoSpaceDE w:val="0"/>
                  <w:autoSpaceDN w:val="0"/>
                  <w:adjustRightInd w:val="0"/>
                  <w:spacing w:line="240" w:lineRule="auto"/>
                </w:pPr>
              </w:pPrChange>
            </w:pPr>
          </w:p>
        </w:tc>
      </w:tr>
      <w:tr w:rsidR="006D238A" w:rsidRPr="006D238A" w14:paraId="60B5F298" w14:textId="77777777" w:rsidTr="007B070B">
        <w:trPr>
          <w:trHeight w:val="584"/>
          <w:ins w:id="1810" w:author="Peter Dobson" w:date="2016-10-12T17:41:00Z"/>
        </w:trPr>
        <w:tc>
          <w:tcPr>
            <w:tcW w:w="246" w:type="pct"/>
            <w:vMerge/>
          </w:tcPr>
          <w:p w14:paraId="78A2855E" w14:textId="77777777" w:rsidR="006D238A" w:rsidRPr="006D238A" w:rsidRDefault="006D238A">
            <w:pPr>
              <w:autoSpaceDE w:val="0"/>
              <w:autoSpaceDN w:val="0"/>
              <w:adjustRightInd w:val="0"/>
              <w:spacing w:afterAutospacing="0" w:line="240" w:lineRule="auto"/>
              <w:rPr>
                <w:ins w:id="1811" w:author="Peter Dobson" w:date="2016-10-12T17:41:00Z"/>
                <w:rFonts w:ascii="Calibri" w:hAnsi="Calibri" w:cs="Times-Bold"/>
                <w:b/>
                <w:bCs/>
                <w:color w:val="000000"/>
                <w:sz w:val="22"/>
                <w:lang w:val="en-AU"/>
              </w:rPr>
              <w:pPrChange w:id="1812" w:author="Peter Dobson" w:date="2016-10-12T17:42:00Z">
                <w:pPr>
                  <w:autoSpaceDE w:val="0"/>
                  <w:autoSpaceDN w:val="0"/>
                  <w:adjustRightInd w:val="0"/>
                  <w:spacing w:after="100" w:line="240" w:lineRule="auto"/>
                </w:pPr>
              </w:pPrChange>
            </w:pPr>
          </w:p>
        </w:tc>
        <w:tc>
          <w:tcPr>
            <w:tcW w:w="783" w:type="pct"/>
            <w:vMerge/>
          </w:tcPr>
          <w:p w14:paraId="0DE360D6" w14:textId="77777777" w:rsidR="006D238A" w:rsidRPr="006D238A" w:rsidRDefault="006D238A">
            <w:pPr>
              <w:autoSpaceDE w:val="0"/>
              <w:autoSpaceDN w:val="0"/>
              <w:adjustRightInd w:val="0"/>
              <w:spacing w:afterAutospacing="0" w:line="240" w:lineRule="auto"/>
              <w:rPr>
                <w:ins w:id="1813" w:author="Peter Dobson" w:date="2016-10-12T17:41:00Z"/>
                <w:rFonts w:ascii="Calibri" w:hAnsi="Calibri" w:cs="Calibri"/>
                <w:bCs/>
                <w:color w:val="000000"/>
                <w:sz w:val="22"/>
                <w:lang w:val="en-AU"/>
              </w:rPr>
              <w:pPrChange w:id="1814" w:author="Peter Dobson" w:date="2016-10-12T17:42:00Z">
                <w:pPr>
                  <w:autoSpaceDE w:val="0"/>
                  <w:autoSpaceDN w:val="0"/>
                  <w:adjustRightInd w:val="0"/>
                  <w:spacing w:line="240" w:lineRule="auto"/>
                </w:pPr>
              </w:pPrChange>
            </w:pPr>
          </w:p>
        </w:tc>
        <w:tc>
          <w:tcPr>
            <w:tcW w:w="1793" w:type="pct"/>
          </w:tcPr>
          <w:p w14:paraId="6706A49E" w14:textId="77777777" w:rsidR="006D238A" w:rsidRPr="006D238A" w:rsidRDefault="006D238A">
            <w:pPr>
              <w:autoSpaceDE w:val="0"/>
              <w:autoSpaceDN w:val="0"/>
              <w:adjustRightInd w:val="0"/>
              <w:spacing w:afterAutospacing="0" w:line="240" w:lineRule="auto"/>
              <w:rPr>
                <w:ins w:id="1815" w:author="Peter Dobson" w:date="2016-10-12T17:41:00Z"/>
                <w:rFonts w:ascii="Calibri" w:hAnsi="Calibri" w:cs="Calibri"/>
                <w:bCs/>
                <w:color w:val="000000"/>
                <w:sz w:val="22"/>
                <w:lang w:val="en-AU"/>
              </w:rPr>
              <w:pPrChange w:id="1816" w:author="Peter Dobson" w:date="2016-10-12T17:42:00Z">
                <w:pPr>
                  <w:autoSpaceDE w:val="0"/>
                  <w:autoSpaceDN w:val="0"/>
                  <w:adjustRightInd w:val="0"/>
                  <w:spacing w:line="240" w:lineRule="auto"/>
                </w:pPr>
              </w:pPrChange>
            </w:pPr>
            <w:ins w:id="1817" w:author="Peter Dobson" w:date="2016-10-12T17:41:00Z">
              <w:r w:rsidRPr="006D238A">
                <w:rPr>
                  <w:rFonts w:ascii="Calibri" w:hAnsi="Calibri" w:cs="Calibri"/>
                  <w:bCs/>
                  <w:color w:val="000000"/>
                  <w:sz w:val="22"/>
                  <w:lang w:val="en-AU"/>
                </w:rPr>
                <w:t>c. Remove all sharp burrs and edges from junction box mounting rails.</w:t>
              </w:r>
            </w:ins>
          </w:p>
        </w:tc>
        <w:tc>
          <w:tcPr>
            <w:tcW w:w="756" w:type="pct"/>
          </w:tcPr>
          <w:p w14:paraId="04E6280E" w14:textId="77777777" w:rsidR="006D238A" w:rsidRPr="006D238A" w:rsidRDefault="006D238A">
            <w:pPr>
              <w:autoSpaceDE w:val="0"/>
              <w:autoSpaceDN w:val="0"/>
              <w:adjustRightInd w:val="0"/>
              <w:spacing w:afterAutospacing="0" w:line="240" w:lineRule="auto"/>
              <w:rPr>
                <w:ins w:id="1818" w:author="Peter Dobson" w:date="2016-10-12T17:41:00Z"/>
                <w:rFonts w:ascii="Calibri" w:hAnsi="Calibri" w:cs="Calibri"/>
                <w:bCs/>
                <w:color w:val="000000"/>
                <w:sz w:val="22"/>
                <w:lang w:val="en-AU"/>
              </w:rPr>
              <w:pPrChange w:id="1819" w:author="Peter Dobson" w:date="2016-10-12T17:42:00Z">
                <w:pPr>
                  <w:autoSpaceDE w:val="0"/>
                  <w:autoSpaceDN w:val="0"/>
                  <w:adjustRightInd w:val="0"/>
                  <w:spacing w:line="240" w:lineRule="auto"/>
                </w:pPr>
              </w:pPrChange>
            </w:pPr>
            <w:ins w:id="1820" w:author="Peter Dobson" w:date="2016-10-12T17:41:00Z">
              <w:r w:rsidRPr="006D238A">
                <w:rPr>
                  <w:rFonts w:ascii="Calibri" w:hAnsi="Calibri" w:cs="Calibri"/>
                  <w:bCs/>
                  <w:color w:val="000000"/>
                  <w:sz w:val="22"/>
                  <w:lang w:val="en-AU"/>
                </w:rPr>
                <w:t>No sharp burrs or edges exist.</w:t>
              </w:r>
            </w:ins>
          </w:p>
        </w:tc>
        <w:tc>
          <w:tcPr>
            <w:tcW w:w="403" w:type="pct"/>
          </w:tcPr>
          <w:p w14:paraId="0C9B4EB9" w14:textId="77777777" w:rsidR="006D238A" w:rsidRPr="006D238A" w:rsidRDefault="006D238A">
            <w:pPr>
              <w:autoSpaceDE w:val="0"/>
              <w:autoSpaceDN w:val="0"/>
              <w:adjustRightInd w:val="0"/>
              <w:spacing w:afterAutospacing="0" w:line="240" w:lineRule="auto"/>
              <w:rPr>
                <w:ins w:id="1821" w:author="Peter Dobson" w:date="2016-10-12T17:41:00Z"/>
                <w:rFonts w:ascii="Calibri" w:hAnsi="Calibri" w:cs="Calibri"/>
                <w:bCs/>
                <w:color w:val="000000"/>
                <w:sz w:val="22"/>
                <w:lang w:val="en-AU"/>
              </w:rPr>
              <w:pPrChange w:id="1822" w:author="Peter Dobson" w:date="2016-10-12T17:42:00Z">
                <w:pPr>
                  <w:autoSpaceDE w:val="0"/>
                  <w:autoSpaceDN w:val="0"/>
                  <w:adjustRightInd w:val="0"/>
                  <w:spacing w:line="240" w:lineRule="auto"/>
                </w:pPr>
              </w:pPrChange>
            </w:pPr>
            <w:ins w:id="1823" w:author="Peter Dobson" w:date="2016-10-12T17:41:00Z">
              <w:r w:rsidRPr="006D238A">
                <w:rPr>
                  <w:rFonts w:ascii="Calibri" w:hAnsi="Calibri" w:cs="Calibri"/>
                  <w:bCs/>
                  <w:color w:val="000000"/>
                  <w:sz w:val="22"/>
                  <w:lang w:val="en-AU"/>
                </w:rPr>
                <w:t>Yes / No</w:t>
              </w:r>
            </w:ins>
          </w:p>
          <w:p w14:paraId="3D27B412" w14:textId="77777777" w:rsidR="006D238A" w:rsidRPr="006D238A" w:rsidRDefault="006D238A">
            <w:pPr>
              <w:autoSpaceDE w:val="0"/>
              <w:autoSpaceDN w:val="0"/>
              <w:adjustRightInd w:val="0"/>
              <w:spacing w:afterAutospacing="0" w:line="240" w:lineRule="auto"/>
              <w:rPr>
                <w:ins w:id="1824" w:author="Peter Dobson" w:date="2016-10-12T17:41:00Z"/>
                <w:rFonts w:ascii="Calibri" w:hAnsi="Calibri" w:cs="Calibri"/>
                <w:bCs/>
                <w:color w:val="000000"/>
                <w:sz w:val="22"/>
                <w:lang w:val="en-AU"/>
              </w:rPr>
              <w:pPrChange w:id="1825" w:author="Peter Dobson" w:date="2016-10-12T17:42:00Z">
                <w:pPr>
                  <w:autoSpaceDE w:val="0"/>
                  <w:autoSpaceDN w:val="0"/>
                  <w:adjustRightInd w:val="0"/>
                  <w:spacing w:line="240" w:lineRule="auto"/>
                </w:pPr>
              </w:pPrChange>
            </w:pPr>
          </w:p>
        </w:tc>
        <w:tc>
          <w:tcPr>
            <w:tcW w:w="1019" w:type="pct"/>
            <w:vMerge/>
          </w:tcPr>
          <w:p w14:paraId="3733FE77" w14:textId="77777777" w:rsidR="006D238A" w:rsidRPr="006D238A" w:rsidRDefault="006D238A">
            <w:pPr>
              <w:autoSpaceDE w:val="0"/>
              <w:autoSpaceDN w:val="0"/>
              <w:adjustRightInd w:val="0"/>
              <w:spacing w:afterAutospacing="0" w:line="240" w:lineRule="auto"/>
              <w:rPr>
                <w:ins w:id="1826" w:author="Peter Dobson" w:date="2016-10-12T17:41:00Z"/>
                <w:rFonts w:ascii="Calibri" w:hAnsi="Calibri" w:cs="Times-Bold"/>
                <w:bCs/>
                <w:color w:val="000000"/>
                <w:sz w:val="22"/>
                <w:lang w:val="en-AU"/>
              </w:rPr>
              <w:pPrChange w:id="1827" w:author="Peter Dobson" w:date="2016-10-12T17:42:00Z">
                <w:pPr>
                  <w:autoSpaceDE w:val="0"/>
                  <w:autoSpaceDN w:val="0"/>
                  <w:adjustRightInd w:val="0"/>
                  <w:spacing w:line="240" w:lineRule="auto"/>
                </w:pPr>
              </w:pPrChange>
            </w:pPr>
          </w:p>
        </w:tc>
      </w:tr>
      <w:tr w:rsidR="006D238A" w:rsidRPr="006D238A" w14:paraId="2D788B6C" w14:textId="77777777" w:rsidTr="007B070B">
        <w:trPr>
          <w:trHeight w:val="272"/>
          <w:ins w:id="1828" w:author="Peter Dobson" w:date="2016-10-12T17:41:00Z"/>
        </w:trPr>
        <w:tc>
          <w:tcPr>
            <w:tcW w:w="246" w:type="pct"/>
            <w:vMerge w:val="restart"/>
          </w:tcPr>
          <w:p w14:paraId="3F28A97B" w14:textId="77777777" w:rsidR="006D238A" w:rsidRPr="006D238A" w:rsidRDefault="006D238A" w:rsidP="007B070B">
            <w:pPr>
              <w:autoSpaceDE w:val="0"/>
              <w:autoSpaceDN w:val="0"/>
              <w:adjustRightInd w:val="0"/>
              <w:spacing w:afterAutospacing="0" w:line="240" w:lineRule="auto"/>
              <w:rPr>
                <w:ins w:id="1829" w:author="Peter Dobson" w:date="2016-10-12T17:41:00Z"/>
                <w:rFonts w:ascii="Calibri" w:hAnsi="Calibri" w:cs="Times-Bold"/>
                <w:b/>
                <w:bCs/>
                <w:color w:val="000000"/>
                <w:sz w:val="22"/>
                <w:lang w:val="en-AU"/>
              </w:rPr>
            </w:pPr>
            <w:ins w:id="1830" w:author="Peter Dobson" w:date="2016-10-12T17:41:00Z">
              <w:r w:rsidRPr="006D238A">
                <w:rPr>
                  <w:rFonts w:ascii="Calibri" w:hAnsi="Calibri" w:cs="Times-Bold"/>
                  <w:b/>
                  <w:bCs/>
                  <w:color w:val="000000"/>
                  <w:sz w:val="22"/>
                  <w:lang w:val="en-AU"/>
                </w:rPr>
                <w:t>9</w:t>
              </w:r>
            </w:ins>
          </w:p>
        </w:tc>
        <w:tc>
          <w:tcPr>
            <w:tcW w:w="783" w:type="pct"/>
            <w:vMerge w:val="restart"/>
          </w:tcPr>
          <w:p w14:paraId="15FA9B9E" w14:textId="77777777" w:rsidR="006D238A" w:rsidRPr="006D238A" w:rsidRDefault="006D238A" w:rsidP="007B070B">
            <w:pPr>
              <w:spacing w:afterAutospacing="0" w:line="240" w:lineRule="auto"/>
              <w:rPr>
                <w:ins w:id="1831" w:author="Peter Dobson" w:date="2016-10-12T17:41:00Z"/>
                <w:rFonts w:ascii="Calibri" w:hAnsi="Calibri"/>
                <w:sz w:val="22"/>
                <w:lang w:val="en-AU"/>
              </w:rPr>
            </w:pPr>
            <w:ins w:id="1832" w:author="Peter Dobson" w:date="2016-10-12T17:41:00Z">
              <w:r w:rsidRPr="006D238A">
                <w:rPr>
                  <w:rFonts w:ascii="Calibri" w:hAnsi="Calibri"/>
                  <w:sz w:val="22"/>
                  <w:lang w:val="en-AU"/>
                </w:rPr>
                <w:t xml:space="preserve">Installation Complete </w:t>
              </w:r>
            </w:ins>
          </w:p>
        </w:tc>
        <w:tc>
          <w:tcPr>
            <w:tcW w:w="1793" w:type="pct"/>
          </w:tcPr>
          <w:p w14:paraId="4A30BE43" w14:textId="77777777" w:rsidR="006D238A" w:rsidRPr="006D238A" w:rsidRDefault="006D238A" w:rsidP="007B070B">
            <w:pPr>
              <w:spacing w:afterAutospacing="0" w:line="240" w:lineRule="auto"/>
              <w:rPr>
                <w:ins w:id="1833" w:author="Peter Dobson" w:date="2016-10-12T17:41:00Z"/>
                <w:rFonts w:ascii="Calibri" w:hAnsi="Calibri" w:cs="Arial"/>
                <w:sz w:val="22"/>
                <w:lang w:val="en-AU"/>
              </w:rPr>
            </w:pPr>
            <w:ins w:id="1834" w:author="Peter Dobson" w:date="2016-10-12T17:41:00Z">
              <w:r w:rsidRPr="006D238A">
                <w:rPr>
                  <w:rFonts w:ascii="Calibri" w:hAnsi="Calibri" w:cs="Arial"/>
                  <w:sz w:val="22"/>
                  <w:lang w:val="en-AU"/>
                </w:rPr>
                <w:t>a. Asbuilt dimensions taken of lantern installation, including wiring diagram/s.</w:t>
              </w:r>
            </w:ins>
          </w:p>
        </w:tc>
        <w:tc>
          <w:tcPr>
            <w:tcW w:w="756" w:type="pct"/>
          </w:tcPr>
          <w:p w14:paraId="4AFFDD37" w14:textId="77777777" w:rsidR="006D238A" w:rsidRPr="006D238A" w:rsidRDefault="006D238A" w:rsidP="007B070B">
            <w:pPr>
              <w:spacing w:afterAutospacing="0" w:line="240" w:lineRule="auto"/>
              <w:rPr>
                <w:ins w:id="1835" w:author="Peter Dobson" w:date="2016-10-12T17:41:00Z"/>
                <w:rFonts w:ascii="Calibri" w:hAnsi="Calibri" w:cs="Arial"/>
                <w:sz w:val="22"/>
                <w:lang w:val="en-AU"/>
              </w:rPr>
            </w:pPr>
            <w:ins w:id="1836" w:author="Peter Dobson" w:date="2016-10-12T17:41:00Z">
              <w:r w:rsidRPr="006D238A">
                <w:rPr>
                  <w:rFonts w:ascii="Calibri" w:hAnsi="Calibri" w:cs="Arial"/>
                  <w:sz w:val="22"/>
                  <w:lang w:val="en-AU"/>
                </w:rPr>
                <w:t>Asbuilt comments completed</w:t>
              </w:r>
            </w:ins>
          </w:p>
        </w:tc>
        <w:tc>
          <w:tcPr>
            <w:tcW w:w="403" w:type="pct"/>
          </w:tcPr>
          <w:p w14:paraId="54D66EC1" w14:textId="77777777" w:rsidR="006D238A" w:rsidRPr="006D238A" w:rsidRDefault="006D238A" w:rsidP="007B070B">
            <w:pPr>
              <w:autoSpaceDE w:val="0"/>
              <w:autoSpaceDN w:val="0"/>
              <w:adjustRightInd w:val="0"/>
              <w:spacing w:afterAutospacing="0" w:line="240" w:lineRule="auto"/>
              <w:rPr>
                <w:ins w:id="1837" w:author="Peter Dobson" w:date="2016-10-12T17:41:00Z"/>
                <w:rFonts w:ascii="Calibri" w:hAnsi="Calibri" w:cs="Times-Bold"/>
                <w:bCs/>
                <w:color w:val="000000"/>
                <w:sz w:val="22"/>
                <w:lang w:val="en-AU"/>
              </w:rPr>
            </w:pPr>
            <w:ins w:id="1838" w:author="Peter Dobson" w:date="2016-10-12T17:41:00Z">
              <w:r w:rsidRPr="006D238A">
                <w:rPr>
                  <w:rFonts w:ascii="Calibri" w:hAnsi="Calibri" w:cs="Calibri"/>
                  <w:bCs/>
                  <w:color w:val="000000"/>
                  <w:sz w:val="22"/>
                  <w:lang w:val="en-AU"/>
                </w:rPr>
                <w:t>Yes / No</w:t>
              </w:r>
            </w:ins>
          </w:p>
        </w:tc>
        <w:tc>
          <w:tcPr>
            <w:tcW w:w="1019" w:type="pct"/>
          </w:tcPr>
          <w:p w14:paraId="4163D1E8" w14:textId="77777777" w:rsidR="006D238A" w:rsidRPr="006D238A" w:rsidRDefault="006D238A" w:rsidP="007B070B">
            <w:pPr>
              <w:autoSpaceDE w:val="0"/>
              <w:autoSpaceDN w:val="0"/>
              <w:adjustRightInd w:val="0"/>
              <w:spacing w:afterAutospacing="0" w:line="240" w:lineRule="auto"/>
              <w:rPr>
                <w:ins w:id="1839" w:author="Peter Dobson" w:date="2016-10-12T17:41:00Z"/>
                <w:rFonts w:ascii="Calibri" w:hAnsi="Calibri" w:cs="Times-Bold"/>
                <w:bCs/>
                <w:color w:val="000000"/>
                <w:sz w:val="22"/>
                <w:lang w:val="en-AU"/>
              </w:rPr>
            </w:pPr>
            <w:ins w:id="1840" w:author="Peter Dobson" w:date="2016-10-12T17:41:00Z">
              <w:r w:rsidRPr="006D238A">
                <w:rPr>
                  <w:rFonts w:ascii="Calibri" w:hAnsi="Calibri" w:cs="Times-Bold"/>
                  <w:bCs/>
                  <w:color w:val="000000"/>
                  <w:sz w:val="22"/>
                  <w:lang w:val="en-AU"/>
                </w:rPr>
                <w:t xml:space="preserve">To be sent to PM </w:t>
              </w:r>
            </w:ins>
          </w:p>
        </w:tc>
      </w:tr>
      <w:tr w:rsidR="006D238A" w:rsidRPr="006D238A" w14:paraId="7A80DBA3" w14:textId="77777777" w:rsidTr="007B070B">
        <w:trPr>
          <w:trHeight w:val="642"/>
          <w:ins w:id="1841" w:author="Peter Dobson" w:date="2016-10-12T17:41:00Z"/>
        </w:trPr>
        <w:tc>
          <w:tcPr>
            <w:tcW w:w="246" w:type="pct"/>
            <w:vMerge/>
          </w:tcPr>
          <w:p w14:paraId="0489756C" w14:textId="77777777" w:rsidR="006D238A" w:rsidRPr="006D238A" w:rsidRDefault="006D238A">
            <w:pPr>
              <w:autoSpaceDE w:val="0"/>
              <w:autoSpaceDN w:val="0"/>
              <w:adjustRightInd w:val="0"/>
              <w:spacing w:afterAutospacing="0" w:line="240" w:lineRule="auto"/>
              <w:rPr>
                <w:ins w:id="1842" w:author="Peter Dobson" w:date="2016-10-12T17:41:00Z"/>
                <w:rFonts w:ascii="Calibri" w:hAnsi="Calibri" w:cs="Times-Bold"/>
                <w:b/>
                <w:bCs/>
                <w:color w:val="000000"/>
                <w:sz w:val="22"/>
                <w:lang w:val="en-AU"/>
              </w:rPr>
              <w:pPrChange w:id="1843" w:author="Peter Dobson" w:date="2016-10-12T17:42:00Z">
                <w:pPr>
                  <w:autoSpaceDE w:val="0"/>
                  <w:autoSpaceDN w:val="0"/>
                  <w:adjustRightInd w:val="0"/>
                  <w:spacing w:line="240" w:lineRule="auto"/>
                </w:pPr>
              </w:pPrChange>
            </w:pPr>
          </w:p>
        </w:tc>
        <w:tc>
          <w:tcPr>
            <w:tcW w:w="783" w:type="pct"/>
            <w:vMerge/>
          </w:tcPr>
          <w:p w14:paraId="286A52C7" w14:textId="77777777" w:rsidR="006D238A" w:rsidRPr="006D238A" w:rsidRDefault="006D238A">
            <w:pPr>
              <w:spacing w:afterAutospacing="0" w:line="240" w:lineRule="auto"/>
              <w:rPr>
                <w:ins w:id="1844" w:author="Peter Dobson" w:date="2016-10-12T17:41:00Z"/>
                <w:rFonts w:ascii="Calibri" w:hAnsi="Calibri"/>
                <w:sz w:val="22"/>
                <w:lang w:val="en-AU"/>
              </w:rPr>
              <w:pPrChange w:id="1845" w:author="Peter Dobson" w:date="2016-10-12T17:42:00Z">
                <w:pPr>
                  <w:spacing w:line="240" w:lineRule="auto"/>
                </w:pPr>
              </w:pPrChange>
            </w:pPr>
          </w:p>
        </w:tc>
        <w:tc>
          <w:tcPr>
            <w:tcW w:w="1793" w:type="pct"/>
          </w:tcPr>
          <w:p w14:paraId="11F66C05" w14:textId="77777777" w:rsidR="006D238A" w:rsidRPr="006D238A" w:rsidRDefault="006D238A">
            <w:pPr>
              <w:spacing w:afterAutospacing="0" w:line="240" w:lineRule="auto"/>
              <w:rPr>
                <w:ins w:id="1846" w:author="Peter Dobson" w:date="2016-10-12T17:41:00Z"/>
                <w:rFonts w:ascii="Calibri" w:hAnsi="Calibri" w:cs="Arial"/>
                <w:sz w:val="22"/>
                <w:lang w:val="en-AU"/>
              </w:rPr>
              <w:pPrChange w:id="1847" w:author="Peter Dobson" w:date="2016-10-12T17:42:00Z">
                <w:pPr>
                  <w:spacing w:line="240" w:lineRule="auto"/>
                </w:pPr>
              </w:pPrChange>
            </w:pPr>
            <w:ins w:id="1848" w:author="Peter Dobson" w:date="2016-10-12T17:41:00Z">
              <w:r w:rsidRPr="006D238A">
                <w:rPr>
                  <w:rFonts w:ascii="Calibri" w:hAnsi="Calibri" w:cs="Arial"/>
                  <w:sz w:val="22"/>
                  <w:lang w:val="en-AU"/>
                </w:rPr>
                <w:t>b. Take photos of the complete site including cabling and terminations.</w:t>
              </w:r>
            </w:ins>
          </w:p>
        </w:tc>
        <w:tc>
          <w:tcPr>
            <w:tcW w:w="756" w:type="pct"/>
          </w:tcPr>
          <w:p w14:paraId="359AB97C" w14:textId="77777777" w:rsidR="006D238A" w:rsidRPr="006D238A" w:rsidRDefault="006D238A">
            <w:pPr>
              <w:spacing w:afterAutospacing="0" w:line="240" w:lineRule="auto"/>
              <w:rPr>
                <w:ins w:id="1849" w:author="Peter Dobson" w:date="2016-10-12T17:41:00Z"/>
                <w:rFonts w:ascii="Calibri" w:hAnsi="Calibri" w:cs="Arial"/>
                <w:sz w:val="22"/>
                <w:lang w:val="en-AU"/>
              </w:rPr>
              <w:pPrChange w:id="1850" w:author="Peter Dobson" w:date="2016-10-12T17:42:00Z">
                <w:pPr>
                  <w:spacing w:line="240" w:lineRule="auto"/>
                </w:pPr>
              </w:pPrChange>
            </w:pPr>
            <w:ins w:id="1851" w:author="Peter Dobson" w:date="2016-10-12T17:41:00Z">
              <w:r w:rsidRPr="006D238A">
                <w:rPr>
                  <w:rFonts w:ascii="Calibri" w:hAnsi="Calibri" w:cs="Arial"/>
                  <w:sz w:val="22"/>
                  <w:lang w:val="en-AU"/>
                </w:rPr>
                <w:t>Photos of site taken</w:t>
              </w:r>
            </w:ins>
          </w:p>
        </w:tc>
        <w:tc>
          <w:tcPr>
            <w:tcW w:w="403" w:type="pct"/>
          </w:tcPr>
          <w:p w14:paraId="0BCA9055" w14:textId="77777777" w:rsidR="006D238A" w:rsidRPr="006D238A" w:rsidRDefault="006D238A">
            <w:pPr>
              <w:autoSpaceDE w:val="0"/>
              <w:autoSpaceDN w:val="0"/>
              <w:adjustRightInd w:val="0"/>
              <w:spacing w:afterAutospacing="0" w:line="240" w:lineRule="auto"/>
              <w:rPr>
                <w:ins w:id="1852" w:author="Peter Dobson" w:date="2016-10-12T17:41:00Z"/>
                <w:rFonts w:ascii="Calibri" w:hAnsi="Calibri" w:cs="Times-Bold"/>
                <w:bCs/>
                <w:color w:val="000000"/>
                <w:sz w:val="22"/>
                <w:lang w:val="en-AU"/>
              </w:rPr>
              <w:pPrChange w:id="1853" w:author="Peter Dobson" w:date="2016-10-12T17:42:00Z">
                <w:pPr>
                  <w:autoSpaceDE w:val="0"/>
                  <w:autoSpaceDN w:val="0"/>
                  <w:adjustRightInd w:val="0"/>
                  <w:spacing w:line="240" w:lineRule="auto"/>
                </w:pPr>
              </w:pPrChange>
            </w:pPr>
            <w:ins w:id="1854" w:author="Peter Dobson" w:date="2016-10-12T17:41:00Z">
              <w:r w:rsidRPr="006D238A">
                <w:rPr>
                  <w:rFonts w:ascii="Calibri" w:hAnsi="Calibri" w:cs="Calibri"/>
                  <w:bCs/>
                  <w:color w:val="000000"/>
                  <w:sz w:val="22"/>
                  <w:lang w:val="en-AU"/>
                </w:rPr>
                <w:t>Yes / No</w:t>
              </w:r>
            </w:ins>
          </w:p>
        </w:tc>
        <w:tc>
          <w:tcPr>
            <w:tcW w:w="1019" w:type="pct"/>
          </w:tcPr>
          <w:p w14:paraId="750FCEE3" w14:textId="77777777" w:rsidR="006D238A" w:rsidRPr="006D238A" w:rsidRDefault="006D238A">
            <w:pPr>
              <w:autoSpaceDE w:val="0"/>
              <w:autoSpaceDN w:val="0"/>
              <w:adjustRightInd w:val="0"/>
              <w:spacing w:afterAutospacing="0" w:line="240" w:lineRule="auto"/>
              <w:rPr>
                <w:ins w:id="1855" w:author="Peter Dobson" w:date="2016-10-12T17:41:00Z"/>
                <w:rFonts w:ascii="Calibri" w:hAnsi="Calibri" w:cs="Times-Bold"/>
                <w:bCs/>
                <w:color w:val="000000"/>
                <w:sz w:val="22"/>
                <w:lang w:val="en-AU"/>
              </w:rPr>
              <w:pPrChange w:id="1856" w:author="Peter Dobson" w:date="2016-10-12T17:42:00Z">
                <w:pPr>
                  <w:autoSpaceDE w:val="0"/>
                  <w:autoSpaceDN w:val="0"/>
                  <w:adjustRightInd w:val="0"/>
                  <w:spacing w:line="240" w:lineRule="auto"/>
                </w:pPr>
              </w:pPrChange>
            </w:pPr>
          </w:p>
        </w:tc>
      </w:tr>
    </w:tbl>
    <w:p w14:paraId="09CA7B2C" w14:textId="23D3FDA5" w:rsidR="006D238A" w:rsidRDefault="006D238A" w:rsidP="00476942">
      <w:pPr>
        <w:pStyle w:val="BodyText"/>
        <w:rPr>
          <w:ins w:id="1857" w:author="Peter Dobson" w:date="2016-10-12T17:43:00Z"/>
        </w:rPr>
      </w:pPr>
    </w:p>
    <w:p w14:paraId="16B67118" w14:textId="77777777" w:rsidR="006D238A" w:rsidRDefault="006D238A">
      <w:pPr>
        <w:spacing w:after="200" w:line="276" w:lineRule="auto"/>
        <w:rPr>
          <w:ins w:id="1858" w:author="Peter Dobson" w:date="2016-10-12T17:43:00Z"/>
          <w:sz w:val="22"/>
        </w:rPr>
      </w:pPr>
      <w:ins w:id="1859" w:author="Peter Dobson" w:date="2016-10-12T17:43:00Z">
        <w:r>
          <w:br w:type="page"/>
        </w:r>
      </w:ins>
    </w:p>
    <w:p w14:paraId="4FD5FEA5" w14:textId="77777777" w:rsidR="006D238A" w:rsidRPr="006D238A" w:rsidRDefault="006D238A">
      <w:pPr>
        <w:rPr>
          <w:ins w:id="1860" w:author="Peter Dobson" w:date="2016-10-12T17:43:00Z"/>
          <w:rFonts w:ascii="Calibri" w:eastAsia="Times New Roman" w:hAnsi="Calibri" w:cs="Times New Roman"/>
          <w:b/>
          <w:bCs/>
          <w:caps/>
          <w:color w:val="12175E"/>
          <w:kern w:val="32"/>
          <w:sz w:val="32"/>
          <w:szCs w:val="32"/>
          <w:lang w:val="en-AU"/>
        </w:rPr>
        <w:pPrChange w:id="1861" w:author="Adam Hay" w:date="2017-03-29T20:45:00Z">
          <w:pPr>
            <w:keepNext/>
            <w:pBdr>
              <w:bottom w:val="single" w:sz="18" w:space="1" w:color="000080"/>
            </w:pBdr>
            <w:spacing w:after="240" w:line="240" w:lineRule="auto"/>
            <w:jc w:val="both"/>
            <w:outlineLvl w:val="0"/>
          </w:pPr>
        </w:pPrChange>
      </w:pPr>
      <w:ins w:id="1862" w:author="Peter Dobson" w:date="2016-10-12T17:43:00Z">
        <w:r w:rsidRPr="006D238A">
          <w:rPr>
            <w:rFonts w:ascii="Calibri" w:eastAsia="Times New Roman" w:hAnsi="Calibri" w:cs="Times New Roman"/>
            <w:b/>
            <w:bCs/>
            <w:caps/>
            <w:color w:val="12175E"/>
            <w:kern w:val="32"/>
            <w:sz w:val="32"/>
            <w:szCs w:val="32"/>
            <w:lang w:val="en-AU"/>
          </w:rPr>
          <w:lastRenderedPageBreak/>
          <w:t>commissioning of light – on site</w:t>
        </w:r>
      </w:ins>
    </w:p>
    <w:p w14:paraId="5F96EFE2" w14:textId="77777777" w:rsidR="006D238A" w:rsidRPr="006D238A" w:rsidRDefault="006D238A">
      <w:pPr>
        <w:rPr>
          <w:ins w:id="1863" w:author="Peter Dobson" w:date="2016-10-12T17:43:00Z"/>
          <w:rFonts w:ascii="Calibri" w:eastAsia="Times New Roman" w:hAnsi="Calibri" w:cs="Times New Roman"/>
          <w:b/>
          <w:bCs/>
          <w:iCs/>
          <w:color w:val="12175E"/>
          <w:sz w:val="28"/>
          <w:szCs w:val="28"/>
          <w:lang w:val="en-AU"/>
        </w:rPr>
        <w:pPrChange w:id="1864" w:author="Adam Hay" w:date="2017-03-29T20:45:00Z">
          <w:pPr>
            <w:keepNext/>
            <w:spacing w:before="240" w:after="240" w:line="240" w:lineRule="auto"/>
            <w:ind w:left="578" w:hanging="578"/>
            <w:outlineLvl w:val="1"/>
          </w:pPr>
        </w:pPrChange>
      </w:pPr>
      <w:ins w:id="1865" w:author="Peter Dobson" w:date="2016-10-12T17:43:00Z">
        <w:r w:rsidRPr="006D238A">
          <w:rPr>
            <w:rFonts w:ascii="Calibri" w:eastAsia="Times New Roman" w:hAnsi="Calibri" w:cs="Times New Roman"/>
            <w:b/>
            <w:bCs/>
            <w:iCs/>
            <w:color w:val="12175E"/>
            <w:sz w:val="28"/>
            <w:szCs w:val="28"/>
            <w:lang w:val="en-AU"/>
          </w:rPr>
          <w:t>Date: ………………………                  Completed by:  …………………………………………………………………………………….</w:t>
        </w:r>
      </w:ins>
    </w:p>
    <w:tbl>
      <w:tblPr>
        <w:tblStyle w:val="TableGrid5"/>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6D238A" w:rsidRPr="006D238A" w14:paraId="0CEFB7DE" w14:textId="77777777" w:rsidTr="006D238A">
        <w:trPr>
          <w:trHeight w:val="597"/>
          <w:ins w:id="1866" w:author="Peter Dobson" w:date="2016-10-12T17:44:00Z"/>
        </w:trPr>
        <w:tc>
          <w:tcPr>
            <w:tcW w:w="246" w:type="pct"/>
            <w:shd w:val="clear" w:color="auto" w:fill="D9D9D9"/>
          </w:tcPr>
          <w:p w14:paraId="60151FBC" w14:textId="77777777" w:rsidR="006D238A" w:rsidRPr="006D238A" w:rsidRDefault="006D238A" w:rsidP="006D238A">
            <w:pPr>
              <w:autoSpaceDE w:val="0"/>
              <w:autoSpaceDN w:val="0"/>
              <w:adjustRightInd w:val="0"/>
              <w:spacing w:line="240" w:lineRule="auto"/>
              <w:rPr>
                <w:ins w:id="1867" w:author="Peter Dobson" w:date="2016-10-12T17:44:00Z"/>
                <w:rFonts w:ascii="Calibri" w:hAnsi="Calibri" w:cs="Times-Bold"/>
                <w:b/>
                <w:bCs/>
                <w:color w:val="000000"/>
                <w:sz w:val="22"/>
                <w:lang w:val="en-AU"/>
              </w:rPr>
            </w:pPr>
            <w:ins w:id="1868" w:author="Peter Dobson" w:date="2016-10-12T17:44:00Z">
              <w:r w:rsidRPr="006D238A">
                <w:rPr>
                  <w:rFonts w:ascii="Calibri" w:hAnsi="Calibri" w:cs="Times-Bold"/>
                  <w:b/>
                  <w:bCs/>
                  <w:color w:val="000000"/>
                  <w:sz w:val="22"/>
                  <w:lang w:val="en-AU"/>
                </w:rPr>
                <w:t>Item</w:t>
              </w:r>
            </w:ins>
          </w:p>
        </w:tc>
        <w:tc>
          <w:tcPr>
            <w:tcW w:w="783" w:type="pct"/>
            <w:shd w:val="clear" w:color="auto" w:fill="D9D9D9"/>
          </w:tcPr>
          <w:p w14:paraId="256F5D98" w14:textId="77777777" w:rsidR="006D238A" w:rsidRPr="006D238A" w:rsidRDefault="006D238A" w:rsidP="006D238A">
            <w:pPr>
              <w:autoSpaceDE w:val="0"/>
              <w:autoSpaceDN w:val="0"/>
              <w:adjustRightInd w:val="0"/>
              <w:spacing w:line="240" w:lineRule="auto"/>
              <w:rPr>
                <w:ins w:id="1869" w:author="Peter Dobson" w:date="2016-10-12T17:44:00Z"/>
                <w:rFonts w:ascii="Calibri" w:hAnsi="Calibri" w:cs="Times-Bold"/>
                <w:b/>
                <w:bCs/>
                <w:color w:val="000000"/>
                <w:sz w:val="22"/>
                <w:lang w:val="en-AU"/>
              </w:rPr>
            </w:pPr>
            <w:ins w:id="1870" w:author="Peter Dobson" w:date="2016-10-12T17:44:00Z">
              <w:r w:rsidRPr="006D238A">
                <w:rPr>
                  <w:rFonts w:ascii="Calibri" w:hAnsi="Calibri" w:cs="Times-Bold"/>
                  <w:b/>
                  <w:bCs/>
                  <w:color w:val="000000"/>
                  <w:sz w:val="22"/>
                  <w:lang w:val="en-AU"/>
                </w:rPr>
                <w:t>Commissioning step</w:t>
              </w:r>
            </w:ins>
          </w:p>
        </w:tc>
        <w:tc>
          <w:tcPr>
            <w:tcW w:w="1793" w:type="pct"/>
            <w:shd w:val="clear" w:color="auto" w:fill="D9D9D9"/>
          </w:tcPr>
          <w:p w14:paraId="3C665215" w14:textId="77777777" w:rsidR="006D238A" w:rsidRPr="006D238A" w:rsidRDefault="006D238A" w:rsidP="006D238A">
            <w:pPr>
              <w:autoSpaceDE w:val="0"/>
              <w:autoSpaceDN w:val="0"/>
              <w:adjustRightInd w:val="0"/>
              <w:spacing w:line="240" w:lineRule="auto"/>
              <w:rPr>
                <w:ins w:id="1871" w:author="Peter Dobson" w:date="2016-10-12T17:44:00Z"/>
                <w:rFonts w:ascii="Calibri" w:hAnsi="Calibri" w:cs="Times-Bold"/>
                <w:b/>
                <w:bCs/>
                <w:color w:val="000000"/>
                <w:sz w:val="22"/>
                <w:lang w:val="en-AU"/>
              </w:rPr>
            </w:pPr>
            <w:ins w:id="1872" w:author="Peter Dobson" w:date="2016-10-12T17:44:00Z">
              <w:r w:rsidRPr="006D238A">
                <w:rPr>
                  <w:rFonts w:ascii="Calibri" w:hAnsi="Calibri" w:cs="Times-Bold"/>
                  <w:b/>
                  <w:bCs/>
                  <w:color w:val="000000"/>
                  <w:sz w:val="22"/>
                  <w:lang w:val="en-AU"/>
                </w:rPr>
                <w:t>Installation / Commissioning Procedure</w:t>
              </w:r>
            </w:ins>
          </w:p>
        </w:tc>
        <w:tc>
          <w:tcPr>
            <w:tcW w:w="756" w:type="pct"/>
            <w:shd w:val="clear" w:color="auto" w:fill="D9D9D9"/>
          </w:tcPr>
          <w:p w14:paraId="3C67BC82" w14:textId="77777777" w:rsidR="006D238A" w:rsidRPr="006D238A" w:rsidRDefault="006D238A" w:rsidP="006D238A">
            <w:pPr>
              <w:autoSpaceDE w:val="0"/>
              <w:autoSpaceDN w:val="0"/>
              <w:adjustRightInd w:val="0"/>
              <w:spacing w:line="240" w:lineRule="auto"/>
              <w:rPr>
                <w:ins w:id="1873" w:author="Peter Dobson" w:date="2016-10-12T17:44:00Z"/>
                <w:rFonts w:ascii="Calibri" w:hAnsi="Calibri" w:cs="Times-Bold"/>
                <w:b/>
                <w:bCs/>
                <w:color w:val="000000"/>
                <w:sz w:val="22"/>
                <w:lang w:val="en-AU"/>
              </w:rPr>
            </w:pPr>
            <w:ins w:id="1874" w:author="Peter Dobson" w:date="2016-10-12T17:44:00Z">
              <w:r w:rsidRPr="006D238A">
                <w:rPr>
                  <w:rFonts w:ascii="Calibri" w:hAnsi="Calibri" w:cs="Times-Bold"/>
                  <w:b/>
                  <w:bCs/>
                  <w:color w:val="000000"/>
                  <w:sz w:val="22"/>
                  <w:lang w:val="en-AU"/>
                </w:rPr>
                <w:t>Expected Results</w:t>
              </w:r>
            </w:ins>
          </w:p>
        </w:tc>
        <w:tc>
          <w:tcPr>
            <w:tcW w:w="403" w:type="pct"/>
            <w:shd w:val="clear" w:color="auto" w:fill="D9D9D9"/>
          </w:tcPr>
          <w:p w14:paraId="72B788A3" w14:textId="77777777" w:rsidR="006D238A" w:rsidRPr="006D238A" w:rsidRDefault="006D238A" w:rsidP="006D238A">
            <w:pPr>
              <w:autoSpaceDE w:val="0"/>
              <w:autoSpaceDN w:val="0"/>
              <w:adjustRightInd w:val="0"/>
              <w:spacing w:line="240" w:lineRule="auto"/>
              <w:rPr>
                <w:ins w:id="1875" w:author="Peter Dobson" w:date="2016-10-12T17:44:00Z"/>
                <w:rFonts w:ascii="Calibri" w:hAnsi="Calibri" w:cs="Times-Bold"/>
                <w:b/>
                <w:bCs/>
                <w:color w:val="000000"/>
                <w:sz w:val="22"/>
                <w:lang w:val="en-AU"/>
              </w:rPr>
            </w:pPr>
            <w:ins w:id="1876" w:author="Peter Dobson" w:date="2016-10-12T17:44:00Z">
              <w:r w:rsidRPr="006D238A">
                <w:rPr>
                  <w:rFonts w:ascii="Calibri" w:hAnsi="Calibri" w:cs="Times-Bold"/>
                  <w:b/>
                  <w:bCs/>
                  <w:color w:val="000000"/>
                  <w:sz w:val="22"/>
                  <w:lang w:val="en-AU"/>
                </w:rPr>
                <w:t>Result</w:t>
              </w:r>
            </w:ins>
          </w:p>
        </w:tc>
        <w:tc>
          <w:tcPr>
            <w:tcW w:w="1019" w:type="pct"/>
            <w:shd w:val="clear" w:color="auto" w:fill="D9D9D9"/>
          </w:tcPr>
          <w:p w14:paraId="0601C503" w14:textId="77777777" w:rsidR="006D238A" w:rsidRPr="006D238A" w:rsidRDefault="006D238A" w:rsidP="006D238A">
            <w:pPr>
              <w:autoSpaceDE w:val="0"/>
              <w:autoSpaceDN w:val="0"/>
              <w:adjustRightInd w:val="0"/>
              <w:spacing w:line="240" w:lineRule="auto"/>
              <w:rPr>
                <w:ins w:id="1877" w:author="Peter Dobson" w:date="2016-10-12T17:44:00Z"/>
                <w:rFonts w:ascii="Calibri" w:hAnsi="Calibri" w:cs="Times-Bold"/>
                <w:b/>
                <w:bCs/>
                <w:color w:val="000000"/>
                <w:sz w:val="22"/>
                <w:lang w:val="en-AU"/>
              </w:rPr>
            </w:pPr>
            <w:ins w:id="1878" w:author="Peter Dobson" w:date="2016-10-12T17:44:00Z">
              <w:r w:rsidRPr="006D238A">
                <w:rPr>
                  <w:rFonts w:ascii="Calibri" w:hAnsi="Calibri" w:cs="Times-Bold"/>
                  <w:b/>
                  <w:bCs/>
                  <w:color w:val="000000"/>
                  <w:sz w:val="22"/>
                  <w:lang w:val="en-AU"/>
                </w:rPr>
                <w:t>Comments</w:t>
              </w:r>
            </w:ins>
          </w:p>
        </w:tc>
      </w:tr>
      <w:tr w:rsidR="006D238A" w:rsidRPr="006D238A" w14:paraId="10FEAEFF" w14:textId="77777777" w:rsidTr="007B070B">
        <w:trPr>
          <w:trHeight w:val="450"/>
          <w:ins w:id="1879" w:author="Peter Dobson" w:date="2016-10-12T17:44:00Z"/>
        </w:trPr>
        <w:tc>
          <w:tcPr>
            <w:tcW w:w="246" w:type="pct"/>
          </w:tcPr>
          <w:p w14:paraId="636D86D4" w14:textId="77777777" w:rsidR="006D238A" w:rsidRPr="006D238A" w:rsidRDefault="006D238A" w:rsidP="006D238A">
            <w:pPr>
              <w:autoSpaceDE w:val="0"/>
              <w:autoSpaceDN w:val="0"/>
              <w:adjustRightInd w:val="0"/>
              <w:spacing w:line="240" w:lineRule="auto"/>
              <w:rPr>
                <w:ins w:id="1880" w:author="Peter Dobson" w:date="2016-10-12T17:44:00Z"/>
                <w:rFonts w:ascii="Calibri" w:hAnsi="Calibri" w:cs="Times-Bold"/>
                <w:b/>
                <w:bCs/>
                <w:color w:val="000000"/>
                <w:sz w:val="22"/>
                <w:lang w:val="en-AU"/>
              </w:rPr>
            </w:pPr>
            <w:ins w:id="1881" w:author="Peter Dobson" w:date="2016-10-12T17:44:00Z">
              <w:r w:rsidRPr="006D238A">
                <w:rPr>
                  <w:rFonts w:ascii="Calibri" w:hAnsi="Calibri" w:cs="Times-Bold"/>
                  <w:b/>
                  <w:bCs/>
                  <w:color w:val="000000"/>
                  <w:sz w:val="22"/>
                  <w:lang w:val="en-AU"/>
                </w:rPr>
                <w:t>1</w:t>
              </w:r>
            </w:ins>
          </w:p>
        </w:tc>
        <w:tc>
          <w:tcPr>
            <w:tcW w:w="783" w:type="pct"/>
          </w:tcPr>
          <w:p w14:paraId="7BDA6248" w14:textId="77777777" w:rsidR="006D238A" w:rsidRPr="006D238A" w:rsidRDefault="006D238A" w:rsidP="006D238A">
            <w:pPr>
              <w:spacing w:before="120" w:after="120" w:line="240" w:lineRule="auto"/>
              <w:jc w:val="both"/>
              <w:rPr>
                <w:ins w:id="1882" w:author="Peter Dobson" w:date="2016-10-12T17:44:00Z"/>
                <w:rFonts w:ascii="Calibri" w:hAnsi="Calibri"/>
                <w:sz w:val="22"/>
                <w:szCs w:val="24"/>
                <w:lang w:val="en-AU"/>
              </w:rPr>
            </w:pPr>
            <w:ins w:id="1883" w:author="Peter Dobson" w:date="2016-10-12T17:44:00Z">
              <w:r w:rsidRPr="006D238A">
                <w:rPr>
                  <w:rFonts w:ascii="Calibri" w:hAnsi="Calibri"/>
                  <w:sz w:val="22"/>
                  <w:szCs w:val="24"/>
                  <w:lang w:val="en-AU"/>
                </w:rPr>
                <w:t>Connect cable from lantern to junction box.</w:t>
              </w:r>
            </w:ins>
          </w:p>
        </w:tc>
        <w:tc>
          <w:tcPr>
            <w:tcW w:w="1793" w:type="pct"/>
          </w:tcPr>
          <w:p w14:paraId="03F95A3F" w14:textId="77777777" w:rsidR="006D238A" w:rsidRPr="006D238A" w:rsidRDefault="006D238A" w:rsidP="006D238A">
            <w:pPr>
              <w:spacing w:before="120" w:after="120" w:line="240" w:lineRule="auto"/>
              <w:jc w:val="both"/>
              <w:rPr>
                <w:ins w:id="1884" w:author="Peter Dobson" w:date="2016-10-12T17:44:00Z"/>
                <w:rFonts w:ascii="Calibri" w:hAnsi="Calibri"/>
                <w:sz w:val="22"/>
                <w:szCs w:val="24"/>
                <w:lang w:val="en-AU"/>
              </w:rPr>
            </w:pPr>
            <w:ins w:id="1885" w:author="Peter Dobson" w:date="2016-10-12T17:44:00Z">
              <w:r w:rsidRPr="006D238A">
                <w:rPr>
                  <w:rFonts w:ascii="Calibri" w:hAnsi="Calibri"/>
                  <w:sz w:val="22"/>
                  <w:szCs w:val="24"/>
                  <w:lang w:val="en-AU"/>
                </w:rPr>
                <w:t>a. Connect cable from LED lantern to new junction box via cable glands and ensure correct polarity</w:t>
              </w:r>
            </w:ins>
          </w:p>
        </w:tc>
        <w:tc>
          <w:tcPr>
            <w:tcW w:w="756" w:type="pct"/>
          </w:tcPr>
          <w:p w14:paraId="1007E08E" w14:textId="77777777" w:rsidR="006D238A" w:rsidRPr="006D238A" w:rsidRDefault="006D238A" w:rsidP="006D238A">
            <w:pPr>
              <w:spacing w:before="120" w:after="120" w:line="240" w:lineRule="auto"/>
              <w:jc w:val="both"/>
              <w:rPr>
                <w:ins w:id="1886" w:author="Peter Dobson" w:date="2016-10-12T17:44:00Z"/>
                <w:rFonts w:ascii="Calibri" w:hAnsi="Calibri"/>
                <w:sz w:val="22"/>
                <w:szCs w:val="24"/>
                <w:lang w:val="en-AU"/>
              </w:rPr>
            </w:pPr>
            <w:ins w:id="1887" w:author="Peter Dobson" w:date="2016-10-12T17:44:00Z">
              <w:r w:rsidRPr="006D238A">
                <w:rPr>
                  <w:rFonts w:ascii="Calibri" w:hAnsi="Calibri"/>
                  <w:sz w:val="22"/>
                  <w:szCs w:val="24"/>
                  <w:lang w:val="en-AU"/>
                </w:rPr>
                <w:t>Cable connected to junction Box via cable glands and polarity correct.</w:t>
              </w:r>
            </w:ins>
          </w:p>
        </w:tc>
        <w:tc>
          <w:tcPr>
            <w:tcW w:w="403" w:type="pct"/>
          </w:tcPr>
          <w:p w14:paraId="193E6DDF" w14:textId="77777777" w:rsidR="006D238A" w:rsidRPr="006D238A" w:rsidRDefault="006D238A" w:rsidP="006D238A">
            <w:pPr>
              <w:spacing w:before="120" w:after="120" w:line="240" w:lineRule="auto"/>
              <w:jc w:val="both"/>
              <w:rPr>
                <w:ins w:id="1888" w:author="Peter Dobson" w:date="2016-10-12T17:44:00Z"/>
                <w:rFonts w:ascii="Calibri" w:hAnsi="Calibri"/>
                <w:sz w:val="22"/>
                <w:szCs w:val="24"/>
                <w:lang w:val="en-AU"/>
              </w:rPr>
            </w:pPr>
            <w:ins w:id="1889" w:author="Peter Dobson" w:date="2016-10-12T17:44:00Z">
              <w:r w:rsidRPr="006D238A">
                <w:rPr>
                  <w:rFonts w:ascii="Calibri" w:hAnsi="Calibri"/>
                  <w:sz w:val="22"/>
                  <w:szCs w:val="24"/>
                  <w:lang w:val="en-AU"/>
                </w:rPr>
                <w:t>Yes / No</w:t>
              </w:r>
            </w:ins>
          </w:p>
        </w:tc>
        <w:tc>
          <w:tcPr>
            <w:tcW w:w="1019" w:type="pct"/>
          </w:tcPr>
          <w:p w14:paraId="0B09C607" w14:textId="77777777" w:rsidR="006D238A" w:rsidRPr="006D238A" w:rsidRDefault="006D238A" w:rsidP="006D238A">
            <w:pPr>
              <w:spacing w:before="120" w:after="120" w:line="240" w:lineRule="auto"/>
              <w:jc w:val="both"/>
              <w:rPr>
                <w:ins w:id="1890" w:author="Peter Dobson" w:date="2016-10-12T17:44:00Z"/>
                <w:rFonts w:ascii="Calibri" w:hAnsi="Calibri"/>
                <w:sz w:val="22"/>
                <w:szCs w:val="24"/>
                <w:lang w:val="en-AU"/>
              </w:rPr>
            </w:pPr>
          </w:p>
        </w:tc>
      </w:tr>
      <w:tr w:rsidR="006D238A" w:rsidRPr="006D238A" w14:paraId="75D3C6D0" w14:textId="77777777" w:rsidTr="007B070B">
        <w:trPr>
          <w:trHeight w:val="450"/>
          <w:ins w:id="1891" w:author="Peter Dobson" w:date="2016-10-12T17:44:00Z"/>
        </w:trPr>
        <w:tc>
          <w:tcPr>
            <w:tcW w:w="246" w:type="pct"/>
            <w:vMerge w:val="restart"/>
          </w:tcPr>
          <w:p w14:paraId="158C25CF" w14:textId="77777777" w:rsidR="006D238A" w:rsidRPr="006D238A" w:rsidRDefault="006D238A" w:rsidP="006D238A">
            <w:pPr>
              <w:autoSpaceDE w:val="0"/>
              <w:autoSpaceDN w:val="0"/>
              <w:adjustRightInd w:val="0"/>
              <w:spacing w:line="240" w:lineRule="auto"/>
              <w:rPr>
                <w:ins w:id="1892" w:author="Peter Dobson" w:date="2016-10-12T17:44:00Z"/>
                <w:rFonts w:ascii="Calibri" w:hAnsi="Calibri" w:cs="Times-Bold"/>
                <w:b/>
                <w:bCs/>
                <w:color w:val="000000"/>
                <w:sz w:val="22"/>
                <w:lang w:val="en-AU"/>
              </w:rPr>
            </w:pPr>
            <w:ins w:id="1893" w:author="Peter Dobson" w:date="2016-10-12T17:44:00Z">
              <w:r w:rsidRPr="006D238A">
                <w:rPr>
                  <w:rFonts w:ascii="Calibri" w:hAnsi="Calibri" w:cs="Times-Bold"/>
                  <w:b/>
                  <w:bCs/>
                  <w:color w:val="000000"/>
                  <w:sz w:val="22"/>
                  <w:lang w:val="en-AU"/>
                </w:rPr>
                <w:t>2</w:t>
              </w:r>
            </w:ins>
          </w:p>
        </w:tc>
        <w:tc>
          <w:tcPr>
            <w:tcW w:w="783" w:type="pct"/>
            <w:vMerge w:val="restart"/>
          </w:tcPr>
          <w:p w14:paraId="3C934061" w14:textId="77777777" w:rsidR="006D238A" w:rsidRPr="006D238A" w:rsidRDefault="006D238A" w:rsidP="006D238A">
            <w:pPr>
              <w:autoSpaceDE w:val="0"/>
              <w:autoSpaceDN w:val="0"/>
              <w:adjustRightInd w:val="0"/>
              <w:spacing w:line="240" w:lineRule="auto"/>
              <w:rPr>
                <w:ins w:id="1894" w:author="Peter Dobson" w:date="2016-10-12T17:44:00Z"/>
                <w:rFonts w:ascii="Calibri" w:hAnsi="Calibri" w:cs="Calibri"/>
                <w:color w:val="000000"/>
                <w:sz w:val="22"/>
                <w:lang w:val="en-AU"/>
              </w:rPr>
            </w:pPr>
            <w:ins w:id="1895" w:author="Peter Dobson" w:date="2016-10-12T17:44:00Z">
              <w:r w:rsidRPr="006D238A">
                <w:rPr>
                  <w:rFonts w:ascii="Calibri" w:hAnsi="Calibri" w:cs="Calibri"/>
                  <w:color w:val="000000"/>
                  <w:sz w:val="22"/>
                  <w:lang w:val="en-AU"/>
                </w:rPr>
                <w:t>Connect existing cable into the new junction box.</w:t>
              </w:r>
            </w:ins>
          </w:p>
        </w:tc>
        <w:tc>
          <w:tcPr>
            <w:tcW w:w="1793" w:type="pct"/>
          </w:tcPr>
          <w:p w14:paraId="78199C55" w14:textId="77777777" w:rsidR="006D238A" w:rsidRPr="006D238A" w:rsidRDefault="006D238A" w:rsidP="006D238A">
            <w:pPr>
              <w:autoSpaceDE w:val="0"/>
              <w:autoSpaceDN w:val="0"/>
              <w:adjustRightInd w:val="0"/>
              <w:spacing w:line="240" w:lineRule="auto"/>
              <w:rPr>
                <w:ins w:id="1896" w:author="Peter Dobson" w:date="2016-10-12T17:44:00Z"/>
                <w:rFonts w:ascii="Calibri" w:hAnsi="Calibri" w:cs="Calibri"/>
                <w:bCs/>
                <w:color w:val="000000"/>
                <w:sz w:val="22"/>
                <w:lang w:val="en-AU"/>
              </w:rPr>
            </w:pPr>
            <w:ins w:id="1897" w:author="Peter Dobson" w:date="2016-10-12T17:44:00Z">
              <w:r w:rsidRPr="006D238A">
                <w:rPr>
                  <w:rFonts w:ascii="Calibri" w:hAnsi="Calibri" w:cs="Calibri"/>
                  <w:bCs/>
                  <w:color w:val="000000"/>
                  <w:sz w:val="22"/>
                  <w:lang w:val="en-AU"/>
                </w:rPr>
                <w:t>a. Inspect existing cable to ascertain it is in good working condition and can be utilised for the new LED lantern.</w:t>
              </w:r>
            </w:ins>
          </w:p>
        </w:tc>
        <w:tc>
          <w:tcPr>
            <w:tcW w:w="756" w:type="pct"/>
          </w:tcPr>
          <w:p w14:paraId="098F5395" w14:textId="77777777" w:rsidR="006D238A" w:rsidRPr="006D238A" w:rsidRDefault="006D238A" w:rsidP="006D238A">
            <w:pPr>
              <w:autoSpaceDE w:val="0"/>
              <w:autoSpaceDN w:val="0"/>
              <w:adjustRightInd w:val="0"/>
              <w:spacing w:line="240" w:lineRule="auto"/>
              <w:rPr>
                <w:ins w:id="1898" w:author="Peter Dobson" w:date="2016-10-12T17:44:00Z"/>
                <w:rFonts w:ascii="Calibri" w:hAnsi="Calibri" w:cs="Calibri"/>
                <w:color w:val="000000"/>
                <w:sz w:val="22"/>
                <w:lang w:val="en-AU"/>
              </w:rPr>
            </w:pPr>
            <w:ins w:id="1899" w:author="Peter Dobson" w:date="2016-10-12T17:44:00Z">
              <w:r w:rsidRPr="006D238A">
                <w:rPr>
                  <w:rFonts w:ascii="Calibri" w:hAnsi="Calibri" w:cs="Calibri"/>
                  <w:color w:val="000000"/>
                  <w:sz w:val="22"/>
                  <w:lang w:val="en-AU"/>
                </w:rPr>
                <w:t>Existing cable can be utilised for the new LED lantern.</w:t>
              </w:r>
            </w:ins>
          </w:p>
        </w:tc>
        <w:tc>
          <w:tcPr>
            <w:tcW w:w="403" w:type="pct"/>
          </w:tcPr>
          <w:p w14:paraId="5A86216A" w14:textId="77777777" w:rsidR="006D238A" w:rsidRPr="006D238A" w:rsidRDefault="006D238A" w:rsidP="006D238A">
            <w:pPr>
              <w:autoSpaceDE w:val="0"/>
              <w:autoSpaceDN w:val="0"/>
              <w:adjustRightInd w:val="0"/>
              <w:spacing w:line="240" w:lineRule="auto"/>
              <w:rPr>
                <w:ins w:id="1900" w:author="Peter Dobson" w:date="2016-10-12T17:44:00Z"/>
                <w:rFonts w:ascii="Calibri" w:hAnsi="Calibri" w:cs="Calibri"/>
                <w:bCs/>
                <w:color w:val="000000"/>
                <w:sz w:val="22"/>
                <w:lang w:val="en-AU"/>
              </w:rPr>
            </w:pPr>
            <w:ins w:id="1901" w:author="Peter Dobson" w:date="2016-10-12T17:44:00Z">
              <w:r w:rsidRPr="006D238A">
                <w:rPr>
                  <w:rFonts w:ascii="Calibri" w:hAnsi="Calibri" w:cs="Calibri"/>
                  <w:bCs/>
                  <w:color w:val="000000"/>
                  <w:sz w:val="22"/>
                  <w:lang w:val="en-AU"/>
                </w:rPr>
                <w:t>Yes / No</w:t>
              </w:r>
            </w:ins>
          </w:p>
        </w:tc>
        <w:tc>
          <w:tcPr>
            <w:tcW w:w="1019" w:type="pct"/>
            <w:vMerge w:val="restart"/>
          </w:tcPr>
          <w:p w14:paraId="66BCD8BD" w14:textId="77777777" w:rsidR="006D238A" w:rsidRPr="006D238A" w:rsidRDefault="006D238A" w:rsidP="006D238A">
            <w:pPr>
              <w:autoSpaceDE w:val="0"/>
              <w:autoSpaceDN w:val="0"/>
              <w:adjustRightInd w:val="0"/>
              <w:spacing w:line="240" w:lineRule="auto"/>
              <w:rPr>
                <w:ins w:id="1902" w:author="Peter Dobson" w:date="2016-10-12T17:44:00Z"/>
                <w:rFonts w:ascii="Calibri" w:hAnsi="Calibri" w:cs="Times-Bold"/>
                <w:bCs/>
                <w:color w:val="000000"/>
                <w:sz w:val="22"/>
                <w:lang w:val="en-AU"/>
              </w:rPr>
            </w:pPr>
          </w:p>
        </w:tc>
      </w:tr>
      <w:tr w:rsidR="006D238A" w:rsidRPr="006D238A" w14:paraId="4C61F494" w14:textId="77777777" w:rsidTr="007B070B">
        <w:trPr>
          <w:trHeight w:val="1074"/>
          <w:ins w:id="1903" w:author="Peter Dobson" w:date="2016-10-12T17:44:00Z"/>
        </w:trPr>
        <w:tc>
          <w:tcPr>
            <w:tcW w:w="246" w:type="pct"/>
            <w:vMerge/>
          </w:tcPr>
          <w:p w14:paraId="587F18F0" w14:textId="77777777" w:rsidR="006D238A" w:rsidRPr="006D238A" w:rsidRDefault="006D238A" w:rsidP="006D238A">
            <w:pPr>
              <w:autoSpaceDE w:val="0"/>
              <w:autoSpaceDN w:val="0"/>
              <w:adjustRightInd w:val="0"/>
              <w:spacing w:line="240" w:lineRule="auto"/>
              <w:rPr>
                <w:ins w:id="1904" w:author="Peter Dobson" w:date="2016-10-12T17:44:00Z"/>
                <w:rFonts w:ascii="Calibri" w:hAnsi="Calibri" w:cs="Times-Bold"/>
                <w:b/>
                <w:bCs/>
                <w:color w:val="000000"/>
                <w:sz w:val="22"/>
                <w:lang w:val="en-AU"/>
              </w:rPr>
            </w:pPr>
          </w:p>
        </w:tc>
        <w:tc>
          <w:tcPr>
            <w:tcW w:w="783" w:type="pct"/>
            <w:vMerge/>
          </w:tcPr>
          <w:p w14:paraId="1EECA74D" w14:textId="77777777" w:rsidR="006D238A" w:rsidRPr="006D238A" w:rsidRDefault="006D238A" w:rsidP="006D238A">
            <w:pPr>
              <w:autoSpaceDE w:val="0"/>
              <w:autoSpaceDN w:val="0"/>
              <w:adjustRightInd w:val="0"/>
              <w:spacing w:line="240" w:lineRule="auto"/>
              <w:rPr>
                <w:ins w:id="1905" w:author="Peter Dobson" w:date="2016-10-12T17:44:00Z"/>
                <w:rFonts w:ascii="Calibri" w:hAnsi="Calibri" w:cs="Calibri"/>
                <w:color w:val="000000"/>
                <w:sz w:val="22"/>
                <w:lang w:val="en-AU"/>
              </w:rPr>
            </w:pPr>
          </w:p>
        </w:tc>
        <w:tc>
          <w:tcPr>
            <w:tcW w:w="1793" w:type="pct"/>
          </w:tcPr>
          <w:p w14:paraId="77DAEEF7" w14:textId="77777777" w:rsidR="006D238A" w:rsidRPr="006D238A" w:rsidRDefault="006D238A" w:rsidP="006D238A">
            <w:pPr>
              <w:autoSpaceDE w:val="0"/>
              <w:autoSpaceDN w:val="0"/>
              <w:adjustRightInd w:val="0"/>
              <w:spacing w:line="240" w:lineRule="auto"/>
              <w:rPr>
                <w:ins w:id="1906" w:author="Peter Dobson" w:date="2016-10-12T17:44:00Z"/>
                <w:rFonts w:ascii="Calibri" w:hAnsi="Calibri" w:cs="Calibri"/>
                <w:bCs/>
                <w:color w:val="000000"/>
                <w:sz w:val="22"/>
                <w:lang w:val="en-AU"/>
              </w:rPr>
            </w:pPr>
            <w:ins w:id="1907" w:author="Peter Dobson" w:date="2016-10-12T17:44:00Z">
              <w:r w:rsidRPr="006D238A">
                <w:rPr>
                  <w:rFonts w:ascii="Calibri" w:hAnsi="Calibri" w:cs="Calibri"/>
                  <w:bCs/>
                  <w:color w:val="000000"/>
                  <w:sz w:val="22"/>
                  <w:lang w:val="en-AU"/>
                </w:rPr>
                <w:t>b. Connect existing cable into new junction box via cable gland reducing the length as required and ensure correct polarity</w:t>
              </w:r>
            </w:ins>
          </w:p>
        </w:tc>
        <w:tc>
          <w:tcPr>
            <w:tcW w:w="756" w:type="pct"/>
          </w:tcPr>
          <w:p w14:paraId="250E6A33" w14:textId="77777777" w:rsidR="006D238A" w:rsidRPr="006D238A" w:rsidRDefault="006D238A" w:rsidP="006D238A">
            <w:pPr>
              <w:autoSpaceDE w:val="0"/>
              <w:autoSpaceDN w:val="0"/>
              <w:adjustRightInd w:val="0"/>
              <w:spacing w:line="240" w:lineRule="auto"/>
              <w:rPr>
                <w:ins w:id="1908" w:author="Peter Dobson" w:date="2016-10-12T17:44:00Z"/>
                <w:rFonts w:ascii="Calibri" w:hAnsi="Calibri" w:cs="Calibri"/>
                <w:color w:val="000000"/>
                <w:sz w:val="22"/>
                <w:lang w:val="en-AU"/>
              </w:rPr>
            </w:pPr>
            <w:ins w:id="1909" w:author="Peter Dobson" w:date="2016-10-12T17:44:00Z">
              <w:r w:rsidRPr="006D238A">
                <w:rPr>
                  <w:rFonts w:ascii="Calibri" w:hAnsi="Calibri" w:cs="Calibri"/>
                  <w:bCs/>
                  <w:color w:val="000000"/>
                  <w:sz w:val="22"/>
                  <w:lang w:val="en-AU"/>
                </w:rPr>
                <w:t xml:space="preserve">Cable connected to junction Box via cable glands and polarity correct.. </w:t>
              </w:r>
            </w:ins>
          </w:p>
        </w:tc>
        <w:tc>
          <w:tcPr>
            <w:tcW w:w="403" w:type="pct"/>
          </w:tcPr>
          <w:p w14:paraId="350CF2BB" w14:textId="77777777" w:rsidR="006D238A" w:rsidRPr="006D238A" w:rsidRDefault="006D238A" w:rsidP="006D238A">
            <w:pPr>
              <w:autoSpaceDE w:val="0"/>
              <w:autoSpaceDN w:val="0"/>
              <w:adjustRightInd w:val="0"/>
              <w:spacing w:line="240" w:lineRule="auto"/>
              <w:rPr>
                <w:ins w:id="1910" w:author="Peter Dobson" w:date="2016-10-12T17:44:00Z"/>
                <w:rFonts w:ascii="Calibri" w:hAnsi="Calibri" w:cs="Calibri"/>
                <w:bCs/>
                <w:color w:val="000000"/>
                <w:sz w:val="22"/>
                <w:lang w:val="en-AU"/>
              </w:rPr>
            </w:pPr>
            <w:ins w:id="1911" w:author="Peter Dobson" w:date="2016-10-12T17:44:00Z">
              <w:r w:rsidRPr="006D238A">
                <w:rPr>
                  <w:rFonts w:ascii="Calibri" w:hAnsi="Calibri" w:cs="Calibri"/>
                  <w:bCs/>
                  <w:color w:val="000000"/>
                  <w:sz w:val="22"/>
                  <w:lang w:val="en-AU"/>
                </w:rPr>
                <w:t>Yes / No</w:t>
              </w:r>
            </w:ins>
          </w:p>
        </w:tc>
        <w:tc>
          <w:tcPr>
            <w:tcW w:w="1019" w:type="pct"/>
            <w:vMerge/>
          </w:tcPr>
          <w:p w14:paraId="4CC8BF5B" w14:textId="77777777" w:rsidR="006D238A" w:rsidRPr="006D238A" w:rsidRDefault="006D238A" w:rsidP="006D238A">
            <w:pPr>
              <w:autoSpaceDE w:val="0"/>
              <w:autoSpaceDN w:val="0"/>
              <w:adjustRightInd w:val="0"/>
              <w:spacing w:line="240" w:lineRule="auto"/>
              <w:rPr>
                <w:ins w:id="1912" w:author="Peter Dobson" w:date="2016-10-12T17:44:00Z"/>
                <w:rFonts w:ascii="Calibri" w:hAnsi="Calibri" w:cs="Times-Bold"/>
                <w:bCs/>
                <w:color w:val="000000"/>
                <w:sz w:val="22"/>
                <w:lang w:val="en-AU"/>
              </w:rPr>
            </w:pPr>
          </w:p>
        </w:tc>
      </w:tr>
      <w:tr w:rsidR="006D238A" w:rsidRPr="006D238A" w14:paraId="07F60B0E" w14:textId="77777777" w:rsidTr="007B070B">
        <w:trPr>
          <w:trHeight w:val="448"/>
          <w:ins w:id="1913" w:author="Peter Dobson" w:date="2016-10-12T17:44:00Z"/>
        </w:trPr>
        <w:tc>
          <w:tcPr>
            <w:tcW w:w="246" w:type="pct"/>
            <w:vMerge/>
          </w:tcPr>
          <w:p w14:paraId="64F0A888" w14:textId="77777777" w:rsidR="006D238A" w:rsidRPr="006D238A" w:rsidRDefault="006D238A" w:rsidP="006D238A">
            <w:pPr>
              <w:autoSpaceDE w:val="0"/>
              <w:autoSpaceDN w:val="0"/>
              <w:adjustRightInd w:val="0"/>
              <w:spacing w:line="240" w:lineRule="auto"/>
              <w:rPr>
                <w:ins w:id="1914" w:author="Peter Dobson" w:date="2016-10-12T17:44:00Z"/>
                <w:rFonts w:ascii="Calibri" w:hAnsi="Calibri" w:cs="Times-Bold"/>
                <w:b/>
                <w:bCs/>
                <w:color w:val="000000"/>
                <w:sz w:val="22"/>
                <w:lang w:val="en-AU"/>
              </w:rPr>
            </w:pPr>
          </w:p>
        </w:tc>
        <w:tc>
          <w:tcPr>
            <w:tcW w:w="783" w:type="pct"/>
            <w:vMerge/>
          </w:tcPr>
          <w:p w14:paraId="7F7E5047" w14:textId="77777777" w:rsidR="006D238A" w:rsidRPr="006D238A" w:rsidRDefault="006D238A" w:rsidP="006D238A">
            <w:pPr>
              <w:autoSpaceDE w:val="0"/>
              <w:autoSpaceDN w:val="0"/>
              <w:adjustRightInd w:val="0"/>
              <w:spacing w:line="240" w:lineRule="auto"/>
              <w:rPr>
                <w:ins w:id="1915" w:author="Peter Dobson" w:date="2016-10-12T17:44:00Z"/>
                <w:rFonts w:ascii="Calibri" w:hAnsi="Calibri" w:cs="Calibri"/>
                <w:color w:val="000000"/>
                <w:sz w:val="22"/>
                <w:lang w:val="en-AU"/>
              </w:rPr>
            </w:pPr>
          </w:p>
        </w:tc>
        <w:tc>
          <w:tcPr>
            <w:tcW w:w="1793" w:type="pct"/>
          </w:tcPr>
          <w:p w14:paraId="2BDAC30F" w14:textId="77777777" w:rsidR="006D238A" w:rsidRPr="006D238A" w:rsidRDefault="006D238A" w:rsidP="006D238A">
            <w:pPr>
              <w:autoSpaceDE w:val="0"/>
              <w:autoSpaceDN w:val="0"/>
              <w:adjustRightInd w:val="0"/>
              <w:spacing w:line="240" w:lineRule="auto"/>
              <w:rPr>
                <w:ins w:id="1916" w:author="Peter Dobson" w:date="2016-10-12T17:44:00Z"/>
                <w:rFonts w:ascii="Calibri" w:hAnsi="Calibri" w:cs="Calibri"/>
                <w:bCs/>
                <w:color w:val="000000"/>
                <w:sz w:val="22"/>
                <w:lang w:val="en-AU"/>
              </w:rPr>
            </w:pPr>
            <w:ins w:id="1917" w:author="Peter Dobson" w:date="2016-10-12T17:44:00Z">
              <w:r w:rsidRPr="006D238A">
                <w:rPr>
                  <w:rFonts w:ascii="Calibri" w:hAnsi="Calibri" w:cs="Calibri"/>
                  <w:bCs/>
                  <w:color w:val="000000"/>
                  <w:sz w:val="22"/>
                  <w:lang w:val="en-AU"/>
                </w:rPr>
                <w:t>c. Cable is to be secured with stainless steel insulated cable ties to lantern stand and affixed along the existing path to the regulator board .</w:t>
              </w:r>
            </w:ins>
          </w:p>
        </w:tc>
        <w:tc>
          <w:tcPr>
            <w:tcW w:w="756" w:type="pct"/>
          </w:tcPr>
          <w:p w14:paraId="0279D551" w14:textId="77777777" w:rsidR="006D238A" w:rsidRPr="006D238A" w:rsidRDefault="006D238A" w:rsidP="006D238A">
            <w:pPr>
              <w:autoSpaceDE w:val="0"/>
              <w:autoSpaceDN w:val="0"/>
              <w:adjustRightInd w:val="0"/>
              <w:spacing w:line="240" w:lineRule="auto"/>
              <w:rPr>
                <w:ins w:id="1918" w:author="Peter Dobson" w:date="2016-10-12T17:44:00Z"/>
                <w:rFonts w:ascii="Calibri" w:hAnsi="Calibri" w:cs="Calibri"/>
                <w:color w:val="000000"/>
                <w:sz w:val="22"/>
                <w:lang w:val="en-AU"/>
              </w:rPr>
            </w:pPr>
            <w:ins w:id="1919" w:author="Peter Dobson" w:date="2016-10-12T17:44:00Z">
              <w:r w:rsidRPr="006D238A">
                <w:rPr>
                  <w:rFonts w:ascii="Calibri" w:hAnsi="Calibri" w:cs="Calibri"/>
                  <w:bCs/>
                  <w:color w:val="000000"/>
                  <w:sz w:val="22"/>
                  <w:lang w:val="en-AU"/>
                </w:rPr>
                <w:t>Cable is secured by insulated cable ties.</w:t>
              </w:r>
            </w:ins>
          </w:p>
        </w:tc>
        <w:tc>
          <w:tcPr>
            <w:tcW w:w="403" w:type="pct"/>
          </w:tcPr>
          <w:p w14:paraId="16F9471D" w14:textId="77777777" w:rsidR="006D238A" w:rsidRPr="006D238A" w:rsidRDefault="006D238A" w:rsidP="006D238A">
            <w:pPr>
              <w:autoSpaceDE w:val="0"/>
              <w:autoSpaceDN w:val="0"/>
              <w:adjustRightInd w:val="0"/>
              <w:spacing w:line="240" w:lineRule="auto"/>
              <w:rPr>
                <w:ins w:id="1920" w:author="Peter Dobson" w:date="2016-10-12T17:44:00Z"/>
                <w:rFonts w:ascii="Calibri" w:hAnsi="Calibri" w:cs="Calibri"/>
                <w:bCs/>
                <w:color w:val="000000"/>
                <w:sz w:val="22"/>
                <w:lang w:val="en-AU"/>
              </w:rPr>
            </w:pPr>
            <w:ins w:id="1921" w:author="Peter Dobson" w:date="2016-10-12T17:44:00Z">
              <w:r w:rsidRPr="006D238A">
                <w:rPr>
                  <w:rFonts w:ascii="Calibri" w:hAnsi="Calibri" w:cs="Calibri"/>
                  <w:bCs/>
                  <w:color w:val="000000"/>
                  <w:sz w:val="22"/>
                  <w:lang w:val="en-AU"/>
                </w:rPr>
                <w:t>Yes / No</w:t>
              </w:r>
            </w:ins>
          </w:p>
        </w:tc>
        <w:tc>
          <w:tcPr>
            <w:tcW w:w="1019" w:type="pct"/>
            <w:vMerge/>
          </w:tcPr>
          <w:p w14:paraId="7429F056" w14:textId="77777777" w:rsidR="006D238A" w:rsidRPr="006D238A" w:rsidRDefault="006D238A" w:rsidP="006D238A">
            <w:pPr>
              <w:autoSpaceDE w:val="0"/>
              <w:autoSpaceDN w:val="0"/>
              <w:adjustRightInd w:val="0"/>
              <w:spacing w:line="240" w:lineRule="auto"/>
              <w:rPr>
                <w:ins w:id="1922" w:author="Peter Dobson" w:date="2016-10-12T17:44:00Z"/>
                <w:rFonts w:ascii="Calibri" w:hAnsi="Calibri" w:cs="Times-Bold"/>
                <w:bCs/>
                <w:color w:val="000000"/>
                <w:sz w:val="22"/>
                <w:lang w:val="en-AU"/>
              </w:rPr>
            </w:pPr>
          </w:p>
        </w:tc>
      </w:tr>
      <w:tr w:rsidR="006D238A" w:rsidRPr="006D238A" w14:paraId="10590CAD" w14:textId="77777777" w:rsidTr="007B070B">
        <w:trPr>
          <w:trHeight w:val="597"/>
          <w:ins w:id="1923" w:author="Peter Dobson" w:date="2016-10-12T17:44:00Z"/>
        </w:trPr>
        <w:tc>
          <w:tcPr>
            <w:tcW w:w="246" w:type="pct"/>
            <w:vMerge/>
          </w:tcPr>
          <w:p w14:paraId="0512DCA6" w14:textId="77777777" w:rsidR="006D238A" w:rsidRPr="006D238A" w:rsidRDefault="006D238A" w:rsidP="006D238A">
            <w:pPr>
              <w:autoSpaceDE w:val="0"/>
              <w:autoSpaceDN w:val="0"/>
              <w:adjustRightInd w:val="0"/>
              <w:spacing w:line="240" w:lineRule="auto"/>
              <w:rPr>
                <w:ins w:id="1924" w:author="Peter Dobson" w:date="2016-10-12T17:44:00Z"/>
                <w:rFonts w:ascii="Calibri" w:hAnsi="Calibri" w:cs="Times-Bold"/>
                <w:b/>
                <w:bCs/>
                <w:color w:val="000000"/>
                <w:sz w:val="22"/>
                <w:lang w:val="en-AU"/>
              </w:rPr>
            </w:pPr>
          </w:p>
        </w:tc>
        <w:tc>
          <w:tcPr>
            <w:tcW w:w="783" w:type="pct"/>
            <w:vMerge/>
          </w:tcPr>
          <w:p w14:paraId="3FA78780" w14:textId="77777777" w:rsidR="006D238A" w:rsidRPr="006D238A" w:rsidRDefault="006D238A" w:rsidP="006D238A">
            <w:pPr>
              <w:spacing w:line="240" w:lineRule="auto"/>
              <w:rPr>
                <w:ins w:id="1925" w:author="Peter Dobson" w:date="2016-10-12T17:44:00Z"/>
                <w:rFonts w:ascii="Calibri" w:hAnsi="Calibri"/>
                <w:sz w:val="22"/>
                <w:lang w:val="en-AU"/>
              </w:rPr>
            </w:pPr>
          </w:p>
        </w:tc>
        <w:tc>
          <w:tcPr>
            <w:tcW w:w="1793" w:type="pct"/>
          </w:tcPr>
          <w:p w14:paraId="19060003" w14:textId="77777777" w:rsidR="006D238A" w:rsidRPr="006D238A" w:rsidRDefault="006D238A" w:rsidP="006D238A">
            <w:pPr>
              <w:spacing w:line="240" w:lineRule="auto"/>
              <w:rPr>
                <w:ins w:id="1926" w:author="Peter Dobson" w:date="2016-10-12T17:44:00Z"/>
                <w:rFonts w:ascii="Calibri" w:hAnsi="Calibri" w:cs="Arial"/>
                <w:sz w:val="22"/>
                <w:lang w:val="en-AU"/>
              </w:rPr>
            </w:pPr>
            <w:ins w:id="1927" w:author="Peter Dobson" w:date="2016-10-12T17:44:00Z">
              <w:r w:rsidRPr="006D238A">
                <w:rPr>
                  <w:rFonts w:ascii="Calibri" w:hAnsi="Calibri" w:cs="Arial"/>
                  <w:sz w:val="22"/>
                  <w:lang w:val="en-AU"/>
                </w:rPr>
                <w:t>d. Remove disconnect pin from junction box.</w:t>
              </w:r>
            </w:ins>
          </w:p>
        </w:tc>
        <w:tc>
          <w:tcPr>
            <w:tcW w:w="756" w:type="pct"/>
          </w:tcPr>
          <w:p w14:paraId="163B23A5" w14:textId="77777777" w:rsidR="006D238A" w:rsidRPr="006D238A" w:rsidRDefault="006D238A" w:rsidP="006D238A">
            <w:pPr>
              <w:spacing w:line="240" w:lineRule="auto"/>
              <w:rPr>
                <w:ins w:id="1928" w:author="Peter Dobson" w:date="2016-10-12T17:44:00Z"/>
                <w:rFonts w:ascii="Calibri" w:hAnsi="Calibri" w:cs="Arial"/>
                <w:sz w:val="22"/>
                <w:lang w:val="en-AU"/>
              </w:rPr>
            </w:pPr>
            <w:ins w:id="1929" w:author="Peter Dobson" w:date="2016-10-12T17:44:00Z">
              <w:r w:rsidRPr="006D238A">
                <w:rPr>
                  <w:rFonts w:ascii="Calibri" w:hAnsi="Calibri" w:cs="Arial"/>
                  <w:sz w:val="22"/>
                  <w:lang w:val="en-AU"/>
                </w:rPr>
                <w:t>Disconect pin removed.</w:t>
              </w:r>
            </w:ins>
          </w:p>
        </w:tc>
        <w:tc>
          <w:tcPr>
            <w:tcW w:w="403" w:type="pct"/>
          </w:tcPr>
          <w:p w14:paraId="75D33F63" w14:textId="77777777" w:rsidR="006D238A" w:rsidRPr="006D238A" w:rsidRDefault="006D238A" w:rsidP="006D238A">
            <w:pPr>
              <w:autoSpaceDE w:val="0"/>
              <w:autoSpaceDN w:val="0"/>
              <w:adjustRightInd w:val="0"/>
              <w:spacing w:line="240" w:lineRule="auto"/>
              <w:rPr>
                <w:ins w:id="1930" w:author="Peter Dobson" w:date="2016-10-12T17:44:00Z"/>
                <w:rFonts w:ascii="Calibri" w:hAnsi="Calibri" w:cs="Times-Bold"/>
                <w:bCs/>
                <w:color w:val="000000"/>
                <w:sz w:val="22"/>
                <w:lang w:val="en-AU"/>
              </w:rPr>
            </w:pPr>
            <w:ins w:id="1931" w:author="Peter Dobson" w:date="2016-10-12T17:44:00Z">
              <w:r w:rsidRPr="006D238A">
                <w:rPr>
                  <w:rFonts w:ascii="Calibri" w:hAnsi="Calibri" w:cs="Calibri"/>
                  <w:bCs/>
                  <w:color w:val="000000"/>
                  <w:sz w:val="22"/>
                  <w:lang w:val="en-AU"/>
                </w:rPr>
                <w:t>Yes / No</w:t>
              </w:r>
            </w:ins>
          </w:p>
        </w:tc>
        <w:tc>
          <w:tcPr>
            <w:tcW w:w="1019" w:type="pct"/>
          </w:tcPr>
          <w:p w14:paraId="4433BFFC" w14:textId="77777777" w:rsidR="006D238A" w:rsidRPr="006D238A" w:rsidRDefault="006D238A" w:rsidP="006D238A">
            <w:pPr>
              <w:autoSpaceDE w:val="0"/>
              <w:autoSpaceDN w:val="0"/>
              <w:adjustRightInd w:val="0"/>
              <w:spacing w:line="240" w:lineRule="auto"/>
              <w:rPr>
                <w:ins w:id="1932" w:author="Peter Dobson" w:date="2016-10-12T17:44:00Z"/>
                <w:rFonts w:ascii="Calibri" w:hAnsi="Calibri" w:cs="Times-Bold"/>
                <w:bCs/>
                <w:color w:val="000000"/>
                <w:sz w:val="22"/>
                <w:lang w:val="en-AU"/>
              </w:rPr>
            </w:pPr>
          </w:p>
        </w:tc>
      </w:tr>
    </w:tbl>
    <w:p w14:paraId="0D0F6D0A" w14:textId="77777777" w:rsidR="006D238A" w:rsidRDefault="006D238A">
      <w:pPr>
        <w:spacing w:after="200" w:line="276" w:lineRule="auto"/>
        <w:rPr>
          <w:ins w:id="1933" w:author="Peter Dobson" w:date="2016-10-12T17:44:00Z"/>
          <w:sz w:val="22"/>
        </w:rPr>
      </w:pPr>
      <w:ins w:id="1934" w:author="Peter Dobson" w:date="2016-10-12T17:44:00Z">
        <w:r>
          <w:br w:type="page"/>
        </w:r>
      </w:ins>
    </w:p>
    <w:tbl>
      <w:tblPr>
        <w:tblStyle w:val="TableGrid6"/>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6D238A" w:rsidRPr="006D238A" w14:paraId="556E2BA5" w14:textId="77777777" w:rsidTr="006D238A">
        <w:trPr>
          <w:trHeight w:val="597"/>
          <w:ins w:id="1935" w:author="Peter Dobson" w:date="2016-10-12T17:44:00Z"/>
        </w:trPr>
        <w:tc>
          <w:tcPr>
            <w:tcW w:w="246" w:type="pct"/>
            <w:shd w:val="clear" w:color="auto" w:fill="D9D9D9"/>
          </w:tcPr>
          <w:p w14:paraId="49DFE987" w14:textId="77777777" w:rsidR="006D238A" w:rsidRPr="006D238A" w:rsidRDefault="006D238A" w:rsidP="006D238A">
            <w:pPr>
              <w:autoSpaceDE w:val="0"/>
              <w:autoSpaceDN w:val="0"/>
              <w:adjustRightInd w:val="0"/>
              <w:spacing w:line="240" w:lineRule="auto"/>
              <w:rPr>
                <w:ins w:id="1936" w:author="Peter Dobson" w:date="2016-10-12T17:44:00Z"/>
                <w:rFonts w:ascii="Calibri" w:hAnsi="Calibri" w:cs="Times-Bold"/>
                <w:b/>
                <w:bCs/>
                <w:color w:val="000000"/>
                <w:sz w:val="22"/>
                <w:lang w:val="en-AU"/>
              </w:rPr>
            </w:pPr>
            <w:ins w:id="1937" w:author="Peter Dobson" w:date="2016-10-12T17:44:00Z">
              <w:r w:rsidRPr="006D238A">
                <w:rPr>
                  <w:rFonts w:ascii="Calibri" w:hAnsi="Calibri" w:cs="Times-Bold"/>
                  <w:b/>
                  <w:bCs/>
                  <w:color w:val="000000"/>
                  <w:sz w:val="22"/>
                  <w:lang w:val="en-AU"/>
                </w:rPr>
                <w:lastRenderedPageBreak/>
                <w:t>Item</w:t>
              </w:r>
            </w:ins>
          </w:p>
        </w:tc>
        <w:tc>
          <w:tcPr>
            <w:tcW w:w="783" w:type="pct"/>
            <w:shd w:val="clear" w:color="auto" w:fill="D9D9D9"/>
          </w:tcPr>
          <w:p w14:paraId="2E0EC4D3" w14:textId="77777777" w:rsidR="006D238A" w:rsidRPr="006D238A" w:rsidRDefault="006D238A" w:rsidP="006D238A">
            <w:pPr>
              <w:autoSpaceDE w:val="0"/>
              <w:autoSpaceDN w:val="0"/>
              <w:adjustRightInd w:val="0"/>
              <w:spacing w:line="240" w:lineRule="auto"/>
              <w:rPr>
                <w:ins w:id="1938" w:author="Peter Dobson" w:date="2016-10-12T17:44:00Z"/>
                <w:rFonts w:ascii="Calibri" w:hAnsi="Calibri" w:cs="Times-Bold"/>
                <w:b/>
                <w:bCs/>
                <w:color w:val="000000"/>
                <w:sz w:val="22"/>
                <w:lang w:val="en-AU"/>
              </w:rPr>
            </w:pPr>
            <w:ins w:id="1939" w:author="Peter Dobson" w:date="2016-10-12T17:44:00Z">
              <w:r w:rsidRPr="006D238A">
                <w:rPr>
                  <w:rFonts w:ascii="Calibri" w:hAnsi="Calibri" w:cs="Times-Bold"/>
                  <w:b/>
                  <w:bCs/>
                  <w:color w:val="000000"/>
                  <w:sz w:val="22"/>
                  <w:lang w:val="en-AU"/>
                </w:rPr>
                <w:t>Commissioning step</w:t>
              </w:r>
            </w:ins>
          </w:p>
        </w:tc>
        <w:tc>
          <w:tcPr>
            <w:tcW w:w="1793" w:type="pct"/>
            <w:shd w:val="clear" w:color="auto" w:fill="D9D9D9"/>
          </w:tcPr>
          <w:p w14:paraId="07A191E5" w14:textId="77777777" w:rsidR="006D238A" w:rsidRPr="006D238A" w:rsidRDefault="006D238A" w:rsidP="006D238A">
            <w:pPr>
              <w:autoSpaceDE w:val="0"/>
              <w:autoSpaceDN w:val="0"/>
              <w:adjustRightInd w:val="0"/>
              <w:spacing w:line="240" w:lineRule="auto"/>
              <w:rPr>
                <w:ins w:id="1940" w:author="Peter Dobson" w:date="2016-10-12T17:44:00Z"/>
                <w:rFonts w:ascii="Calibri" w:hAnsi="Calibri" w:cs="Times-Bold"/>
                <w:b/>
                <w:bCs/>
                <w:color w:val="000000"/>
                <w:sz w:val="22"/>
                <w:lang w:val="en-AU"/>
              </w:rPr>
            </w:pPr>
            <w:ins w:id="1941" w:author="Peter Dobson" w:date="2016-10-12T17:44:00Z">
              <w:r w:rsidRPr="006D238A">
                <w:rPr>
                  <w:rFonts w:ascii="Calibri" w:hAnsi="Calibri" w:cs="Times-Bold"/>
                  <w:b/>
                  <w:bCs/>
                  <w:color w:val="000000"/>
                  <w:sz w:val="22"/>
                  <w:lang w:val="en-AU"/>
                </w:rPr>
                <w:t>Installation / Commissioning Procedure</w:t>
              </w:r>
            </w:ins>
          </w:p>
        </w:tc>
        <w:tc>
          <w:tcPr>
            <w:tcW w:w="756" w:type="pct"/>
            <w:shd w:val="clear" w:color="auto" w:fill="D9D9D9"/>
          </w:tcPr>
          <w:p w14:paraId="5C66BD5B" w14:textId="77777777" w:rsidR="006D238A" w:rsidRPr="006D238A" w:rsidRDefault="006D238A" w:rsidP="006D238A">
            <w:pPr>
              <w:autoSpaceDE w:val="0"/>
              <w:autoSpaceDN w:val="0"/>
              <w:adjustRightInd w:val="0"/>
              <w:spacing w:line="240" w:lineRule="auto"/>
              <w:rPr>
                <w:ins w:id="1942" w:author="Peter Dobson" w:date="2016-10-12T17:44:00Z"/>
                <w:rFonts w:ascii="Calibri" w:hAnsi="Calibri" w:cs="Times-Bold"/>
                <w:b/>
                <w:bCs/>
                <w:color w:val="000000"/>
                <w:sz w:val="22"/>
                <w:lang w:val="en-AU"/>
              </w:rPr>
            </w:pPr>
            <w:ins w:id="1943" w:author="Peter Dobson" w:date="2016-10-12T17:44:00Z">
              <w:r w:rsidRPr="006D238A">
                <w:rPr>
                  <w:rFonts w:ascii="Calibri" w:hAnsi="Calibri" w:cs="Times-Bold"/>
                  <w:b/>
                  <w:bCs/>
                  <w:color w:val="000000"/>
                  <w:sz w:val="22"/>
                  <w:lang w:val="en-AU"/>
                </w:rPr>
                <w:t>Expected Results</w:t>
              </w:r>
            </w:ins>
          </w:p>
        </w:tc>
        <w:tc>
          <w:tcPr>
            <w:tcW w:w="403" w:type="pct"/>
            <w:shd w:val="clear" w:color="auto" w:fill="D9D9D9"/>
          </w:tcPr>
          <w:p w14:paraId="6C7B2A9E" w14:textId="77777777" w:rsidR="006D238A" w:rsidRPr="006D238A" w:rsidRDefault="006D238A" w:rsidP="006D238A">
            <w:pPr>
              <w:autoSpaceDE w:val="0"/>
              <w:autoSpaceDN w:val="0"/>
              <w:adjustRightInd w:val="0"/>
              <w:spacing w:line="240" w:lineRule="auto"/>
              <w:rPr>
                <w:ins w:id="1944" w:author="Peter Dobson" w:date="2016-10-12T17:44:00Z"/>
                <w:rFonts w:ascii="Calibri" w:hAnsi="Calibri" w:cs="Times-Bold"/>
                <w:b/>
                <w:bCs/>
                <w:color w:val="000000"/>
                <w:sz w:val="22"/>
                <w:lang w:val="en-AU"/>
              </w:rPr>
            </w:pPr>
            <w:ins w:id="1945" w:author="Peter Dobson" w:date="2016-10-12T17:44:00Z">
              <w:r w:rsidRPr="006D238A">
                <w:rPr>
                  <w:rFonts w:ascii="Calibri" w:hAnsi="Calibri" w:cs="Times-Bold"/>
                  <w:b/>
                  <w:bCs/>
                  <w:color w:val="000000"/>
                  <w:sz w:val="22"/>
                  <w:lang w:val="en-AU"/>
                </w:rPr>
                <w:t>Result</w:t>
              </w:r>
            </w:ins>
          </w:p>
        </w:tc>
        <w:tc>
          <w:tcPr>
            <w:tcW w:w="1019" w:type="pct"/>
            <w:shd w:val="clear" w:color="auto" w:fill="D9D9D9"/>
          </w:tcPr>
          <w:p w14:paraId="4C1ED214" w14:textId="77777777" w:rsidR="006D238A" w:rsidRPr="006D238A" w:rsidRDefault="006D238A" w:rsidP="006D238A">
            <w:pPr>
              <w:autoSpaceDE w:val="0"/>
              <w:autoSpaceDN w:val="0"/>
              <w:adjustRightInd w:val="0"/>
              <w:spacing w:line="240" w:lineRule="auto"/>
              <w:rPr>
                <w:ins w:id="1946" w:author="Peter Dobson" w:date="2016-10-12T17:44:00Z"/>
                <w:rFonts w:ascii="Calibri" w:hAnsi="Calibri" w:cs="Times-Bold"/>
                <w:b/>
                <w:bCs/>
                <w:color w:val="000000"/>
                <w:sz w:val="22"/>
                <w:lang w:val="en-AU"/>
              </w:rPr>
            </w:pPr>
            <w:ins w:id="1947" w:author="Peter Dobson" w:date="2016-10-12T17:44:00Z">
              <w:r w:rsidRPr="006D238A">
                <w:rPr>
                  <w:rFonts w:ascii="Calibri" w:hAnsi="Calibri" w:cs="Times-Bold"/>
                  <w:b/>
                  <w:bCs/>
                  <w:color w:val="000000"/>
                  <w:sz w:val="22"/>
                  <w:lang w:val="en-AU"/>
                </w:rPr>
                <w:t>Comments</w:t>
              </w:r>
            </w:ins>
          </w:p>
        </w:tc>
      </w:tr>
      <w:tr w:rsidR="006D238A" w:rsidRPr="006D238A" w14:paraId="31153844" w14:textId="77777777" w:rsidTr="007B070B">
        <w:trPr>
          <w:trHeight w:val="684"/>
          <w:ins w:id="1948" w:author="Peter Dobson" w:date="2016-10-12T17:44:00Z"/>
        </w:trPr>
        <w:tc>
          <w:tcPr>
            <w:tcW w:w="246" w:type="pct"/>
            <w:vMerge w:val="restart"/>
          </w:tcPr>
          <w:p w14:paraId="7E8D45BC" w14:textId="77777777" w:rsidR="006D238A" w:rsidRPr="006D238A" w:rsidRDefault="006D238A" w:rsidP="007B070B">
            <w:pPr>
              <w:autoSpaceDE w:val="0"/>
              <w:autoSpaceDN w:val="0"/>
              <w:adjustRightInd w:val="0"/>
              <w:spacing w:afterAutospacing="0" w:line="240" w:lineRule="auto"/>
              <w:rPr>
                <w:ins w:id="1949" w:author="Peter Dobson" w:date="2016-10-12T17:44:00Z"/>
                <w:rFonts w:ascii="Calibri" w:hAnsi="Calibri" w:cs="Times-Bold"/>
                <w:b/>
                <w:bCs/>
                <w:color w:val="000000"/>
                <w:sz w:val="22"/>
                <w:lang w:val="en-AU"/>
              </w:rPr>
            </w:pPr>
            <w:ins w:id="1950" w:author="Peter Dobson" w:date="2016-10-12T17:44:00Z">
              <w:r w:rsidRPr="006D238A">
                <w:rPr>
                  <w:rFonts w:ascii="Calibri" w:hAnsi="Calibri" w:cs="Times-Bold"/>
                  <w:b/>
                  <w:bCs/>
                  <w:color w:val="000000"/>
                  <w:sz w:val="22"/>
                  <w:lang w:val="en-AU"/>
                </w:rPr>
                <w:t>3</w:t>
              </w:r>
            </w:ins>
          </w:p>
        </w:tc>
        <w:tc>
          <w:tcPr>
            <w:tcW w:w="783" w:type="pct"/>
            <w:vMerge w:val="restart"/>
          </w:tcPr>
          <w:p w14:paraId="0CB9339D" w14:textId="77777777" w:rsidR="006D238A" w:rsidRPr="006D238A" w:rsidRDefault="006D238A" w:rsidP="007B070B">
            <w:pPr>
              <w:autoSpaceDE w:val="0"/>
              <w:autoSpaceDN w:val="0"/>
              <w:adjustRightInd w:val="0"/>
              <w:spacing w:afterAutospacing="0" w:line="240" w:lineRule="auto"/>
              <w:rPr>
                <w:ins w:id="1951" w:author="Peter Dobson" w:date="2016-10-12T17:44:00Z"/>
                <w:rFonts w:ascii="Calibri" w:hAnsi="Calibri" w:cs="Calibri"/>
                <w:bCs/>
                <w:color w:val="000000"/>
                <w:sz w:val="22"/>
                <w:lang w:val="en-AU"/>
              </w:rPr>
            </w:pPr>
            <w:ins w:id="1952" w:author="Peter Dobson" w:date="2016-10-12T17:44:00Z">
              <w:r w:rsidRPr="006D238A">
                <w:rPr>
                  <w:rFonts w:ascii="Calibri" w:hAnsi="Calibri" w:cs="Calibri"/>
                  <w:bCs/>
                  <w:color w:val="000000"/>
                  <w:sz w:val="22"/>
                  <w:lang w:val="en-AU"/>
                </w:rPr>
                <w:t>Confirm that the LED Lantern powers up.</w:t>
              </w:r>
            </w:ins>
          </w:p>
        </w:tc>
        <w:tc>
          <w:tcPr>
            <w:tcW w:w="1793" w:type="pct"/>
          </w:tcPr>
          <w:p w14:paraId="37FDBA52" w14:textId="77777777" w:rsidR="006D238A" w:rsidRPr="006D238A" w:rsidRDefault="006D238A" w:rsidP="007B070B">
            <w:pPr>
              <w:autoSpaceDE w:val="0"/>
              <w:autoSpaceDN w:val="0"/>
              <w:adjustRightInd w:val="0"/>
              <w:spacing w:afterAutospacing="0" w:line="240" w:lineRule="auto"/>
              <w:rPr>
                <w:ins w:id="1953" w:author="Peter Dobson" w:date="2016-10-12T17:44:00Z"/>
                <w:rFonts w:ascii="Calibri" w:hAnsi="Calibri" w:cs="Calibri"/>
                <w:bCs/>
                <w:color w:val="000000"/>
                <w:sz w:val="22"/>
                <w:lang w:val="en-AU"/>
              </w:rPr>
            </w:pPr>
            <w:ins w:id="1954" w:author="Peter Dobson" w:date="2016-10-12T17:44:00Z">
              <w:r w:rsidRPr="006D238A">
                <w:rPr>
                  <w:rFonts w:ascii="Calibri" w:hAnsi="Calibri" w:cs="Calibri"/>
                  <w:bCs/>
                  <w:color w:val="000000"/>
                  <w:sz w:val="22"/>
                  <w:lang w:val="en-AU"/>
                </w:rPr>
                <w:t>a. Enable circuit breaker at the regulator board and apply power to the terminal connections.</w:t>
              </w:r>
            </w:ins>
          </w:p>
        </w:tc>
        <w:tc>
          <w:tcPr>
            <w:tcW w:w="756" w:type="pct"/>
          </w:tcPr>
          <w:p w14:paraId="1BE19CAE" w14:textId="77777777" w:rsidR="006D238A" w:rsidRPr="006D238A" w:rsidRDefault="006D238A" w:rsidP="007B070B">
            <w:pPr>
              <w:autoSpaceDE w:val="0"/>
              <w:autoSpaceDN w:val="0"/>
              <w:adjustRightInd w:val="0"/>
              <w:spacing w:afterAutospacing="0" w:line="240" w:lineRule="auto"/>
              <w:rPr>
                <w:ins w:id="1955" w:author="Peter Dobson" w:date="2016-10-12T17:44:00Z"/>
                <w:rFonts w:ascii="Calibri" w:hAnsi="Calibri" w:cs="Calibri"/>
                <w:bCs/>
                <w:color w:val="000000"/>
                <w:sz w:val="22"/>
                <w:lang w:val="en-AU"/>
              </w:rPr>
            </w:pPr>
            <w:ins w:id="1956" w:author="Peter Dobson" w:date="2016-10-12T17:44:00Z">
              <w:r w:rsidRPr="006D238A">
                <w:rPr>
                  <w:rFonts w:ascii="Calibri" w:hAnsi="Calibri" w:cs="Calibri"/>
                  <w:bCs/>
                  <w:color w:val="000000"/>
                  <w:sz w:val="22"/>
                  <w:lang w:val="en-AU"/>
                </w:rPr>
                <w:t>Circuit breaker enabled.</w:t>
              </w:r>
            </w:ins>
          </w:p>
        </w:tc>
        <w:tc>
          <w:tcPr>
            <w:tcW w:w="403" w:type="pct"/>
          </w:tcPr>
          <w:p w14:paraId="39447E3A" w14:textId="77777777" w:rsidR="006D238A" w:rsidRPr="006D238A" w:rsidRDefault="006D238A" w:rsidP="007B070B">
            <w:pPr>
              <w:autoSpaceDE w:val="0"/>
              <w:autoSpaceDN w:val="0"/>
              <w:adjustRightInd w:val="0"/>
              <w:spacing w:afterAutospacing="0" w:line="240" w:lineRule="auto"/>
              <w:rPr>
                <w:ins w:id="1957" w:author="Peter Dobson" w:date="2016-10-12T17:44:00Z"/>
                <w:rFonts w:ascii="Calibri" w:hAnsi="Calibri" w:cs="Calibri"/>
                <w:bCs/>
                <w:color w:val="000000"/>
                <w:sz w:val="22"/>
                <w:lang w:val="en-AU"/>
              </w:rPr>
            </w:pPr>
            <w:ins w:id="1958" w:author="Peter Dobson" w:date="2016-10-12T17:44:00Z">
              <w:r w:rsidRPr="006D238A">
                <w:rPr>
                  <w:rFonts w:ascii="Calibri" w:hAnsi="Calibri" w:cs="Calibri"/>
                  <w:bCs/>
                  <w:color w:val="000000"/>
                  <w:sz w:val="22"/>
                  <w:lang w:val="en-AU"/>
                </w:rPr>
                <w:t>Yes / No</w:t>
              </w:r>
            </w:ins>
          </w:p>
        </w:tc>
        <w:tc>
          <w:tcPr>
            <w:tcW w:w="1019" w:type="pct"/>
            <w:vMerge w:val="restart"/>
          </w:tcPr>
          <w:p w14:paraId="13AB47B2" w14:textId="77777777" w:rsidR="006D238A" w:rsidRPr="006D238A" w:rsidRDefault="006D238A" w:rsidP="007B070B">
            <w:pPr>
              <w:autoSpaceDE w:val="0"/>
              <w:autoSpaceDN w:val="0"/>
              <w:adjustRightInd w:val="0"/>
              <w:spacing w:afterAutospacing="0" w:line="240" w:lineRule="auto"/>
              <w:rPr>
                <w:ins w:id="1959" w:author="Peter Dobson" w:date="2016-10-12T17:44:00Z"/>
                <w:rFonts w:ascii="Calibri" w:hAnsi="Calibri" w:cs="Times-Bold"/>
                <w:bCs/>
                <w:color w:val="000000"/>
                <w:sz w:val="22"/>
                <w:lang w:val="en-AU"/>
              </w:rPr>
            </w:pPr>
          </w:p>
          <w:p w14:paraId="2CEA3C3A" w14:textId="77777777" w:rsidR="006D238A" w:rsidRPr="006D238A" w:rsidRDefault="006D238A" w:rsidP="007B070B">
            <w:pPr>
              <w:autoSpaceDE w:val="0"/>
              <w:autoSpaceDN w:val="0"/>
              <w:adjustRightInd w:val="0"/>
              <w:spacing w:afterAutospacing="0" w:line="240" w:lineRule="auto"/>
              <w:rPr>
                <w:ins w:id="1960" w:author="Peter Dobson" w:date="2016-10-12T17:44:00Z"/>
                <w:rFonts w:ascii="Calibri" w:hAnsi="Calibri" w:cs="Times-Bold"/>
                <w:bCs/>
                <w:color w:val="000000"/>
                <w:sz w:val="22"/>
                <w:lang w:val="en-AU"/>
              </w:rPr>
            </w:pPr>
          </w:p>
        </w:tc>
      </w:tr>
      <w:tr w:rsidR="006D238A" w:rsidRPr="006D238A" w14:paraId="52C04DDF" w14:textId="77777777" w:rsidTr="007B070B">
        <w:trPr>
          <w:trHeight w:val="825"/>
          <w:ins w:id="1961" w:author="Peter Dobson" w:date="2016-10-12T17:44:00Z"/>
        </w:trPr>
        <w:tc>
          <w:tcPr>
            <w:tcW w:w="246" w:type="pct"/>
            <w:vMerge/>
          </w:tcPr>
          <w:p w14:paraId="161C4F37" w14:textId="77777777" w:rsidR="006D238A" w:rsidRPr="006D238A" w:rsidRDefault="006D238A">
            <w:pPr>
              <w:autoSpaceDE w:val="0"/>
              <w:autoSpaceDN w:val="0"/>
              <w:adjustRightInd w:val="0"/>
              <w:spacing w:afterAutospacing="0" w:line="240" w:lineRule="auto"/>
              <w:rPr>
                <w:ins w:id="1962" w:author="Peter Dobson" w:date="2016-10-12T17:44:00Z"/>
                <w:rFonts w:ascii="Calibri" w:hAnsi="Calibri" w:cs="Times-Bold"/>
                <w:b/>
                <w:bCs/>
                <w:color w:val="000000"/>
                <w:sz w:val="22"/>
                <w:lang w:val="en-AU"/>
              </w:rPr>
              <w:pPrChange w:id="1963" w:author="Peter Dobson" w:date="2016-10-12T17:45:00Z">
                <w:pPr>
                  <w:autoSpaceDE w:val="0"/>
                  <w:autoSpaceDN w:val="0"/>
                  <w:adjustRightInd w:val="0"/>
                  <w:spacing w:after="100" w:line="240" w:lineRule="auto"/>
                </w:pPr>
              </w:pPrChange>
            </w:pPr>
          </w:p>
        </w:tc>
        <w:tc>
          <w:tcPr>
            <w:tcW w:w="783" w:type="pct"/>
            <w:vMerge/>
          </w:tcPr>
          <w:p w14:paraId="5717A188" w14:textId="77777777" w:rsidR="006D238A" w:rsidRPr="006D238A" w:rsidRDefault="006D238A">
            <w:pPr>
              <w:autoSpaceDE w:val="0"/>
              <w:autoSpaceDN w:val="0"/>
              <w:adjustRightInd w:val="0"/>
              <w:spacing w:afterAutospacing="0" w:line="240" w:lineRule="auto"/>
              <w:rPr>
                <w:ins w:id="1964" w:author="Peter Dobson" w:date="2016-10-12T17:44:00Z"/>
                <w:rFonts w:ascii="Calibri" w:hAnsi="Calibri" w:cs="Calibri"/>
                <w:bCs/>
                <w:color w:val="000000"/>
                <w:sz w:val="22"/>
                <w:lang w:val="en-AU"/>
              </w:rPr>
              <w:pPrChange w:id="1965" w:author="Peter Dobson" w:date="2016-10-12T17:45:00Z">
                <w:pPr>
                  <w:autoSpaceDE w:val="0"/>
                  <w:autoSpaceDN w:val="0"/>
                  <w:adjustRightInd w:val="0"/>
                  <w:spacing w:line="240" w:lineRule="auto"/>
                </w:pPr>
              </w:pPrChange>
            </w:pPr>
          </w:p>
        </w:tc>
        <w:tc>
          <w:tcPr>
            <w:tcW w:w="1793" w:type="pct"/>
          </w:tcPr>
          <w:p w14:paraId="409CD338" w14:textId="77777777" w:rsidR="006D238A" w:rsidRPr="006D238A" w:rsidRDefault="006D238A">
            <w:pPr>
              <w:autoSpaceDE w:val="0"/>
              <w:autoSpaceDN w:val="0"/>
              <w:adjustRightInd w:val="0"/>
              <w:spacing w:afterAutospacing="0" w:line="240" w:lineRule="auto"/>
              <w:rPr>
                <w:ins w:id="1966" w:author="Peter Dobson" w:date="2016-10-12T17:44:00Z"/>
                <w:rFonts w:ascii="Calibri" w:hAnsi="Calibri" w:cs="Calibri"/>
                <w:bCs/>
                <w:color w:val="000000"/>
                <w:sz w:val="22"/>
                <w:lang w:val="en-AU"/>
              </w:rPr>
              <w:pPrChange w:id="1967" w:author="Peter Dobson" w:date="2016-10-12T17:45:00Z">
                <w:pPr>
                  <w:autoSpaceDE w:val="0"/>
                  <w:autoSpaceDN w:val="0"/>
                  <w:adjustRightInd w:val="0"/>
                  <w:spacing w:line="240" w:lineRule="auto"/>
                </w:pPr>
              </w:pPrChange>
            </w:pPr>
            <w:ins w:id="1968" w:author="Peter Dobson" w:date="2016-10-12T17:44:00Z">
              <w:r w:rsidRPr="006D238A">
                <w:rPr>
                  <w:rFonts w:ascii="Calibri" w:hAnsi="Calibri" w:cs="Calibri"/>
                  <w:bCs/>
                  <w:color w:val="000000"/>
                  <w:sz w:val="22"/>
                  <w:lang w:val="en-AU"/>
                </w:rPr>
                <w:t>b. Confirm 12VDC power is available and the polarity is correct.</w:t>
              </w:r>
            </w:ins>
          </w:p>
        </w:tc>
        <w:tc>
          <w:tcPr>
            <w:tcW w:w="756" w:type="pct"/>
          </w:tcPr>
          <w:p w14:paraId="5B5FEC00" w14:textId="77777777" w:rsidR="006D238A" w:rsidRPr="006D238A" w:rsidRDefault="006D238A">
            <w:pPr>
              <w:autoSpaceDE w:val="0"/>
              <w:autoSpaceDN w:val="0"/>
              <w:adjustRightInd w:val="0"/>
              <w:spacing w:afterAutospacing="0" w:line="240" w:lineRule="auto"/>
              <w:rPr>
                <w:ins w:id="1969" w:author="Peter Dobson" w:date="2016-10-12T17:44:00Z"/>
                <w:rFonts w:ascii="Calibri" w:hAnsi="Calibri" w:cs="Calibri"/>
                <w:bCs/>
                <w:color w:val="000000"/>
                <w:sz w:val="22"/>
                <w:lang w:val="en-AU"/>
              </w:rPr>
              <w:pPrChange w:id="1970" w:author="Peter Dobson" w:date="2016-10-12T17:45:00Z">
                <w:pPr>
                  <w:autoSpaceDE w:val="0"/>
                  <w:autoSpaceDN w:val="0"/>
                  <w:adjustRightInd w:val="0"/>
                  <w:spacing w:line="240" w:lineRule="auto"/>
                </w:pPr>
              </w:pPrChange>
            </w:pPr>
            <w:ins w:id="1971" w:author="Peter Dobson" w:date="2016-10-12T17:44:00Z">
              <w:r w:rsidRPr="006D238A">
                <w:rPr>
                  <w:rFonts w:ascii="Calibri" w:hAnsi="Calibri" w:cs="Calibri"/>
                  <w:bCs/>
                  <w:color w:val="000000"/>
                  <w:sz w:val="22"/>
                  <w:lang w:val="en-AU"/>
                </w:rPr>
                <w:t>12VDC is available and polarity is correct.</w:t>
              </w:r>
            </w:ins>
          </w:p>
        </w:tc>
        <w:tc>
          <w:tcPr>
            <w:tcW w:w="403" w:type="pct"/>
          </w:tcPr>
          <w:p w14:paraId="09EDA1FB" w14:textId="77777777" w:rsidR="006D238A" w:rsidRPr="006D238A" w:rsidRDefault="006D238A">
            <w:pPr>
              <w:pBdr>
                <w:bottom w:val="single" w:sz="12" w:space="1" w:color="auto"/>
              </w:pBdr>
              <w:autoSpaceDE w:val="0"/>
              <w:autoSpaceDN w:val="0"/>
              <w:adjustRightInd w:val="0"/>
              <w:spacing w:afterAutospacing="0" w:line="240" w:lineRule="auto"/>
              <w:rPr>
                <w:ins w:id="1972" w:author="Peter Dobson" w:date="2016-10-12T17:44:00Z"/>
                <w:rFonts w:ascii="Calibri" w:hAnsi="Calibri" w:cs="Calibri"/>
                <w:bCs/>
                <w:color w:val="000000"/>
                <w:sz w:val="22"/>
                <w:lang w:val="en-AU"/>
              </w:rPr>
              <w:pPrChange w:id="1973" w:author="Peter Dobson" w:date="2016-10-12T17:45:00Z">
                <w:pPr>
                  <w:pBdr>
                    <w:bottom w:val="single" w:sz="12" w:space="1" w:color="auto"/>
                  </w:pBdr>
                  <w:autoSpaceDE w:val="0"/>
                  <w:autoSpaceDN w:val="0"/>
                  <w:adjustRightInd w:val="0"/>
                  <w:spacing w:line="240" w:lineRule="auto"/>
                </w:pPr>
              </w:pPrChange>
            </w:pPr>
          </w:p>
          <w:p w14:paraId="7C6BD5D3" w14:textId="77777777" w:rsidR="006D238A" w:rsidRPr="006D238A" w:rsidRDefault="006D238A">
            <w:pPr>
              <w:autoSpaceDE w:val="0"/>
              <w:autoSpaceDN w:val="0"/>
              <w:adjustRightInd w:val="0"/>
              <w:spacing w:afterAutospacing="0" w:line="240" w:lineRule="auto"/>
              <w:rPr>
                <w:ins w:id="1974" w:author="Peter Dobson" w:date="2016-10-12T17:44:00Z"/>
                <w:rFonts w:ascii="Calibri" w:hAnsi="Calibri" w:cs="Calibri"/>
                <w:bCs/>
                <w:color w:val="000000"/>
                <w:sz w:val="22"/>
                <w:lang w:val="en-AU"/>
              </w:rPr>
              <w:pPrChange w:id="1975" w:author="Peter Dobson" w:date="2016-10-12T17:45:00Z">
                <w:pPr>
                  <w:autoSpaceDE w:val="0"/>
                  <w:autoSpaceDN w:val="0"/>
                  <w:adjustRightInd w:val="0"/>
                  <w:spacing w:line="240" w:lineRule="auto"/>
                </w:pPr>
              </w:pPrChange>
            </w:pPr>
            <w:ins w:id="1976" w:author="Peter Dobson" w:date="2016-10-12T17:44:00Z">
              <w:r w:rsidRPr="006D238A">
                <w:rPr>
                  <w:rFonts w:ascii="Calibri" w:hAnsi="Calibri" w:cs="Calibri"/>
                  <w:bCs/>
                  <w:color w:val="000000"/>
                  <w:sz w:val="22"/>
                  <w:lang w:val="en-AU"/>
                </w:rPr>
                <w:t>Volts</w:t>
              </w:r>
            </w:ins>
          </w:p>
          <w:p w14:paraId="4FF6EFF8" w14:textId="77777777" w:rsidR="006D238A" w:rsidRPr="006D238A" w:rsidRDefault="006D238A">
            <w:pPr>
              <w:autoSpaceDE w:val="0"/>
              <w:autoSpaceDN w:val="0"/>
              <w:adjustRightInd w:val="0"/>
              <w:spacing w:afterAutospacing="0" w:line="240" w:lineRule="auto"/>
              <w:rPr>
                <w:ins w:id="1977" w:author="Peter Dobson" w:date="2016-10-12T17:44:00Z"/>
                <w:rFonts w:ascii="Calibri" w:hAnsi="Calibri" w:cs="Calibri"/>
                <w:bCs/>
                <w:color w:val="000000"/>
                <w:sz w:val="22"/>
                <w:lang w:val="en-AU"/>
              </w:rPr>
              <w:pPrChange w:id="1978" w:author="Peter Dobson" w:date="2016-10-12T17:45:00Z">
                <w:pPr>
                  <w:autoSpaceDE w:val="0"/>
                  <w:autoSpaceDN w:val="0"/>
                  <w:adjustRightInd w:val="0"/>
                  <w:spacing w:line="240" w:lineRule="auto"/>
                </w:pPr>
              </w:pPrChange>
            </w:pPr>
            <w:ins w:id="1979" w:author="Peter Dobson" w:date="2016-10-12T17:44:00Z">
              <w:r w:rsidRPr="006D238A">
                <w:rPr>
                  <w:rFonts w:ascii="Calibri" w:hAnsi="Calibri" w:cs="Calibri"/>
                  <w:bCs/>
                  <w:color w:val="000000"/>
                  <w:sz w:val="22"/>
                  <w:lang w:val="en-AU"/>
                </w:rPr>
                <w:t>Pass/Fail</w:t>
              </w:r>
            </w:ins>
          </w:p>
        </w:tc>
        <w:tc>
          <w:tcPr>
            <w:tcW w:w="1019" w:type="pct"/>
            <w:vMerge/>
          </w:tcPr>
          <w:p w14:paraId="4F60E1B9" w14:textId="77777777" w:rsidR="006D238A" w:rsidRPr="006D238A" w:rsidRDefault="006D238A">
            <w:pPr>
              <w:autoSpaceDE w:val="0"/>
              <w:autoSpaceDN w:val="0"/>
              <w:adjustRightInd w:val="0"/>
              <w:spacing w:afterAutospacing="0" w:line="240" w:lineRule="auto"/>
              <w:rPr>
                <w:ins w:id="1980" w:author="Peter Dobson" w:date="2016-10-12T17:44:00Z"/>
                <w:rFonts w:ascii="Calibri" w:hAnsi="Calibri" w:cs="Times-Bold"/>
                <w:bCs/>
                <w:color w:val="000000"/>
                <w:sz w:val="22"/>
                <w:lang w:val="en-AU"/>
              </w:rPr>
              <w:pPrChange w:id="1981" w:author="Peter Dobson" w:date="2016-10-12T17:45:00Z">
                <w:pPr>
                  <w:autoSpaceDE w:val="0"/>
                  <w:autoSpaceDN w:val="0"/>
                  <w:adjustRightInd w:val="0"/>
                  <w:spacing w:line="240" w:lineRule="auto"/>
                </w:pPr>
              </w:pPrChange>
            </w:pPr>
          </w:p>
        </w:tc>
      </w:tr>
      <w:tr w:rsidR="006D238A" w:rsidRPr="006D238A" w14:paraId="6DA6BB90" w14:textId="77777777" w:rsidTr="007B070B">
        <w:trPr>
          <w:trHeight w:val="570"/>
          <w:ins w:id="1982" w:author="Peter Dobson" w:date="2016-10-12T17:44:00Z"/>
        </w:trPr>
        <w:tc>
          <w:tcPr>
            <w:tcW w:w="246" w:type="pct"/>
            <w:vMerge/>
          </w:tcPr>
          <w:p w14:paraId="367851C8" w14:textId="77777777" w:rsidR="006D238A" w:rsidRPr="006D238A" w:rsidRDefault="006D238A">
            <w:pPr>
              <w:autoSpaceDE w:val="0"/>
              <w:autoSpaceDN w:val="0"/>
              <w:adjustRightInd w:val="0"/>
              <w:spacing w:afterAutospacing="0" w:line="240" w:lineRule="auto"/>
              <w:rPr>
                <w:ins w:id="1983" w:author="Peter Dobson" w:date="2016-10-12T17:44:00Z"/>
                <w:rFonts w:ascii="Calibri" w:hAnsi="Calibri" w:cs="Times-Bold"/>
                <w:b/>
                <w:bCs/>
                <w:color w:val="000000"/>
                <w:sz w:val="22"/>
                <w:lang w:val="en-AU"/>
              </w:rPr>
              <w:pPrChange w:id="1984" w:author="Peter Dobson" w:date="2016-10-12T17:45:00Z">
                <w:pPr>
                  <w:autoSpaceDE w:val="0"/>
                  <w:autoSpaceDN w:val="0"/>
                  <w:adjustRightInd w:val="0"/>
                  <w:spacing w:after="100" w:line="240" w:lineRule="auto"/>
                </w:pPr>
              </w:pPrChange>
            </w:pPr>
          </w:p>
        </w:tc>
        <w:tc>
          <w:tcPr>
            <w:tcW w:w="783" w:type="pct"/>
            <w:vMerge/>
          </w:tcPr>
          <w:p w14:paraId="40E64377" w14:textId="77777777" w:rsidR="006D238A" w:rsidRPr="006D238A" w:rsidRDefault="006D238A">
            <w:pPr>
              <w:autoSpaceDE w:val="0"/>
              <w:autoSpaceDN w:val="0"/>
              <w:adjustRightInd w:val="0"/>
              <w:spacing w:afterAutospacing="0" w:line="240" w:lineRule="auto"/>
              <w:rPr>
                <w:ins w:id="1985" w:author="Peter Dobson" w:date="2016-10-12T17:44:00Z"/>
                <w:rFonts w:ascii="Calibri" w:hAnsi="Calibri" w:cs="Calibri"/>
                <w:bCs/>
                <w:color w:val="000000"/>
                <w:sz w:val="22"/>
                <w:lang w:val="en-AU"/>
              </w:rPr>
              <w:pPrChange w:id="1986" w:author="Peter Dobson" w:date="2016-10-12T17:45:00Z">
                <w:pPr>
                  <w:autoSpaceDE w:val="0"/>
                  <w:autoSpaceDN w:val="0"/>
                  <w:adjustRightInd w:val="0"/>
                  <w:spacing w:line="240" w:lineRule="auto"/>
                </w:pPr>
              </w:pPrChange>
            </w:pPr>
          </w:p>
        </w:tc>
        <w:tc>
          <w:tcPr>
            <w:tcW w:w="1793" w:type="pct"/>
          </w:tcPr>
          <w:p w14:paraId="5CB715F4" w14:textId="77777777" w:rsidR="006D238A" w:rsidRPr="006D238A" w:rsidRDefault="006D238A">
            <w:pPr>
              <w:autoSpaceDE w:val="0"/>
              <w:autoSpaceDN w:val="0"/>
              <w:adjustRightInd w:val="0"/>
              <w:spacing w:afterAutospacing="0" w:line="240" w:lineRule="auto"/>
              <w:rPr>
                <w:ins w:id="1987" w:author="Peter Dobson" w:date="2016-10-12T17:44:00Z"/>
                <w:rFonts w:ascii="Calibri" w:hAnsi="Calibri" w:cs="Calibri"/>
                <w:bCs/>
                <w:color w:val="000000"/>
                <w:sz w:val="22"/>
                <w:lang w:val="en-AU"/>
              </w:rPr>
              <w:pPrChange w:id="1988" w:author="Peter Dobson" w:date="2016-10-12T17:45:00Z">
                <w:pPr>
                  <w:autoSpaceDE w:val="0"/>
                  <w:autoSpaceDN w:val="0"/>
                  <w:adjustRightInd w:val="0"/>
                  <w:spacing w:line="240" w:lineRule="auto"/>
                </w:pPr>
              </w:pPrChange>
            </w:pPr>
            <w:ins w:id="1989" w:author="Peter Dobson" w:date="2016-10-12T17:44:00Z">
              <w:r w:rsidRPr="006D238A">
                <w:rPr>
                  <w:rFonts w:ascii="Calibri" w:hAnsi="Calibri" w:cs="Calibri"/>
                  <w:bCs/>
                  <w:color w:val="000000"/>
                  <w:sz w:val="22"/>
                  <w:lang w:val="en-AU"/>
                </w:rPr>
                <w:t>c. Insert disconnect pin back into junction box.</w:t>
              </w:r>
            </w:ins>
          </w:p>
        </w:tc>
        <w:tc>
          <w:tcPr>
            <w:tcW w:w="756" w:type="pct"/>
          </w:tcPr>
          <w:p w14:paraId="76D216CA" w14:textId="77777777" w:rsidR="006D238A" w:rsidRPr="006D238A" w:rsidRDefault="006D238A">
            <w:pPr>
              <w:autoSpaceDE w:val="0"/>
              <w:autoSpaceDN w:val="0"/>
              <w:adjustRightInd w:val="0"/>
              <w:spacing w:afterAutospacing="0" w:line="240" w:lineRule="auto"/>
              <w:rPr>
                <w:ins w:id="1990" w:author="Peter Dobson" w:date="2016-10-12T17:44:00Z"/>
                <w:rFonts w:ascii="Calibri" w:hAnsi="Calibri" w:cs="Calibri"/>
                <w:bCs/>
                <w:color w:val="000000"/>
                <w:sz w:val="22"/>
                <w:lang w:val="en-AU"/>
              </w:rPr>
              <w:pPrChange w:id="1991" w:author="Peter Dobson" w:date="2016-10-12T17:45:00Z">
                <w:pPr>
                  <w:autoSpaceDE w:val="0"/>
                  <w:autoSpaceDN w:val="0"/>
                  <w:adjustRightInd w:val="0"/>
                  <w:spacing w:line="240" w:lineRule="auto"/>
                </w:pPr>
              </w:pPrChange>
            </w:pPr>
            <w:ins w:id="1992" w:author="Peter Dobson" w:date="2016-10-12T17:44:00Z">
              <w:r w:rsidRPr="006D238A">
                <w:rPr>
                  <w:rFonts w:ascii="Calibri" w:hAnsi="Calibri" w:cs="Calibri"/>
                  <w:bCs/>
                  <w:color w:val="000000"/>
                  <w:sz w:val="22"/>
                  <w:lang w:val="en-AU"/>
                </w:rPr>
                <w:t>Disconnect pin reinstalled</w:t>
              </w:r>
            </w:ins>
          </w:p>
        </w:tc>
        <w:tc>
          <w:tcPr>
            <w:tcW w:w="403" w:type="pct"/>
          </w:tcPr>
          <w:p w14:paraId="74C14BD3" w14:textId="77777777" w:rsidR="006D238A" w:rsidRPr="006D238A" w:rsidRDefault="006D238A">
            <w:pPr>
              <w:autoSpaceDE w:val="0"/>
              <w:autoSpaceDN w:val="0"/>
              <w:adjustRightInd w:val="0"/>
              <w:spacing w:afterAutospacing="0" w:line="240" w:lineRule="auto"/>
              <w:rPr>
                <w:ins w:id="1993" w:author="Peter Dobson" w:date="2016-10-12T17:44:00Z"/>
                <w:rFonts w:ascii="Calibri" w:hAnsi="Calibri" w:cs="Times-Bold"/>
                <w:bCs/>
                <w:color w:val="000000"/>
                <w:sz w:val="22"/>
                <w:lang w:val="en-AU"/>
              </w:rPr>
              <w:pPrChange w:id="1994" w:author="Peter Dobson" w:date="2016-10-12T17:45:00Z">
                <w:pPr>
                  <w:autoSpaceDE w:val="0"/>
                  <w:autoSpaceDN w:val="0"/>
                  <w:adjustRightInd w:val="0"/>
                  <w:spacing w:line="240" w:lineRule="auto"/>
                </w:pPr>
              </w:pPrChange>
            </w:pPr>
            <w:ins w:id="1995" w:author="Peter Dobson" w:date="2016-10-12T17:44:00Z">
              <w:r w:rsidRPr="006D238A">
                <w:rPr>
                  <w:rFonts w:ascii="Calibri" w:hAnsi="Calibri" w:cs="Calibri"/>
                  <w:bCs/>
                  <w:color w:val="000000"/>
                  <w:sz w:val="22"/>
                  <w:lang w:val="en-AU"/>
                </w:rPr>
                <w:t>Yes / No</w:t>
              </w:r>
            </w:ins>
          </w:p>
        </w:tc>
        <w:tc>
          <w:tcPr>
            <w:tcW w:w="1019" w:type="pct"/>
            <w:vMerge/>
          </w:tcPr>
          <w:p w14:paraId="3686D504" w14:textId="77777777" w:rsidR="006D238A" w:rsidRPr="006D238A" w:rsidRDefault="006D238A">
            <w:pPr>
              <w:autoSpaceDE w:val="0"/>
              <w:autoSpaceDN w:val="0"/>
              <w:adjustRightInd w:val="0"/>
              <w:spacing w:afterAutospacing="0" w:line="240" w:lineRule="auto"/>
              <w:rPr>
                <w:ins w:id="1996" w:author="Peter Dobson" w:date="2016-10-12T17:44:00Z"/>
                <w:rFonts w:ascii="Calibri" w:hAnsi="Calibri" w:cs="Times-Bold"/>
                <w:bCs/>
                <w:color w:val="000000"/>
                <w:sz w:val="22"/>
                <w:lang w:val="en-AU"/>
              </w:rPr>
              <w:pPrChange w:id="1997" w:author="Peter Dobson" w:date="2016-10-12T17:45:00Z">
                <w:pPr>
                  <w:autoSpaceDE w:val="0"/>
                  <w:autoSpaceDN w:val="0"/>
                  <w:adjustRightInd w:val="0"/>
                  <w:spacing w:line="240" w:lineRule="auto"/>
                </w:pPr>
              </w:pPrChange>
            </w:pPr>
          </w:p>
        </w:tc>
      </w:tr>
      <w:tr w:rsidR="006D238A" w:rsidRPr="006D238A" w14:paraId="3A6DD3EF" w14:textId="77777777" w:rsidTr="007B070B">
        <w:trPr>
          <w:trHeight w:val="880"/>
          <w:ins w:id="1998" w:author="Peter Dobson" w:date="2016-10-12T17:44:00Z"/>
        </w:trPr>
        <w:tc>
          <w:tcPr>
            <w:tcW w:w="246" w:type="pct"/>
            <w:vMerge w:val="restart"/>
          </w:tcPr>
          <w:p w14:paraId="30767D99" w14:textId="77777777" w:rsidR="006D238A" w:rsidRPr="006D238A" w:rsidRDefault="006D238A" w:rsidP="007B070B">
            <w:pPr>
              <w:autoSpaceDE w:val="0"/>
              <w:autoSpaceDN w:val="0"/>
              <w:adjustRightInd w:val="0"/>
              <w:spacing w:afterAutospacing="0" w:line="240" w:lineRule="auto"/>
              <w:rPr>
                <w:ins w:id="1999" w:author="Peter Dobson" w:date="2016-10-12T17:44:00Z"/>
                <w:rFonts w:ascii="Calibri" w:hAnsi="Calibri" w:cs="Times-Bold"/>
                <w:b/>
                <w:bCs/>
                <w:color w:val="000000"/>
                <w:sz w:val="22"/>
                <w:lang w:val="en-AU"/>
              </w:rPr>
            </w:pPr>
            <w:ins w:id="2000" w:author="Peter Dobson" w:date="2016-10-12T17:44:00Z">
              <w:r w:rsidRPr="006D238A">
                <w:rPr>
                  <w:rFonts w:ascii="Calibri" w:hAnsi="Calibri" w:cs="Times-Bold"/>
                  <w:b/>
                  <w:bCs/>
                  <w:color w:val="000000"/>
                  <w:sz w:val="22"/>
                  <w:lang w:val="en-AU"/>
                </w:rPr>
                <w:t>4</w:t>
              </w:r>
            </w:ins>
          </w:p>
        </w:tc>
        <w:tc>
          <w:tcPr>
            <w:tcW w:w="783" w:type="pct"/>
            <w:vMerge w:val="restart"/>
          </w:tcPr>
          <w:p w14:paraId="4CBD1AD7" w14:textId="77777777" w:rsidR="006D238A" w:rsidRPr="006D238A" w:rsidRDefault="006D238A" w:rsidP="007B070B">
            <w:pPr>
              <w:autoSpaceDE w:val="0"/>
              <w:autoSpaceDN w:val="0"/>
              <w:adjustRightInd w:val="0"/>
              <w:spacing w:afterAutospacing="0" w:line="240" w:lineRule="auto"/>
              <w:rPr>
                <w:ins w:id="2001" w:author="Peter Dobson" w:date="2016-10-12T17:44:00Z"/>
                <w:rFonts w:ascii="Calibri" w:hAnsi="Calibri" w:cs="Calibri"/>
                <w:bCs/>
                <w:color w:val="000000"/>
                <w:sz w:val="22"/>
                <w:lang w:val="en-AU"/>
              </w:rPr>
            </w:pPr>
            <w:ins w:id="2002" w:author="Peter Dobson" w:date="2016-10-12T17:44:00Z">
              <w:r w:rsidRPr="006D238A">
                <w:rPr>
                  <w:rFonts w:ascii="Calibri" w:hAnsi="Calibri" w:cs="Calibri"/>
                  <w:bCs/>
                  <w:color w:val="000000"/>
                  <w:sz w:val="22"/>
                  <w:lang w:val="en-AU"/>
                </w:rPr>
                <w:t>Check LED lantern operation.</w:t>
              </w:r>
            </w:ins>
          </w:p>
        </w:tc>
        <w:tc>
          <w:tcPr>
            <w:tcW w:w="1793" w:type="pct"/>
          </w:tcPr>
          <w:p w14:paraId="0DBB9628" w14:textId="77777777" w:rsidR="006D238A" w:rsidRPr="006D238A" w:rsidRDefault="006D238A" w:rsidP="007B070B">
            <w:pPr>
              <w:autoSpaceDE w:val="0"/>
              <w:autoSpaceDN w:val="0"/>
              <w:adjustRightInd w:val="0"/>
              <w:spacing w:afterAutospacing="0" w:line="240" w:lineRule="auto"/>
              <w:rPr>
                <w:ins w:id="2003" w:author="Peter Dobson" w:date="2016-10-12T17:44:00Z"/>
                <w:rFonts w:ascii="Calibri" w:hAnsi="Calibri" w:cs="Calibri"/>
                <w:bCs/>
                <w:color w:val="000000"/>
                <w:sz w:val="22"/>
                <w:lang w:val="en-AU"/>
              </w:rPr>
            </w:pPr>
            <w:ins w:id="2004" w:author="Peter Dobson" w:date="2016-10-12T17:44:00Z">
              <w:r w:rsidRPr="006D238A">
                <w:rPr>
                  <w:rFonts w:ascii="Calibri" w:hAnsi="Calibri" w:cs="Calibri"/>
                  <w:bCs/>
                  <w:color w:val="000000"/>
                  <w:sz w:val="22"/>
                  <w:lang w:val="en-AU"/>
                </w:rPr>
                <w:t>a. Cover photocell to confirm lantern comes on.</w:t>
              </w:r>
              <w:r w:rsidRPr="006D238A">
                <w:rPr>
                  <w:rFonts w:ascii="Calibri" w:hAnsi="Calibri" w:cs="Calibri"/>
                  <w:bCs/>
                  <w:color w:val="000000"/>
                  <w:sz w:val="22"/>
                  <w:lang w:val="en-AU"/>
                </w:rPr>
                <w:tab/>
              </w:r>
              <w:r w:rsidRPr="006D238A">
                <w:rPr>
                  <w:rFonts w:ascii="Calibri" w:hAnsi="Calibri" w:cs="Calibri"/>
                  <w:bCs/>
                  <w:color w:val="000000"/>
                  <w:sz w:val="22"/>
                  <w:lang w:val="en-AU"/>
                </w:rPr>
                <w:tab/>
              </w:r>
            </w:ins>
          </w:p>
        </w:tc>
        <w:tc>
          <w:tcPr>
            <w:tcW w:w="756" w:type="pct"/>
          </w:tcPr>
          <w:p w14:paraId="707C2D28" w14:textId="77777777" w:rsidR="006D238A" w:rsidRPr="006D238A" w:rsidRDefault="006D238A" w:rsidP="007B070B">
            <w:pPr>
              <w:autoSpaceDE w:val="0"/>
              <w:autoSpaceDN w:val="0"/>
              <w:adjustRightInd w:val="0"/>
              <w:spacing w:afterAutospacing="0" w:line="240" w:lineRule="auto"/>
              <w:rPr>
                <w:ins w:id="2005" w:author="Peter Dobson" w:date="2016-10-12T17:44:00Z"/>
                <w:rFonts w:ascii="Calibri" w:hAnsi="Calibri" w:cs="Calibri"/>
                <w:bCs/>
                <w:color w:val="000000"/>
                <w:sz w:val="22"/>
                <w:lang w:val="en-AU"/>
              </w:rPr>
            </w:pPr>
            <w:ins w:id="2006" w:author="Peter Dobson" w:date="2016-10-12T17:44:00Z">
              <w:r w:rsidRPr="006D238A">
                <w:rPr>
                  <w:rFonts w:ascii="Calibri" w:hAnsi="Calibri" w:cs="Calibri"/>
                  <w:bCs/>
                  <w:color w:val="000000"/>
                  <w:sz w:val="22"/>
                  <w:lang w:val="en-AU"/>
                </w:rPr>
                <w:t>Lantern comes on when photocell covered.</w:t>
              </w:r>
            </w:ins>
          </w:p>
        </w:tc>
        <w:tc>
          <w:tcPr>
            <w:tcW w:w="403" w:type="pct"/>
          </w:tcPr>
          <w:p w14:paraId="66DD5350" w14:textId="77777777" w:rsidR="006D238A" w:rsidRPr="006D238A" w:rsidRDefault="006D238A" w:rsidP="007B070B">
            <w:pPr>
              <w:autoSpaceDE w:val="0"/>
              <w:autoSpaceDN w:val="0"/>
              <w:adjustRightInd w:val="0"/>
              <w:spacing w:afterAutospacing="0" w:line="240" w:lineRule="auto"/>
              <w:rPr>
                <w:ins w:id="2007" w:author="Peter Dobson" w:date="2016-10-12T17:44:00Z"/>
                <w:rFonts w:ascii="Calibri" w:hAnsi="Calibri" w:cs="Calibri"/>
                <w:bCs/>
                <w:color w:val="000000"/>
                <w:sz w:val="22"/>
                <w:lang w:val="en-AU"/>
              </w:rPr>
            </w:pPr>
            <w:ins w:id="2008" w:author="Peter Dobson" w:date="2016-10-12T17:44:00Z">
              <w:r w:rsidRPr="006D238A">
                <w:rPr>
                  <w:rFonts w:ascii="Calibri" w:hAnsi="Calibri" w:cs="Calibri"/>
                  <w:bCs/>
                  <w:color w:val="000000"/>
                  <w:sz w:val="22"/>
                  <w:lang w:val="en-AU"/>
                </w:rPr>
                <w:t>Yes / No</w:t>
              </w:r>
            </w:ins>
          </w:p>
        </w:tc>
        <w:tc>
          <w:tcPr>
            <w:tcW w:w="1019" w:type="pct"/>
          </w:tcPr>
          <w:p w14:paraId="53D20099" w14:textId="77777777" w:rsidR="006D238A" w:rsidRPr="006D238A" w:rsidRDefault="006D238A" w:rsidP="007B070B">
            <w:pPr>
              <w:autoSpaceDE w:val="0"/>
              <w:autoSpaceDN w:val="0"/>
              <w:adjustRightInd w:val="0"/>
              <w:spacing w:afterAutospacing="0" w:line="240" w:lineRule="auto"/>
              <w:rPr>
                <w:ins w:id="2009" w:author="Peter Dobson" w:date="2016-10-12T17:44:00Z"/>
                <w:rFonts w:ascii="Calibri" w:hAnsi="Calibri" w:cs="Times-Bold"/>
                <w:bCs/>
                <w:color w:val="000000"/>
                <w:sz w:val="22"/>
                <w:lang w:val="en-AU"/>
              </w:rPr>
            </w:pPr>
          </w:p>
        </w:tc>
      </w:tr>
      <w:tr w:rsidR="006D238A" w:rsidRPr="006D238A" w14:paraId="7EB5AB6C" w14:textId="77777777" w:rsidTr="007B070B">
        <w:trPr>
          <w:trHeight w:val="449"/>
          <w:ins w:id="2010" w:author="Peter Dobson" w:date="2016-10-12T17:44:00Z"/>
        </w:trPr>
        <w:tc>
          <w:tcPr>
            <w:tcW w:w="246" w:type="pct"/>
            <w:vMerge/>
          </w:tcPr>
          <w:p w14:paraId="22685650" w14:textId="77777777" w:rsidR="006D238A" w:rsidRPr="006D238A" w:rsidRDefault="006D238A">
            <w:pPr>
              <w:autoSpaceDE w:val="0"/>
              <w:autoSpaceDN w:val="0"/>
              <w:adjustRightInd w:val="0"/>
              <w:spacing w:afterAutospacing="0" w:line="240" w:lineRule="auto"/>
              <w:rPr>
                <w:ins w:id="2011" w:author="Peter Dobson" w:date="2016-10-12T17:44:00Z"/>
                <w:rFonts w:ascii="Calibri" w:hAnsi="Calibri" w:cs="Times-Bold"/>
                <w:b/>
                <w:bCs/>
                <w:color w:val="000000"/>
                <w:sz w:val="22"/>
                <w:lang w:val="en-AU"/>
              </w:rPr>
              <w:pPrChange w:id="2012" w:author="Peter Dobson" w:date="2016-10-12T17:45:00Z">
                <w:pPr>
                  <w:autoSpaceDE w:val="0"/>
                  <w:autoSpaceDN w:val="0"/>
                  <w:adjustRightInd w:val="0"/>
                  <w:spacing w:line="240" w:lineRule="auto"/>
                </w:pPr>
              </w:pPrChange>
            </w:pPr>
          </w:p>
        </w:tc>
        <w:tc>
          <w:tcPr>
            <w:tcW w:w="783" w:type="pct"/>
            <w:vMerge/>
          </w:tcPr>
          <w:p w14:paraId="17C3F06A" w14:textId="77777777" w:rsidR="006D238A" w:rsidRPr="006D238A" w:rsidRDefault="006D238A">
            <w:pPr>
              <w:autoSpaceDE w:val="0"/>
              <w:autoSpaceDN w:val="0"/>
              <w:adjustRightInd w:val="0"/>
              <w:spacing w:afterAutospacing="0" w:line="240" w:lineRule="auto"/>
              <w:rPr>
                <w:ins w:id="2013" w:author="Peter Dobson" w:date="2016-10-12T17:44:00Z"/>
                <w:rFonts w:ascii="Calibri" w:hAnsi="Calibri" w:cs="Calibri"/>
                <w:bCs/>
                <w:color w:val="000000"/>
                <w:sz w:val="22"/>
                <w:lang w:val="en-AU"/>
              </w:rPr>
              <w:pPrChange w:id="2014" w:author="Peter Dobson" w:date="2016-10-12T17:45:00Z">
                <w:pPr>
                  <w:autoSpaceDE w:val="0"/>
                  <w:autoSpaceDN w:val="0"/>
                  <w:adjustRightInd w:val="0"/>
                  <w:spacing w:line="240" w:lineRule="auto"/>
                </w:pPr>
              </w:pPrChange>
            </w:pPr>
          </w:p>
        </w:tc>
        <w:tc>
          <w:tcPr>
            <w:tcW w:w="1793" w:type="pct"/>
          </w:tcPr>
          <w:p w14:paraId="52EAD292" w14:textId="77777777" w:rsidR="006D238A" w:rsidRPr="006D238A" w:rsidRDefault="006D238A">
            <w:pPr>
              <w:autoSpaceDE w:val="0"/>
              <w:autoSpaceDN w:val="0"/>
              <w:adjustRightInd w:val="0"/>
              <w:spacing w:afterAutospacing="0" w:line="240" w:lineRule="auto"/>
              <w:rPr>
                <w:ins w:id="2015" w:author="Peter Dobson" w:date="2016-10-12T17:44:00Z"/>
                <w:rFonts w:ascii="Calibri" w:hAnsi="Calibri" w:cs="Calibri"/>
                <w:bCs/>
                <w:color w:val="000000"/>
                <w:sz w:val="22"/>
                <w:lang w:val="en-AU"/>
              </w:rPr>
              <w:pPrChange w:id="2016" w:author="Peter Dobson" w:date="2016-10-12T17:45:00Z">
                <w:pPr>
                  <w:autoSpaceDE w:val="0"/>
                  <w:autoSpaceDN w:val="0"/>
                  <w:adjustRightInd w:val="0"/>
                  <w:spacing w:line="240" w:lineRule="auto"/>
                </w:pPr>
              </w:pPrChange>
            </w:pPr>
            <w:ins w:id="2017" w:author="Peter Dobson" w:date="2016-10-12T17:44:00Z">
              <w:r w:rsidRPr="006D238A">
                <w:rPr>
                  <w:rFonts w:ascii="Calibri" w:hAnsi="Calibri" w:cs="Calibri"/>
                  <w:bCs/>
                  <w:color w:val="000000"/>
                  <w:sz w:val="22"/>
                  <w:lang w:val="en-AU"/>
                </w:rPr>
                <w:t>b. Check character setting is correct as per Draft ANS</w:t>
              </w:r>
            </w:ins>
          </w:p>
        </w:tc>
        <w:tc>
          <w:tcPr>
            <w:tcW w:w="756" w:type="pct"/>
          </w:tcPr>
          <w:p w14:paraId="159D107F" w14:textId="77777777" w:rsidR="006D238A" w:rsidRPr="006D238A" w:rsidRDefault="006D238A">
            <w:pPr>
              <w:autoSpaceDE w:val="0"/>
              <w:autoSpaceDN w:val="0"/>
              <w:adjustRightInd w:val="0"/>
              <w:spacing w:afterAutospacing="0" w:line="240" w:lineRule="auto"/>
              <w:rPr>
                <w:ins w:id="2018" w:author="Peter Dobson" w:date="2016-10-12T17:44:00Z"/>
                <w:rFonts w:ascii="Calibri" w:hAnsi="Calibri" w:cs="Calibri"/>
                <w:bCs/>
                <w:color w:val="000000"/>
                <w:sz w:val="22"/>
                <w:lang w:val="en-AU"/>
              </w:rPr>
              <w:pPrChange w:id="2019" w:author="Peter Dobson" w:date="2016-10-12T17:45:00Z">
                <w:pPr>
                  <w:autoSpaceDE w:val="0"/>
                  <w:autoSpaceDN w:val="0"/>
                  <w:adjustRightInd w:val="0"/>
                  <w:spacing w:line="240" w:lineRule="auto"/>
                </w:pPr>
              </w:pPrChange>
            </w:pPr>
            <w:ins w:id="2020" w:author="Peter Dobson" w:date="2016-10-12T17:44:00Z">
              <w:r w:rsidRPr="006D238A">
                <w:rPr>
                  <w:rFonts w:ascii="Calibri" w:hAnsi="Calibri" w:cs="Calibri"/>
                  <w:bCs/>
                  <w:color w:val="000000"/>
                  <w:sz w:val="22"/>
                  <w:lang w:val="en-AU"/>
                </w:rPr>
                <w:t>Character setting confirmed as per Draft ANS</w:t>
              </w:r>
            </w:ins>
          </w:p>
        </w:tc>
        <w:tc>
          <w:tcPr>
            <w:tcW w:w="403" w:type="pct"/>
          </w:tcPr>
          <w:p w14:paraId="458E895D" w14:textId="77777777" w:rsidR="006D238A" w:rsidRPr="006D238A" w:rsidRDefault="006D238A">
            <w:pPr>
              <w:autoSpaceDE w:val="0"/>
              <w:autoSpaceDN w:val="0"/>
              <w:adjustRightInd w:val="0"/>
              <w:spacing w:afterAutospacing="0" w:line="240" w:lineRule="auto"/>
              <w:rPr>
                <w:ins w:id="2021" w:author="Peter Dobson" w:date="2016-10-12T17:44:00Z"/>
                <w:rFonts w:ascii="Calibri" w:hAnsi="Calibri" w:cs="Calibri"/>
                <w:bCs/>
                <w:color w:val="000000"/>
                <w:sz w:val="22"/>
                <w:lang w:val="en-AU"/>
              </w:rPr>
              <w:pPrChange w:id="2022" w:author="Peter Dobson" w:date="2016-10-12T17:45:00Z">
                <w:pPr>
                  <w:autoSpaceDE w:val="0"/>
                  <w:autoSpaceDN w:val="0"/>
                  <w:adjustRightInd w:val="0"/>
                  <w:spacing w:line="240" w:lineRule="auto"/>
                </w:pPr>
              </w:pPrChange>
            </w:pPr>
            <w:ins w:id="2023" w:author="Peter Dobson" w:date="2016-10-12T17:44:00Z">
              <w:r w:rsidRPr="006D238A">
                <w:rPr>
                  <w:rFonts w:ascii="Calibri" w:hAnsi="Calibri" w:cs="Calibri"/>
                  <w:bCs/>
                  <w:color w:val="000000"/>
                  <w:sz w:val="22"/>
                  <w:lang w:val="en-AU"/>
                </w:rPr>
                <w:t>Yes / No</w:t>
              </w:r>
            </w:ins>
          </w:p>
        </w:tc>
        <w:tc>
          <w:tcPr>
            <w:tcW w:w="1019" w:type="pct"/>
          </w:tcPr>
          <w:p w14:paraId="08389B97" w14:textId="77777777" w:rsidR="006D238A" w:rsidRPr="006D238A" w:rsidRDefault="006D238A">
            <w:pPr>
              <w:autoSpaceDE w:val="0"/>
              <w:autoSpaceDN w:val="0"/>
              <w:adjustRightInd w:val="0"/>
              <w:spacing w:afterAutospacing="0" w:line="240" w:lineRule="auto"/>
              <w:rPr>
                <w:ins w:id="2024" w:author="Peter Dobson" w:date="2016-10-12T17:44:00Z"/>
                <w:rFonts w:ascii="Calibri" w:hAnsi="Calibri" w:cs="Times-Bold"/>
                <w:bCs/>
                <w:color w:val="000000"/>
                <w:sz w:val="22"/>
                <w:lang w:val="en-AU"/>
              </w:rPr>
              <w:pPrChange w:id="2025" w:author="Peter Dobson" w:date="2016-10-12T17:45:00Z">
                <w:pPr>
                  <w:autoSpaceDE w:val="0"/>
                  <w:autoSpaceDN w:val="0"/>
                  <w:adjustRightInd w:val="0"/>
                  <w:spacing w:line="240" w:lineRule="auto"/>
                </w:pPr>
              </w:pPrChange>
            </w:pPr>
          </w:p>
        </w:tc>
      </w:tr>
      <w:tr w:rsidR="006D238A" w:rsidRPr="006D238A" w14:paraId="1ED6B02F" w14:textId="77777777" w:rsidTr="007B070B">
        <w:trPr>
          <w:trHeight w:val="448"/>
          <w:ins w:id="2026" w:author="Peter Dobson" w:date="2016-10-12T17:44:00Z"/>
        </w:trPr>
        <w:tc>
          <w:tcPr>
            <w:tcW w:w="246" w:type="pct"/>
            <w:vMerge/>
          </w:tcPr>
          <w:p w14:paraId="1A7E3796" w14:textId="77777777" w:rsidR="006D238A" w:rsidRPr="006D238A" w:rsidRDefault="006D238A">
            <w:pPr>
              <w:autoSpaceDE w:val="0"/>
              <w:autoSpaceDN w:val="0"/>
              <w:adjustRightInd w:val="0"/>
              <w:spacing w:afterAutospacing="0" w:line="240" w:lineRule="auto"/>
              <w:rPr>
                <w:ins w:id="2027" w:author="Peter Dobson" w:date="2016-10-12T17:44:00Z"/>
                <w:rFonts w:ascii="Calibri" w:hAnsi="Calibri" w:cs="Times-Bold"/>
                <w:b/>
                <w:bCs/>
                <w:color w:val="000000"/>
                <w:sz w:val="22"/>
                <w:lang w:val="en-AU"/>
              </w:rPr>
              <w:pPrChange w:id="2028" w:author="Peter Dobson" w:date="2016-10-12T17:45:00Z">
                <w:pPr>
                  <w:autoSpaceDE w:val="0"/>
                  <w:autoSpaceDN w:val="0"/>
                  <w:adjustRightInd w:val="0"/>
                  <w:spacing w:line="240" w:lineRule="auto"/>
                </w:pPr>
              </w:pPrChange>
            </w:pPr>
          </w:p>
        </w:tc>
        <w:tc>
          <w:tcPr>
            <w:tcW w:w="783" w:type="pct"/>
            <w:vMerge/>
          </w:tcPr>
          <w:p w14:paraId="772737F3" w14:textId="77777777" w:rsidR="006D238A" w:rsidRPr="006D238A" w:rsidRDefault="006D238A">
            <w:pPr>
              <w:autoSpaceDE w:val="0"/>
              <w:autoSpaceDN w:val="0"/>
              <w:adjustRightInd w:val="0"/>
              <w:spacing w:afterAutospacing="0" w:line="240" w:lineRule="auto"/>
              <w:rPr>
                <w:ins w:id="2029" w:author="Peter Dobson" w:date="2016-10-12T17:44:00Z"/>
                <w:rFonts w:ascii="Calibri" w:hAnsi="Calibri" w:cs="Calibri"/>
                <w:bCs/>
                <w:color w:val="000000"/>
                <w:sz w:val="22"/>
                <w:lang w:val="en-AU"/>
              </w:rPr>
              <w:pPrChange w:id="2030" w:author="Peter Dobson" w:date="2016-10-12T17:45:00Z">
                <w:pPr>
                  <w:autoSpaceDE w:val="0"/>
                  <w:autoSpaceDN w:val="0"/>
                  <w:adjustRightInd w:val="0"/>
                  <w:spacing w:line="240" w:lineRule="auto"/>
                </w:pPr>
              </w:pPrChange>
            </w:pPr>
          </w:p>
        </w:tc>
        <w:tc>
          <w:tcPr>
            <w:tcW w:w="1793" w:type="pct"/>
          </w:tcPr>
          <w:p w14:paraId="369A69E7" w14:textId="77777777" w:rsidR="006D238A" w:rsidRPr="006D238A" w:rsidRDefault="006D238A">
            <w:pPr>
              <w:autoSpaceDE w:val="0"/>
              <w:autoSpaceDN w:val="0"/>
              <w:adjustRightInd w:val="0"/>
              <w:spacing w:afterAutospacing="0" w:line="240" w:lineRule="auto"/>
              <w:rPr>
                <w:ins w:id="2031" w:author="Peter Dobson" w:date="2016-10-12T17:44:00Z"/>
                <w:rFonts w:ascii="Calibri" w:hAnsi="Calibri" w:cs="Calibri"/>
                <w:bCs/>
                <w:color w:val="000000"/>
                <w:sz w:val="22"/>
                <w:lang w:val="en-AU"/>
              </w:rPr>
              <w:pPrChange w:id="2032" w:author="Peter Dobson" w:date="2016-10-12T17:45:00Z">
                <w:pPr>
                  <w:autoSpaceDE w:val="0"/>
                  <w:autoSpaceDN w:val="0"/>
                  <w:adjustRightInd w:val="0"/>
                  <w:spacing w:line="240" w:lineRule="auto"/>
                </w:pPr>
              </w:pPrChange>
            </w:pPr>
            <w:ins w:id="2033" w:author="Peter Dobson" w:date="2016-10-12T17:44:00Z">
              <w:r w:rsidRPr="006D238A">
                <w:rPr>
                  <w:rFonts w:ascii="Calibri" w:hAnsi="Calibri" w:cs="Calibri"/>
                  <w:bCs/>
                  <w:color w:val="000000"/>
                  <w:sz w:val="22"/>
                  <w:lang w:val="en-AU"/>
                </w:rPr>
                <w:t>c. Compare character setting on the Draft ANS to the current ANS.</w:t>
              </w:r>
            </w:ins>
          </w:p>
        </w:tc>
        <w:tc>
          <w:tcPr>
            <w:tcW w:w="756" w:type="pct"/>
          </w:tcPr>
          <w:p w14:paraId="5CDD89E0" w14:textId="77777777" w:rsidR="006D238A" w:rsidRPr="006D238A" w:rsidRDefault="006D238A">
            <w:pPr>
              <w:autoSpaceDE w:val="0"/>
              <w:autoSpaceDN w:val="0"/>
              <w:adjustRightInd w:val="0"/>
              <w:spacing w:afterAutospacing="0" w:line="240" w:lineRule="auto"/>
              <w:rPr>
                <w:ins w:id="2034" w:author="Peter Dobson" w:date="2016-10-12T17:44:00Z"/>
                <w:rFonts w:ascii="Calibri" w:hAnsi="Calibri" w:cs="Calibri"/>
                <w:bCs/>
                <w:color w:val="000000"/>
                <w:sz w:val="22"/>
                <w:lang w:val="en-AU"/>
              </w:rPr>
              <w:pPrChange w:id="2035" w:author="Peter Dobson" w:date="2016-10-12T17:45:00Z">
                <w:pPr>
                  <w:autoSpaceDE w:val="0"/>
                  <w:autoSpaceDN w:val="0"/>
                  <w:adjustRightInd w:val="0"/>
                  <w:spacing w:line="240" w:lineRule="auto"/>
                </w:pPr>
              </w:pPrChange>
            </w:pPr>
            <w:ins w:id="2036" w:author="Peter Dobson" w:date="2016-10-12T17:44:00Z">
              <w:r w:rsidRPr="006D238A">
                <w:rPr>
                  <w:rFonts w:ascii="Calibri" w:hAnsi="Calibri" w:cs="Calibri"/>
                  <w:bCs/>
                  <w:color w:val="000000"/>
                  <w:sz w:val="22"/>
                  <w:lang w:val="en-AU"/>
                </w:rPr>
                <w:t>Both settings are the same</w:t>
              </w:r>
            </w:ins>
          </w:p>
        </w:tc>
        <w:tc>
          <w:tcPr>
            <w:tcW w:w="403" w:type="pct"/>
          </w:tcPr>
          <w:p w14:paraId="39FF30BD" w14:textId="77777777" w:rsidR="006D238A" w:rsidRPr="006D238A" w:rsidRDefault="006D238A" w:rsidP="007B070B">
            <w:pPr>
              <w:autoSpaceDE w:val="0"/>
              <w:autoSpaceDN w:val="0"/>
              <w:adjustRightInd w:val="0"/>
              <w:spacing w:afterAutospacing="0" w:line="240" w:lineRule="auto"/>
              <w:rPr>
                <w:ins w:id="2037" w:author="Peter Dobson" w:date="2016-10-12T17:44:00Z"/>
                <w:rFonts w:ascii="Calibri" w:hAnsi="Calibri" w:cs="Calibri"/>
                <w:bCs/>
                <w:color w:val="000000"/>
                <w:sz w:val="22"/>
                <w:lang w:val="en-AU"/>
              </w:rPr>
            </w:pPr>
            <w:ins w:id="2038" w:author="Peter Dobson" w:date="2016-10-12T17:44:00Z">
              <w:r w:rsidRPr="006D238A">
                <w:rPr>
                  <w:rFonts w:ascii="Calibri" w:hAnsi="Calibri" w:cs="Calibri"/>
                  <w:bCs/>
                  <w:color w:val="000000"/>
                  <w:sz w:val="22"/>
                  <w:lang w:val="en-AU"/>
                </w:rPr>
                <w:t>Yes/No</w:t>
              </w:r>
            </w:ins>
          </w:p>
        </w:tc>
        <w:tc>
          <w:tcPr>
            <w:tcW w:w="1019" w:type="pct"/>
          </w:tcPr>
          <w:p w14:paraId="0DFD9EC0" w14:textId="77777777" w:rsidR="006D238A" w:rsidRPr="006D238A" w:rsidRDefault="006D238A" w:rsidP="007B070B">
            <w:pPr>
              <w:autoSpaceDE w:val="0"/>
              <w:autoSpaceDN w:val="0"/>
              <w:adjustRightInd w:val="0"/>
              <w:spacing w:afterAutospacing="0" w:line="240" w:lineRule="auto"/>
              <w:rPr>
                <w:ins w:id="2039" w:author="Peter Dobson" w:date="2016-10-12T17:44:00Z"/>
                <w:rFonts w:ascii="Calibri" w:hAnsi="Calibri" w:cs="Calibri"/>
                <w:bCs/>
                <w:color w:val="000000"/>
                <w:sz w:val="22"/>
                <w:lang w:val="en-AU"/>
              </w:rPr>
            </w:pPr>
            <w:ins w:id="2040" w:author="Peter Dobson" w:date="2016-10-12T17:44:00Z">
              <w:r w:rsidRPr="006D238A">
                <w:rPr>
                  <w:rFonts w:ascii="Calibri" w:hAnsi="Calibri" w:cs="Calibri"/>
                  <w:bCs/>
                  <w:color w:val="000000"/>
                  <w:sz w:val="22"/>
                  <w:lang w:val="en-AU"/>
                </w:rPr>
                <w:t>YES – no further action required</w:t>
              </w:r>
            </w:ins>
          </w:p>
          <w:p w14:paraId="55BFE84B" w14:textId="77777777" w:rsidR="006D238A" w:rsidRPr="006D238A" w:rsidRDefault="006D238A" w:rsidP="007B070B">
            <w:pPr>
              <w:autoSpaceDE w:val="0"/>
              <w:autoSpaceDN w:val="0"/>
              <w:adjustRightInd w:val="0"/>
              <w:spacing w:afterAutospacing="0" w:line="240" w:lineRule="auto"/>
              <w:rPr>
                <w:ins w:id="2041" w:author="Peter Dobson" w:date="2016-10-12T17:44:00Z"/>
                <w:rFonts w:ascii="Calibri" w:hAnsi="Calibri" w:cs="Calibri"/>
                <w:bCs/>
                <w:color w:val="000000"/>
                <w:sz w:val="22"/>
                <w:lang w:val="en-AU"/>
              </w:rPr>
            </w:pPr>
            <w:ins w:id="2042" w:author="Peter Dobson" w:date="2016-10-12T17:44:00Z">
              <w:r w:rsidRPr="006D238A">
                <w:rPr>
                  <w:rFonts w:ascii="Calibri" w:hAnsi="Calibri" w:cs="Calibri"/>
                  <w:bCs/>
                  <w:color w:val="000000"/>
                  <w:sz w:val="22"/>
                  <w:lang w:val="en-AU"/>
                </w:rPr>
                <w:t>NO – contact and advise differences to the</w:t>
              </w:r>
            </w:ins>
          </w:p>
          <w:p w14:paraId="3E3F5618" w14:textId="77777777" w:rsidR="006D238A" w:rsidRPr="006D238A" w:rsidRDefault="006D238A" w:rsidP="007B070B">
            <w:pPr>
              <w:autoSpaceDE w:val="0"/>
              <w:autoSpaceDN w:val="0"/>
              <w:adjustRightInd w:val="0"/>
              <w:spacing w:afterAutospacing="0" w:line="240" w:lineRule="auto"/>
              <w:rPr>
                <w:ins w:id="2043" w:author="Peter Dobson" w:date="2016-10-12T17:44:00Z"/>
                <w:rFonts w:ascii="Calibri" w:hAnsi="Calibri" w:cs="Times-Bold"/>
                <w:bCs/>
                <w:color w:val="000000"/>
                <w:sz w:val="22"/>
                <w:lang w:val="en-AU"/>
              </w:rPr>
            </w:pPr>
            <w:ins w:id="2044" w:author="Peter Dobson" w:date="2016-10-12T17:44:00Z">
              <w:r w:rsidRPr="006D238A">
                <w:rPr>
                  <w:rFonts w:ascii="Calibri" w:hAnsi="Calibri" w:cs="Calibri"/>
                  <w:bCs/>
                  <w:color w:val="000000"/>
                  <w:sz w:val="22"/>
                  <w:lang w:val="en-AU"/>
                </w:rPr>
                <w:t>RCC 1800 641 792 Advise Hydrographer reference if available</w:t>
              </w:r>
            </w:ins>
          </w:p>
        </w:tc>
      </w:tr>
      <w:tr w:rsidR="006D238A" w:rsidRPr="006D238A" w14:paraId="5C86B9CC" w14:textId="77777777" w:rsidTr="007B070B">
        <w:trPr>
          <w:trHeight w:val="272"/>
          <w:ins w:id="2045" w:author="Peter Dobson" w:date="2016-10-12T17:44:00Z"/>
        </w:trPr>
        <w:tc>
          <w:tcPr>
            <w:tcW w:w="246" w:type="pct"/>
            <w:vMerge w:val="restart"/>
          </w:tcPr>
          <w:p w14:paraId="2D31D045" w14:textId="77777777" w:rsidR="006D238A" w:rsidRPr="006D238A" w:rsidRDefault="006D238A" w:rsidP="007B070B">
            <w:pPr>
              <w:autoSpaceDE w:val="0"/>
              <w:autoSpaceDN w:val="0"/>
              <w:adjustRightInd w:val="0"/>
              <w:spacing w:afterAutospacing="0" w:line="240" w:lineRule="auto"/>
              <w:rPr>
                <w:ins w:id="2046" w:author="Peter Dobson" w:date="2016-10-12T17:44:00Z"/>
                <w:rFonts w:ascii="Calibri" w:hAnsi="Calibri" w:cs="Times-Bold"/>
                <w:b/>
                <w:bCs/>
                <w:color w:val="000000"/>
                <w:sz w:val="22"/>
                <w:lang w:val="en-AU"/>
              </w:rPr>
            </w:pPr>
            <w:ins w:id="2047" w:author="Peter Dobson" w:date="2016-10-12T17:44:00Z">
              <w:r w:rsidRPr="006D238A">
                <w:rPr>
                  <w:rFonts w:ascii="Calibri" w:hAnsi="Calibri" w:cs="Times-Bold"/>
                  <w:b/>
                  <w:bCs/>
                  <w:color w:val="000000"/>
                  <w:sz w:val="22"/>
                  <w:lang w:val="en-AU"/>
                </w:rPr>
                <w:t>5</w:t>
              </w:r>
            </w:ins>
          </w:p>
        </w:tc>
        <w:tc>
          <w:tcPr>
            <w:tcW w:w="783" w:type="pct"/>
            <w:vMerge w:val="restart"/>
          </w:tcPr>
          <w:p w14:paraId="6B0FAEB2" w14:textId="77777777" w:rsidR="006D238A" w:rsidRPr="006D238A" w:rsidRDefault="006D238A" w:rsidP="007B070B">
            <w:pPr>
              <w:spacing w:afterAutospacing="0" w:line="240" w:lineRule="auto"/>
              <w:rPr>
                <w:ins w:id="2048" w:author="Peter Dobson" w:date="2016-10-12T17:44:00Z"/>
                <w:rFonts w:ascii="Calibri" w:hAnsi="Calibri"/>
                <w:sz w:val="22"/>
                <w:lang w:val="en-AU"/>
              </w:rPr>
            </w:pPr>
            <w:ins w:id="2049" w:author="Peter Dobson" w:date="2016-10-12T17:44:00Z">
              <w:r w:rsidRPr="006D238A">
                <w:rPr>
                  <w:rFonts w:ascii="Calibri" w:hAnsi="Calibri"/>
                  <w:sz w:val="22"/>
                  <w:lang w:val="en-AU"/>
                </w:rPr>
                <w:t xml:space="preserve">Commissioning Complete </w:t>
              </w:r>
            </w:ins>
          </w:p>
        </w:tc>
        <w:tc>
          <w:tcPr>
            <w:tcW w:w="1793" w:type="pct"/>
          </w:tcPr>
          <w:p w14:paraId="53ADD561" w14:textId="77777777" w:rsidR="006D238A" w:rsidRPr="006D238A" w:rsidRDefault="006D238A" w:rsidP="007B070B">
            <w:pPr>
              <w:spacing w:afterAutospacing="0" w:line="240" w:lineRule="auto"/>
              <w:rPr>
                <w:ins w:id="2050" w:author="Peter Dobson" w:date="2016-10-12T17:44:00Z"/>
                <w:rFonts w:ascii="Calibri" w:hAnsi="Calibri" w:cs="Arial"/>
                <w:sz w:val="22"/>
                <w:lang w:val="en-AU"/>
              </w:rPr>
            </w:pPr>
            <w:ins w:id="2051" w:author="Peter Dobson" w:date="2016-10-12T17:44:00Z">
              <w:r w:rsidRPr="006D238A">
                <w:rPr>
                  <w:rFonts w:ascii="Calibri" w:hAnsi="Calibri" w:cs="Arial"/>
                  <w:sz w:val="22"/>
                  <w:lang w:val="en-AU"/>
                </w:rPr>
                <w:t>a. Site clear of tools and spare parts. No rubbish left behind.</w:t>
              </w:r>
            </w:ins>
          </w:p>
        </w:tc>
        <w:tc>
          <w:tcPr>
            <w:tcW w:w="756" w:type="pct"/>
          </w:tcPr>
          <w:p w14:paraId="4EDFC7AC" w14:textId="77777777" w:rsidR="006D238A" w:rsidRPr="006D238A" w:rsidRDefault="006D238A" w:rsidP="007B070B">
            <w:pPr>
              <w:spacing w:afterAutospacing="0" w:line="240" w:lineRule="auto"/>
              <w:rPr>
                <w:ins w:id="2052" w:author="Peter Dobson" w:date="2016-10-12T17:44:00Z"/>
                <w:rFonts w:ascii="Calibri" w:hAnsi="Calibri" w:cs="Arial"/>
                <w:sz w:val="22"/>
                <w:lang w:val="en-AU"/>
              </w:rPr>
            </w:pPr>
            <w:ins w:id="2053" w:author="Peter Dobson" w:date="2016-10-12T17:44:00Z">
              <w:r w:rsidRPr="006D238A">
                <w:rPr>
                  <w:rFonts w:ascii="Calibri" w:hAnsi="Calibri" w:cs="Arial"/>
                  <w:sz w:val="22"/>
                  <w:lang w:val="en-AU"/>
                </w:rPr>
                <w:t>Site clean and clear of hazards</w:t>
              </w:r>
            </w:ins>
          </w:p>
        </w:tc>
        <w:tc>
          <w:tcPr>
            <w:tcW w:w="403" w:type="pct"/>
          </w:tcPr>
          <w:p w14:paraId="79FBFEBA" w14:textId="77777777" w:rsidR="006D238A" w:rsidRPr="006D238A" w:rsidRDefault="006D238A" w:rsidP="007B070B">
            <w:pPr>
              <w:autoSpaceDE w:val="0"/>
              <w:autoSpaceDN w:val="0"/>
              <w:adjustRightInd w:val="0"/>
              <w:spacing w:afterAutospacing="0" w:line="240" w:lineRule="auto"/>
              <w:rPr>
                <w:ins w:id="2054" w:author="Peter Dobson" w:date="2016-10-12T17:44:00Z"/>
                <w:rFonts w:ascii="Calibri" w:hAnsi="Calibri" w:cs="Times-Bold"/>
                <w:bCs/>
                <w:color w:val="000000"/>
                <w:sz w:val="22"/>
                <w:lang w:val="en-AU"/>
              </w:rPr>
            </w:pPr>
            <w:ins w:id="2055" w:author="Peter Dobson" w:date="2016-10-12T17:44:00Z">
              <w:r w:rsidRPr="006D238A">
                <w:rPr>
                  <w:rFonts w:ascii="Calibri" w:hAnsi="Calibri" w:cs="Calibri"/>
                  <w:bCs/>
                  <w:color w:val="000000"/>
                  <w:sz w:val="22"/>
                  <w:lang w:val="en-AU"/>
                </w:rPr>
                <w:t>Yes / No</w:t>
              </w:r>
            </w:ins>
          </w:p>
        </w:tc>
        <w:tc>
          <w:tcPr>
            <w:tcW w:w="1019" w:type="pct"/>
          </w:tcPr>
          <w:p w14:paraId="53681F54" w14:textId="77777777" w:rsidR="006D238A" w:rsidRPr="006D238A" w:rsidRDefault="006D238A" w:rsidP="007B070B">
            <w:pPr>
              <w:autoSpaceDE w:val="0"/>
              <w:autoSpaceDN w:val="0"/>
              <w:adjustRightInd w:val="0"/>
              <w:spacing w:afterAutospacing="0" w:line="240" w:lineRule="auto"/>
              <w:rPr>
                <w:ins w:id="2056" w:author="Peter Dobson" w:date="2016-10-12T17:44:00Z"/>
                <w:rFonts w:ascii="Calibri" w:hAnsi="Calibri" w:cs="Times-Bold"/>
                <w:bCs/>
                <w:color w:val="000000"/>
                <w:sz w:val="22"/>
                <w:lang w:val="en-AU"/>
              </w:rPr>
            </w:pPr>
          </w:p>
        </w:tc>
      </w:tr>
      <w:tr w:rsidR="006D238A" w:rsidRPr="006D238A" w14:paraId="7A1A1041" w14:textId="77777777" w:rsidTr="007B070B">
        <w:trPr>
          <w:trHeight w:val="271"/>
          <w:ins w:id="2057" w:author="Peter Dobson" w:date="2016-10-12T17:44:00Z"/>
        </w:trPr>
        <w:tc>
          <w:tcPr>
            <w:tcW w:w="246" w:type="pct"/>
            <w:vMerge/>
          </w:tcPr>
          <w:p w14:paraId="3792B09C" w14:textId="77777777" w:rsidR="006D238A" w:rsidRPr="006D238A" w:rsidRDefault="006D238A">
            <w:pPr>
              <w:autoSpaceDE w:val="0"/>
              <w:autoSpaceDN w:val="0"/>
              <w:adjustRightInd w:val="0"/>
              <w:spacing w:afterAutospacing="0" w:line="240" w:lineRule="auto"/>
              <w:rPr>
                <w:ins w:id="2058" w:author="Peter Dobson" w:date="2016-10-12T17:44:00Z"/>
                <w:rFonts w:ascii="Calibri" w:hAnsi="Calibri" w:cs="Times-Bold"/>
                <w:b/>
                <w:bCs/>
                <w:color w:val="000000"/>
                <w:sz w:val="22"/>
                <w:lang w:val="en-AU"/>
              </w:rPr>
              <w:pPrChange w:id="2059" w:author="Peter Dobson" w:date="2016-10-12T17:45:00Z">
                <w:pPr>
                  <w:autoSpaceDE w:val="0"/>
                  <w:autoSpaceDN w:val="0"/>
                  <w:adjustRightInd w:val="0"/>
                  <w:spacing w:line="240" w:lineRule="auto"/>
                </w:pPr>
              </w:pPrChange>
            </w:pPr>
          </w:p>
        </w:tc>
        <w:tc>
          <w:tcPr>
            <w:tcW w:w="783" w:type="pct"/>
            <w:vMerge/>
          </w:tcPr>
          <w:p w14:paraId="118E20EC" w14:textId="77777777" w:rsidR="006D238A" w:rsidRPr="006D238A" w:rsidRDefault="006D238A">
            <w:pPr>
              <w:spacing w:afterAutospacing="0" w:line="240" w:lineRule="auto"/>
              <w:rPr>
                <w:ins w:id="2060" w:author="Peter Dobson" w:date="2016-10-12T17:44:00Z"/>
                <w:rFonts w:ascii="Calibri" w:hAnsi="Calibri"/>
                <w:sz w:val="22"/>
                <w:lang w:val="en-AU"/>
              </w:rPr>
              <w:pPrChange w:id="2061" w:author="Peter Dobson" w:date="2016-10-12T17:45:00Z">
                <w:pPr>
                  <w:spacing w:line="240" w:lineRule="auto"/>
                </w:pPr>
              </w:pPrChange>
            </w:pPr>
          </w:p>
        </w:tc>
        <w:tc>
          <w:tcPr>
            <w:tcW w:w="1793" w:type="pct"/>
          </w:tcPr>
          <w:p w14:paraId="1491C5D2" w14:textId="77777777" w:rsidR="006D238A" w:rsidRPr="006D238A" w:rsidRDefault="006D238A">
            <w:pPr>
              <w:spacing w:afterAutospacing="0" w:line="240" w:lineRule="auto"/>
              <w:rPr>
                <w:ins w:id="2062" w:author="Peter Dobson" w:date="2016-10-12T17:44:00Z"/>
                <w:rFonts w:ascii="Calibri" w:hAnsi="Calibri" w:cs="Arial"/>
                <w:sz w:val="22"/>
                <w:lang w:val="en-AU"/>
              </w:rPr>
              <w:pPrChange w:id="2063" w:author="Peter Dobson" w:date="2016-10-12T17:45:00Z">
                <w:pPr>
                  <w:spacing w:line="240" w:lineRule="auto"/>
                </w:pPr>
              </w:pPrChange>
            </w:pPr>
            <w:ins w:id="2064" w:author="Peter Dobson" w:date="2016-10-12T17:44:00Z">
              <w:r w:rsidRPr="006D238A">
                <w:rPr>
                  <w:rFonts w:ascii="Calibri" w:hAnsi="Calibri" w:cs="Arial"/>
                  <w:sz w:val="22"/>
                  <w:lang w:val="en-AU"/>
                </w:rPr>
                <w:t>b. Confirm sector check from vessel. - Confirm and record angle of visibility of auxiliary light as per AMSA sector check procedure AtoN6-3 and AMSA1524 Sector check form;</w:t>
              </w:r>
            </w:ins>
          </w:p>
        </w:tc>
        <w:tc>
          <w:tcPr>
            <w:tcW w:w="756" w:type="pct"/>
          </w:tcPr>
          <w:p w14:paraId="375EB2BA" w14:textId="77777777" w:rsidR="006D238A" w:rsidRPr="006D238A" w:rsidRDefault="006D238A">
            <w:pPr>
              <w:spacing w:afterAutospacing="0" w:line="240" w:lineRule="auto"/>
              <w:rPr>
                <w:ins w:id="2065" w:author="Peter Dobson" w:date="2016-10-12T17:44:00Z"/>
                <w:rFonts w:ascii="Calibri" w:hAnsi="Calibri" w:cs="Arial"/>
                <w:sz w:val="22"/>
                <w:lang w:val="en-AU"/>
              </w:rPr>
              <w:pPrChange w:id="2066" w:author="Peter Dobson" w:date="2016-10-12T17:45:00Z">
                <w:pPr>
                  <w:spacing w:line="240" w:lineRule="auto"/>
                </w:pPr>
              </w:pPrChange>
            </w:pPr>
            <w:ins w:id="2067" w:author="Peter Dobson" w:date="2016-10-12T17:44:00Z">
              <w:r w:rsidRPr="006D238A">
                <w:rPr>
                  <w:rFonts w:ascii="Calibri" w:hAnsi="Calibri" w:cs="Arial"/>
                  <w:sz w:val="22"/>
                  <w:lang w:val="en-AU"/>
                </w:rPr>
                <w:t>Sectors confirmed and correct</w:t>
              </w:r>
            </w:ins>
          </w:p>
        </w:tc>
        <w:tc>
          <w:tcPr>
            <w:tcW w:w="403" w:type="pct"/>
          </w:tcPr>
          <w:p w14:paraId="46FB4E34" w14:textId="77777777" w:rsidR="006D238A" w:rsidRPr="006D238A" w:rsidRDefault="006D238A">
            <w:pPr>
              <w:autoSpaceDE w:val="0"/>
              <w:autoSpaceDN w:val="0"/>
              <w:adjustRightInd w:val="0"/>
              <w:spacing w:afterAutospacing="0" w:line="240" w:lineRule="auto"/>
              <w:rPr>
                <w:ins w:id="2068" w:author="Peter Dobson" w:date="2016-10-12T17:44:00Z"/>
                <w:rFonts w:ascii="Calibri" w:hAnsi="Calibri" w:cs="Times-Bold"/>
                <w:bCs/>
                <w:color w:val="000000"/>
                <w:sz w:val="22"/>
                <w:lang w:val="en-AU"/>
              </w:rPr>
              <w:pPrChange w:id="2069" w:author="Peter Dobson" w:date="2016-10-12T17:45:00Z">
                <w:pPr>
                  <w:autoSpaceDE w:val="0"/>
                  <w:autoSpaceDN w:val="0"/>
                  <w:adjustRightInd w:val="0"/>
                  <w:spacing w:line="240" w:lineRule="auto"/>
                </w:pPr>
              </w:pPrChange>
            </w:pPr>
            <w:ins w:id="2070" w:author="Peter Dobson" w:date="2016-10-12T17:44:00Z">
              <w:r w:rsidRPr="006D238A">
                <w:rPr>
                  <w:rFonts w:ascii="Calibri" w:hAnsi="Calibri" w:cs="Calibri"/>
                  <w:bCs/>
                  <w:color w:val="000000"/>
                  <w:sz w:val="22"/>
                  <w:lang w:val="en-AU"/>
                </w:rPr>
                <w:t>Yes / No</w:t>
              </w:r>
            </w:ins>
          </w:p>
        </w:tc>
        <w:tc>
          <w:tcPr>
            <w:tcW w:w="1019" w:type="pct"/>
          </w:tcPr>
          <w:p w14:paraId="31F4096B" w14:textId="77777777" w:rsidR="006D238A" w:rsidRPr="006D238A" w:rsidRDefault="006D238A">
            <w:pPr>
              <w:autoSpaceDE w:val="0"/>
              <w:autoSpaceDN w:val="0"/>
              <w:adjustRightInd w:val="0"/>
              <w:spacing w:afterAutospacing="0" w:line="240" w:lineRule="auto"/>
              <w:rPr>
                <w:ins w:id="2071" w:author="Peter Dobson" w:date="2016-10-12T17:44:00Z"/>
                <w:rFonts w:ascii="Calibri" w:hAnsi="Calibri" w:cs="Times-Bold"/>
                <w:bCs/>
                <w:color w:val="000000"/>
                <w:sz w:val="22"/>
                <w:lang w:val="en-AU"/>
              </w:rPr>
              <w:pPrChange w:id="2072" w:author="Peter Dobson" w:date="2016-10-12T17:45:00Z">
                <w:pPr>
                  <w:autoSpaceDE w:val="0"/>
                  <w:autoSpaceDN w:val="0"/>
                  <w:adjustRightInd w:val="0"/>
                  <w:spacing w:line="240" w:lineRule="auto"/>
                </w:pPr>
              </w:pPrChange>
            </w:pPr>
            <w:ins w:id="2073" w:author="Peter Dobson" w:date="2016-10-12T17:44:00Z">
              <w:r w:rsidRPr="006D238A">
                <w:rPr>
                  <w:rFonts w:ascii="Calibri" w:hAnsi="Calibri" w:cs="Times-Bold"/>
                  <w:bCs/>
                  <w:color w:val="000000"/>
                  <w:sz w:val="22"/>
                  <w:lang w:val="en-AU"/>
                </w:rPr>
                <w:t>To be sent to PM</w:t>
              </w:r>
            </w:ins>
          </w:p>
        </w:tc>
      </w:tr>
    </w:tbl>
    <w:p w14:paraId="3EF7C7AC" w14:textId="77777777" w:rsidR="0042565E" w:rsidRPr="0042565E" w:rsidRDefault="0042565E" w:rsidP="00476942">
      <w:pPr>
        <w:pStyle w:val="BodyText"/>
      </w:pPr>
    </w:p>
    <w:sectPr w:rsidR="0042565E" w:rsidRPr="0042565E" w:rsidSect="00962A16">
      <w:headerReference w:type="even" r:id="rId38"/>
      <w:headerReference w:type="default" r:id="rId39"/>
      <w:footerReference w:type="default" r:id="rId40"/>
      <w:headerReference w:type="first" r:id="rId41"/>
      <w:pgSz w:w="16838" w:h="11906" w:orient="landscape" w:code="9"/>
      <w:pgMar w:top="907" w:right="567" w:bottom="794" w:left="1134"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2" w:author="Michael Hadley" w:date="2016-05-08T11:14:00Z" w:initials="MH">
    <w:p w14:paraId="425F93E9" w14:textId="77777777" w:rsidR="00471B0D" w:rsidRDefault="00471B0D" w:rsidP="00795637">
      <w:pPr>
        <w:pStyle w:val="CommentText"/>
      </w:pPr>
      <w:r>
        <w:rPr>
          <w:rStyle w:val="CommentReference"/>
        </w:rPr>
        <w:annotationRef/>
      </w:r>
      <w:r>
        <w:t>All IALA documents are to be in UK English.</w:t>
      </w:r>
    </w:p>
    <w:p w14:paraId="67BA202B" w14:textId="77777777" w:rsidR="00471B0D" w:rsidRDefault="00471B0D" w:rsidP="00795637">
      <w:pPr>
        <w:pStyle w:val="CommentText"/>
      </w:pPr>
      <w:r>
        <w:t>No additional styles are to be introduced without approval from IALA (p.o.c. Mme Marie-Hèléne Grillet (</w:t>
      </w:r>
      <w:hyperlink r:id="rId1" w:history="1">
        <w:r w:rsidRPr="00D8388E">
          <w:rPr>
            <w:rStyle w:val="Hyperlink"/>
            <w:rFonts w:ascii="Arial" w:hAnsi="Arial" w:cs="Arial"/>
            <w:lang w:val="en-US"/>
          </w:rPr>
          <w:t>marie-helene.grillet@iala-aism.org</w:t>
        </w:r>
      </w:hyperlink>
      <w:r>
        <w:t>))</w:t>
      </w:r>
    </w:p>
  </w:comment>
  <w:comment w:id="152" w:author="Michael Hadley" w:date="2016-07-14T15:14:00Z" w:initials="MH">
    <w:p w14:paraId="4FF2B74F" w14:textId="208C54C7" w:rsidR="00471B0D" w:rsidRDefault="00471B0D">
      <w:pPr>
        <w:pStyle w:val="CommentText"/>
      </w:pPr>
      <w:r>
        <w:rPr>
          <w:rStyle w:val="CommentReference"/>
        </w:rPr>
        <w:annotationRef/>
      </w:r>
      <w:r>
        <w:t>By Adam Hay: Deleted be</w:t>
      </w:r>
    </w:p>
  </w:comment>
  <w:comment w:id="163" w:author="Michael Hadley" w:date="2016-07-14T15:15:00Z" w:initials="MH">
    <w:p w14:paraId="429D0CB1" w14:textId="0C64F4BE" w:rsidR="00471B0D" w:rsidRDefault="00471B0D">
      <w:pPr>
        <w:pStyle w:val="CommentText"/>
      </w:pPr>
      <w:r>
        <w:rPr>
          <w:rStyle w:val="CommentReference"/>
        </w:rPr>
        <w:annotationRef/>
      </w:r>
      <w:r>
        <w:t>By Adam Hay: Deleted to &amp; deleted e</w:t>
      </w:r>
    </w:p>
  </w:comment>
  <w:comment w:id="171" w:author="Michael Hadley" w:date="2016-07-14T15:16:00Z" w:initials="MH">
    <w:p w14:paraId="180DCACF" w14:textId="782E7EB0" w:rsidR="00471B0D" w:rsidRDefault="00471B0D">
      <w:pPr>
        <w:pStyle w:val="CommentText"/>
      </w:pPr>
      <w:r>
        <w:rPr>
          <w:rStyle w:val="CommentReference"/>
        </w:rPr>
        <w:annotationRef/>
      </w:r>
      <w:r>
        <w:t>By Adam Hay: Deleted this</w:t>
      </w:r>
    </w:p>
  </w:comment>
  <w:comment w:id="225" w:author="Michael Hadley" w:date="2016-07-14T15:17:00Z" w:initials="MH">
    <w:p w14:paraId="06EE38E2" w14:textId="34161A59" w:rsidR="00471B0D" w:rsidRDefault="00471B0D">
      <w:pPr>
        <w:pStyle w:val="CommentText"/>
      </w:pPr>
      <w:r>
        <w:rPr>
          <w:rStyle w:val="CommentReference"/>
        </w:rPr>
        <w:annotationRef/>
      </w:r>
      <w:r>
        <w:t>By Adam Hay: Deleted to provide</w:t>
      </w:r>
    </w:p>
  </w:comment>
  <w:comment w:id="432" w:author="Colin Day" w:date="2017-03-29T11:13:00Z" w:initials="CD">
    <w:p w14:paraId="252677E5" w14:textId="52D272E9" w:rsidR="00471B0D" w:rsidRDefault="00471B0D">
      <w:pPr>
        <w:pStyle w:val="CommentText"/>
      </w:pPr>
      <w:r>
        <w:rPr>
          <w:rStyle w:val="CommentReference"/>
        </w:rPr>
        <w:annotationRef/>
      </w:r>
      <w:r>
        <w:t>Does this refer to some method to allow levelling of the lantern?</w:t>
      </w:r>
    </w:p>
  </w:comment>
  <w:comment w:id="481" w:author="Colin Day" w:date="2017-03-29T11:13:00Z" w:initials="CD">
    <w:p w14:paraId="6E8F287D" w14:textId="7E1480FA" w:rsidR="00471B0D" w:rsidRDefault="00471B0D">
      <w:pPr>
        <w:pStyle w:val="CommentText"/>
      </w:pPr>
      <w:r>
        <w:rPr>
          <w:rStyle w:val="CommentReference"/>
        </w:rPr>
        <w:annotationRef/>
      </w:r>
      <w:r>
        <w:t>As per previous comment.</w:t>
      </w:r>
    </w:p>
  </w:comment>
  <w:comment w:id="511" w:author="Colin Day" w:date="2017-03-29T11:16:00Z" w:initials="CD">
    <w:p w14:paraId="73A4F3CC" w14:textId="4D8625DE" w:rsidR="00471B0D" w:rsidRDefault="00471B0D">
      <w:pPr>
        <w:pStyle w:val="CommentText"/>
      </w:pPr>
      <w:r>
        <w:rPr>
          <w:rStyle w:val="CommentReference"/>
        </w:rPr>
        <w:annotationRef/>
      </w:r>
      <w:r>
        <w:t>Is this what I have drafted in the Control System section below? My draft section could refer to more than just a system to control a light source.</w:t>
      </w:r>
    </w:p>
  </w:comment>
  <w:comment w:id="683" w:author="Colin Day" w:date="2017-03-29T11:18:00Z" w:initials="CD">
    <w:p w14:paraId="6D8E7589" w14:textId="755F816F" w:rsidR="00471B0D" w:rsidRDefault="00471B0D">
      <w:pPr>
        <w:pStyle w:val="CommentText"/>
      </w:pPr>
      <w:r>
        <w:rPr>
          <w:rStyle w:val="CommentReference"/>
        </w:rPr>
        <w:annotationRef/>
      </w:r>
      <w:r>
        <w:t>This text may be confusing when referring to the “end user”. Is the end user  the AtoN authority deploying the equipment/ system or the mariner? I have drafted a possible alternative text but not deleted the original as I may be misunderstanding the context.</w:t>
      </w:r>
    </w:p>
  </w:comment>
  <w:comment w:id="788" w:author="Colin Day" w:date="2017-03-29T09:30:00Z" w:initials="CD">
    <w:p w14:paraId="7C193933" w14:textId="28A06D64" w:rsidR="00471B0D" w:rsidRDefault="00471B0D">
      <w:pPr>
        <w:pStyle w:val="CommentText"/>
      </w:pPr>
      <w:r>
        <w:rPr>
          <w:rStyle w:val="CommentReference"/>
        </w:rPr>
        <w:annotationRef/>
      </w:r>
      <w:r>
        <w:t>I suggest the inclusion of these words might be very specific to certain equipment or systems and is therefore not generally applicable. I therefore suggest the words be removed.</w:t>
      </w:r>
    </w:p>
  </w:comment>
  <w:comment w:id="798" w:author="Simon Millyard" w:date="2017-03-28T08:53:00Z" w:initials="SM">
    <w:p w14:paraId="21D1BBDC" w14:textId="30453963" w:rsidR="00471B0D" w:rsidRDefault="00471B0D">
      <w:pPr>
        <w:pStyle w:val="CommentText"/>
      </w:pPr>
      <w:r>
        <w:rPr>
          <w:rStyle w:val="CommentReference"/>
        </w:rPr>
        <w:annotationRef/>
      </w:r>
      <w:r>
        <w:t>Paragraph needs re wording</w:t>
      </w:r>
    </w:p>
  </w:comment>
  <w:comment w:id="1040" w:author="Michael Hadley" w:date="2016-07-14T14:54:00Z" w:initials="MH">
    <w:p w14:paraId="23238B8C" w14:textId="000FE9A7" w:rsidR="00471B0D" w:rsidRDefault="00471B0D">
      <w:pPr>
        <w:pStyle w:val="CommentText"/>
      </w:pPr>
      <w:r>
        <w:rPr>
          <w:rStyle w:val="CommentReference"/>
        </w:rPr>
        <w:annotationRef/>
      </w:r>
      <w:r>
        <w:t>This and the following figure have the same title.  Is this intentional?  If so, does it need some explanation?</w:t>
      </w:r>
    </w:p>
  </w:comment>
  <w:comment w:id="1087" w:author="Colin Day" w:date="2017-03-29T10:52:00Z" w:initials="CD">
    <w:p w14:paraId="32054E8A" w14:textId="433D9366" w:rsidR="00471B0D" w:rsidRDefault="00471B0D">
      <w:pPr>
        <w:pStyle w:val="CommentText"/>
      </w:pPr>
      <w:r>
        <w:rPr>
          <w:rStyle w:val="CommentReference"/>
        </w:rPr>
        <w:annotationRef/>
      </w:r>
      <w:r>
        <w:t>This (and many similar following headings) is formatted as “Heading1”  and so appears on the Table of Contents page. Is this correct?</w:t>
      </w:r>
    </w:p>
  </w:comment>
  <w:comment w:id="1102" w:author="Colin Day" w:date="2017-03-29T10:53:00Z" w:initials="CD">
    <w:p w14:paraId="2C4C75F7" w14:textId="656BDBC2" w:rsidR="00471B0D" w:rsidRDefault="00471B0D">
      <w:pPr>
        <w:pStyle w:val="CommentText"/>
      </w:pPr>
      <w:r>
        <w:rPr>
          <w:rStyle w:val="CommentReference"/>
        </w:rPr>
        <w:annotationRef/>
      </w:r>
      <w:r>
        <w:t>Not sure what this is? AtoN serial number?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BA202B" w15:done="0"/>
  <w15:commentEx w15:paraId="4FF2B74F" w15:done="0"/>
  <w15:commentEx w15:paraId="429D0CB1" w15:done="0"/>
  <w15:commentEx w15:paraId="180DCACF" w15:done="0"/>
  <w15:commentEx w15:paraId="06EE38E2" w15:done="0"/>
  <w15:commentEx w15:paraId="252677E5" w15:done="0"/>
  <w15:commentEx w15:paraId="6E8F287D" w15:done="0"/>
  <w15:commentEx w15:paraId="73A4F3CC" w15:done="0"/>
  <w15:commentEx w15:paraId="6D8E7589" w15:done="0"/>
  <w15:commentEx w15:paraId="7C193933" w15:done="0"/>
  <w15:commentEx w15:paraId="21D1BBDC" w15:done="0"/>
  <w15:commentEx w15:paraId="23238B8C" w15:done="0"/>
  <w15:commentEx w15:paraId="32054E8A" w15:done="0"/>
  <w15:commentEx w15:paraId="2C4C75F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7A47F5" w14:textId="77777777" w:rsidR="00174290" w:rsidRDefault="00174290" w:rsidP="003274DB">
      <w:r>
        <w:separator/>
      </w:r>
    </w:p>
    <w:p w14:paraId="3F272D9D" w14:textId="77777777" w:rsidR="00174290" w:rsidRDefault="00174290"/>
  </w:endnote>
  <w:endnote w:type="continuationSeparator" w:id="0">
    <w:p w14:paraId="70FCEAED" w14:textId="77777777" w:rsidR="00174290" w:rsidRDefault="00174290" w:rsidP="003274DB">
      <w:r>
        <w:continuationSeparator/>
      </w:r>
    </w:p>
    <w:p w14:paraId="31CD79B7" w14:textId="77777777" w:rsidR="00174290" w:rsidRDefault="001742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62EB6" w14:textId="77777777" w:rsidR="00471B0D" w:rsidRDefault="00471B0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EAC16D" w14:textId="77777777" w:rsidR="00471B0D" w:rsidRDefault="00471B0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B0B4D1D" w14:textId="77777777" w:rsidR="00471B0D" w:rsidRDefault="00471B0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9A1532" w14:textId="77777777" w:rsidR="00471B0D" w:rsidRDefault="00471B0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BF9D3" w14:textId="77777777" w:rsidR="00471B0D" w:rsidRDefault="00471B0D"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65888" w14:textId="77777777" w:rsidR="00471B0D" w:rsidRDefault="00471B0D" w:rsidP="008747E0">
    <w:pPr>
      <w:pStyle w:val="Footer"/>
    </w:pPr>
    <w:r>
      <w:rPr>
        <w:noProof/>
        <w:lang w:val="en-IE" w:eastAsia="en-IE"/>
      </w:rPr>
      <mc:AlternateContent>
        <mc:Choice Requires="wps">
          <w:drawing>
            <wp:anchor distT="0" distB="0" distL="114300" distR="114300" simplePos="0" relativeHeight="251642368" behindDoc="0" locked="0" layoutInCell="1" allowOverlap="1" wp14:anchorId="5862CDA7" wp14:editId="6178600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CB96C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52AF32B8" w14:textId="77777777" w:rsidR="00471B0D" w:rsidRPr="00ED2A8D" w:rsidRDefault="00471B0D" w:rsidP="008747E0">
    <w:pPr>
      <w:pStyle w:val="Footer"/>
    </w:pPr>
    <w:r w:rsidRPr="00442889">
      <w:rPr>
        <w:noProof/>
        <w:lang w:val="en-IE" w:eastAsia="en-IE"/>
      </w:rPr>
      <w:drawing>
        <wp:anchor distT="0" distB="0" distL="114300" distR="114300" simplePos="0" relativeHeight="251639296" behindDoc="1" locked="0" layoutInCell="1" allowOverlap="1" wp14:anchorId="6208B6A5" wp14:editId="0353CA70">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639AA77" w14:textId="77777777" w:rsidR="00471B0D" w:rsidRPr="00ED2A8D" w:rsidRDefault="00471B0D" w:rsidP="008747E0">
    <w:pPr>
      <w:pStyle w:val="Footer"/>
    </w:pPr>
  </w:p>
  <w:p w14:paraId="0D4D671C" w14:textId="77777777" w:rsidR="00471B0D" w:rsidRPr="00ED2A8D" w:rsidRDefault="00471B0D" w:rsidP="008747E0">
    <w:pPr>
      <w:pStyle w:val="Footer"/>
    </w:pPr>
  </w:p>
  <w:p w14:paraId="6D794269" w14:textId="77777777" w:rsidR="00471B0D" w:rsidRPr="00ED2A8D" w:rsidRDefault="00471B0D"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FEE5" w14:textId="77777777" w:rsidR="00471B0D" w:rsidRDefault="00471B0D" w:rsidP="00525922">
    <w:pPr>
      <w:pStyle w:val="Footerlandscape"/>
    </w:pPr>
    <w:r>
      <w:rPr>
        <w:noProof/>
        <w:lang w:val="en-IE" w:eastAsia="en-IE"/>
      </w:rPr>
      <mc:AlternateContent>
        <mc:Choice Requires="wps">
          <w:drawing>
            <wp:anchor distT="0" distB="0" distL="114300" distR="114300" simplePos="0" relativeHeight="251645440" behindDoc="0" locked="0" layoutInCell="1" allowOverlap="1" wp14:anchorId="6E9F1E38" wp14:editId="69572BA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00F96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EBD4E09" w14:textId="77777777" w:rsidR="00471B0D" w:rsidRPr="00C907DF" w:rsidRDefault="00471B0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3F67ADF9" w14:textId="77777777" w:rsidR="00471B0D" w:rsidRPr="00525922" w:rsidRDefault="00471B0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B997F" w14:textId="77777777" w:rsidR="00471B0D" w:rsidRPr="00C716E5" w:rsidRDefault="00471B0D" w:rsidP="00C716E5">
    <w:pPr>
      <w:pStyle w:val="Footer"/>
      <w:rPr>
        <w:sz w:val="15"/>
        <w:szCs w:val="15"/>
      </w:rPr>
    </w:pPr>
  </w:p>
  <w:p w14:paraId="4C8C9AB7" w14:textId="77777777" w:rsidR="00471B0D" w:rsidRDefault="00471B0D" w:rsidP="00C716E5">
    <w:pPr>
      <w:pStyle w:val="Footerportrait"/>
    </w:pPr>
  </w:p>
  <w:p w14:paraId="491848CE" w14:textId="77777777" w:rsidR="00471B0D" w:rsidRPr="00C907DF" w:rsidRDefault="008F1949" w:rsidP="00C716E5">
    <w:pPr>
      <w:pStyle w:val="Footerportrait"/>
      <w:rPr>
        <w:rStyle w:val="PageNumber"/>
        <w:szCs w:val="15"/>
      </w:rPr>
    </w:pPr>
    <w:fldSimple w:instr=" STYLEREF &quot;Document type&quot; \* MERGEFORMAT ">
      <w:r w:rsidR="00D76A8D">
        <w:t>IALA Guideline</w:t>
      </w:r>
    </w:fldSimple>
    <w:r w:rsidR="00471B0D" w:rsidRPr="00C907DF">
      <w:t xml:space="preserve"> </w:t>
    </w:r>
    <w:fldSimple w:instr=" STYLEREF &quot;Document number&quot; \* MERGEFORMAT ">
      <w:r w:rsidR="00D76A8D">
        <w:t>1???</w:t>
      </w:r>
    </w:fldSimple>
    <w:r w:rsidR="00471B0D" w:rsidRPr="00C907DF">
      <w:t xml:space="preserve"> –</w:t>
    </w:r>
    <w:r w:rsidR="00471B0D">
      <w:t xml:space="preserve"> </w:t>
    </w:r>
    <w:fldSimple w:instr=" STYLEREF &quot;Document name&quot; \* MERGEFORMAT ">
      <w:r w:rsidR="00D76A8D">
        <w:t>Commissioning</w:t>
      </w:r>
    </w:fldSimple>
  </w:p>
  <w:p w14:paraId="43ADD702" w14:textId="77777777" w:rsidR="00471B0D" w:rsidRPr="00C907DF" w:rsidRDefault="008F1949" w:rsidP="00C716E5">
    <w:pPr>
      <w:pStyle w:val="Footerportrait"/>
    </w:pPr>
    <w:fldSimple w:instr=" STYLEREF &quot;Edition number&quot; \* MERGEFORMAT ">
      <w:r w:rsidR="00D76A8D">
        <w:t>Edition 1.0</w:t>
      </w:r>
    </w:fldSimple>
    <w:r w:rsidR="00471B0D">
      <w:t xml:space="preserve">  </w:t>
    </w:r>
    <w:fldSimple w:instr=" STYLEREF &quot;Document date&quot; \* MERGEFORMAT ">
      <w:r w:rsidR="00D76A8D">
        <w:t>December 2016</w:t>
      </w:r>
    </w:fldSimple>
    <w:r w:rsidR="00471B0D" w:rsidRPr="00C907DF">
      <w:tab/>
    </w:r>
    <w:r w:rsidR="00471B0D">
      <w:t xml:space="preserve">P </w:t>
    </w:r>
    <w:r w:rsidR="00471B0D" w:rsidRPr="00C907DF">
      <w:rPr>
        <w:rStyle w:val="PageNumber"/>
        <w:szCs w:val="15"/>
      </w:rPr>
      <w:fldChar w:fldCharType="begin"/>
    </w:r>
    <w:r w:rsidR="00471B0D" w:rsidRPr="00C907DF">
      <w:rPr>
        <w:rStyle w:val="PageNumber"/>
        <w:szCs w:val="15"/>
      </w:rPr>
      <w:instrText xml:space="preserve">PAGE  </w:instrText>
    </w:r>
    <w:r w:rsidR="00471B0D" w:rsidRPr="00C907DF">
      <w:rPr>
        <w:rStyle w:val="PageNumber"/>
        <w:szCs w:val="15"/>
      </w:rPr>
      <w:fldChar w:fldCharType="separate"/>
    </w:r>
    <w:r w:rsidR="00D76A8D">
      <w:rPr>
        <w:rStyle w:val="PageNumber"/>
        <w:szCs w:val="15"/>
      </w:rPr>
      <w:t>7</w:t>
    </w:r>
    <w:r w:rsidR="00471B0D"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29E5E" w14:textId="77777777" w:rsidR="00471B0D" w:rsidRDefault="00471B0D" w:rsidP="00C716E5">
    <w:pPr>
      <w:pStyle w:val="Footer"/>
    </w:pPr>
  </w:p>
  <w:p w14:paraId="2642699F" w14:textId="77777777" w:rsidR="00471B0D" w:rsidRDefault="00471B0D" w:rsidP="00C716E5">
    <w:pPr>
      <w:pStyle w:val="Footerportrait"/>
    </w:pPr>
  </w:p>
  <w:p w14:paraId="5CDABAB2" w14:textId="77777777" w:rsidR="00471B0D" w:rsidRPr="00C907DF" w:rsidRDefault="008F1949" w:rsidP="00C716E5">
    <w:pPr>
      <w:pStyle w:val="Footerportrait"/>
      <w:rPr>
        <w:rStyle w:val="PageNumber"/>
        <w:szCs w:val="15"/>
      </w:rPr>
    </w:pPr>
    <w:fldSimple w:instr=" STYLEREF &quot;Document type&quot; \* MERGEFORMAT ">
      <w:r w:rsidR="00D76A8D">
        <w:t>IALA Guideline</w:t>
      </w:r>
    </w:fldSimple>
    <w:r w:rsidR="00471B0D" w:rsidRPr="00C907DF">
      <w:t xml:space="preserve"> </w:t>
    </w:r>
    <w:fldSimple w:instr=" STYLEREF &quot;Document number&quot; \* MERGEFORMAT ">
      <w:r w:rsidR="00D76A8D">
        <w:t>1???</w:t>
      </w:r>
    </w:fldSimple>
    <w:r w:rsidR="00471B0D" w:rsidRPr="00C907DF">
      <w:t xml:space="preserve"> –</w:t>
    </w:r>
    <w:r w:rsidR="00471B0D">
      <w:t xml:space="preserve"> </w:t>
    </w:r>
    <w:fldSimple w:instr=" STYLEREF &quot;Document name&quot; \* MERGEFORMAT ">
      <w:r w:rsidR="00D76A8D">
        <w:t>Commissioning</w:t>
      </w:r>
    </w:fldSimple>
  </w:p>
  <w:p w14:paraId="4E3938DF" w14:textId="77777777" w:rsidR="00471B0D" w:rsidRPr="00525922" w:rsidRDefault="008F1949" w:rsidP="00C716E5">
    <w:pPr>
      <w:pStyle w:val="Footerportrait"/>
    </w:pPr>
    <w:fldSimple w:instr=" STYLEREF &quot;Edition number&quot; \* MERGEFORMAT ">
      <w:r w:rsidR="00D76A8D">
        <w:t>Edition 1.0</w:t>
      </w:r>
    </w:fldSimple>
    <w:r w:rsidR="00471B0D" w:rsidRPr="00C907DF">
      <w:tab/>
    </w:r>
    <w:r w:rsidR="00471B0D">
      <w:t xml:space="preserve">P </w:t>
    </w:r>
    <w:r w:rsidR="00471B0D" w:rsidRPr="00C907DF">
      <w:rPr>
        <w:rStyle w:val="PageNumber"/>
        <w:szCs w:val="15"/>
      </w:rPr>
      <w:fldChar w:fldCharType="begin"/>
    </w:r>
    <w:r w:rsidR="00471B0D" w:rsidRPr="00C907DF">
      <w:rPr>
        <w:rStyle w:val="PageNumber"/>
        <w:szCs w:val="15"/>
      </w:rPr>
      <w:instrText xml:space="preserve">PAGE  </w:instrText>
    </w:r>
    <w:r w:rsidR="00471B0D" w:rsidRPr="00C907DF">
      <w:rPr>
        <w:rStyle w:val="PageNumber"/>
        <w:szCs w:val="15"/>
      </w:rPr>
      <w:fldChar w:fldCharType="separate"/>
    </w:r>
    <w:r w:rsidR="00D76A8D">
      <w:rPr>
        <w:rStyle w:val="PageNumber"/>
        <w:szCs w:val="15"/>
      </w:rPr>
      <w:t>3</w:t>
    </w:r>
    <w:r w:rsidR="00471B0D"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87F91" w14:textId="77777777" w:rsidR="00471B0D" w:rsidRDefault="00471B0D" w:rsidP="00C716E5">
    <w:pPr>
      <w:pStyle w:val="Footer"/>
    </w:pPr>
  </w:p>
  <w:p w14:paraId="7722CDC4" w14:textId="77777777" w:rsidR="00471B0D" w:rsidRDefault="00471B0D" w:rsidP="00C716E5">
    <w:pPr>
      <w:pStyle w:val="Footerlandscape"/>
    </w:pPr>
  </w:p>
  <w:p w14:paraId="0D3CCE38" w14:textId="77777777" w:rsidR="00471B0D" w:rsidRPr="00C907DF" w:rsidRDefault="008F1949" w:rsidP="00C716E5">
    <w:pPr>
      <w:pStyle w:val="Footerlandscape"/>
    </w:pPr>
    <w:fldSimple w:instr=" STYLEREF &quot;Document type&quot; \* MERGEFORMAT ">
      <w:r w:rsidR="00D76A8D">
        <w:rPr>
          <w:noProof/>
        </w:rPr>
        <w:t>IALA Guideline</w:t>
      </w:r>
    </w:fldSimple>
    <w:r w:rsidR="00471B0D" w:rsidRPr="00C907DF">
      <w:t xml:space="preserve"> </w:t>
    </w:r>
    <w:fldSimple w:instr=" STYLEREF &quot;Document number&quot; \* MERGEFORMAT ">
      <w:r w:rsidR="00D76A8D">
        <w:rPr>
          <w:noProof/>
        </w:rPr>
        <w:t>1???</w:t>
      </w:r>
    </w:fldSimple>
    <w:r w:rsidR="00471B0D" w:rsidRPr="00C907DF">
      <w:t xml:space="preserve"> –</w:t>
    </w:r>
    <w:r w:rsidR="00471B0D">
      <w:t xml:space="preserve"> </w:t>
    </w:r>
    <w:fldSimple w:instr=" STYLEREF &quot;Document name&quot; \* MERGEFORMAT ">
      <w:r w:rsidR="00D76A8D">
        <w:rPr>
          <w:noProof/>
        </w:rPr>
        <w:t>Commissioning</w:t>
      </w:r>
    </w:fldSimple>
    <w:r w:rsidR="00471B0D">
      <w:tab/>
    </w:r>
  </w:p>
  <w:p w14:paraId="70BFF11D" w14:textId="77777777" w:rsidR="00471B0D" w:rsidRPr="00C907DF" w:rsidRDefault="008F1949" w:rsidP="00C716E5">
    <w:pPr>
      <w:pStyle w:val="Footerlandscape"/>
    </w:pPr>
    <w:fldSimple w:instr=" STYLEREF &quot;Edition number&quot; \* MERGEFORMAT ">
      <w:r w:rsidR="00D76A8D">
        <w:rPr>
          <w:noProof/>
        </w:rPr>
        <w:t>Edition 1.0</w:t>
      </w:r>
    </w:fldSimple>
    <w:r w:rsidR="00471B0D">
      <w:t xml:space="preserve">  </w:t>
    </w:r>
    <w:fldSimple w:instr=" STYLEREF &quot;Document date&quot; \* MERGEFORMAT ">
      <w:r w:rsidR="00D76A8D">
        <w:rPr>
          <w:noProof/>
        </w:rPr>
        <w:t>December 2016</w:t>
      </w:r>
    </w:fldSimple>
    <w:r w:rsidR="00471B0D">
      <w:tab/>
      <w:t xml:space="preserve">P </w:t>
    </w:r>
    <w:r w:rsidR="00471B0D" w:rsidRPr="00C907DF">
      <w:rPr>
        <w:rStyle w:val="PageNumber"/>
        <w:szCs w:val="15"/>
      </w:rPr>
      <w:fldChar w:fldCharType="begin"/>
    </w:r>
    <w:r w:rsidR="00471B0D" w:rsidRPr="00C907DF">
      <w:rPr>
        <w:rStyle w:val="PageNumber"/>
        <w:szCs w:val="15"/>
      </w:rPr>
      <w:instrText xml:space="preserve">PAGE  </w:instrText>
    </w:r>
    <w:r w:rsidR="00471B0D" w:rsidRPr="00C907DF">
      <w:rPr>
        <w:rStyle w:val="PageNumber"/>
        <w:szCs w:val="15"/>
      </w:rPr>
      <w:fldChar w:fldCharType="separate"/>
    </w:r>
    <w:r w:rsidR="00D76A8D">
      <w:rPr>
        <w:rStyle w:val="PageNumber"/>
        <w:noProof/>
        <w:szCs w:val="15"/>
      </w:rPr>
      <w:t>17</w:t>
    </w:r>
    <w:r w:rsidR="00471B0D"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6CD29" w14:textId="77777777" w:rsidR="00471B0D" w:rsidRDefault="00471B0D" w:rsidP="00C716E5">
    <w:pPr>
      <w:pStyle w:val="Footer"/>
    </w:pPr>
  </w:p>
  <w:p w14:paraId="209978B6" w14:textId="77777777" w:rsidR="00471B0D" w:rsidRDefault="00471B0D" w:rsidP="00C716E5">
    <w:pPr>
      <w:pStyle w:val="Footerportrait"/>
    </w:pPr>
  </w:p>
  <w:p w14:paraId="3AB8974A" w14:textId="77777777" w:rsidR="00471B0D" w:rsidRPr="00C907DF" w:rsidRDefault="008F1949" w:rsidP="007F26A6">
    <w:pPr>
      <w:pStyle w:val="Footerportrait"/>
    </w:pPr>
    <w:fldSimple w:instr=" STYLEREF &quot;Document type&quot; \* MERGEFORMAT ">
      <w:r w:rsidR="00D76A8D">
        <w:t>IALA Guideline</w:t>
      </w:r>
    </w:fldSimple>
    <w:r w:rsidR="00471B0D" w:rsidRPr="00C907DF">
      <w:t xml:space="preserve"> </w:t>
    </w:r>
    <w:fldSimple w:instr=" STYLEREF &quot;Document number&quot; \* MERGEFORMAT ">
      <w:r w:rsidR="00D76A8D">
        <w:t>1???</w:t>
      </w:r>
    </w:fldSimple>
    <w:r w:rsidR="00471B0D" w:rsidRPr="00C907DF">
      <w:t xml:space="preserve"> –</w:t>
    </w:r>
    <w:r w:rsidR="00471B0D">
      <w:t xml:space="preserve"> </w:t>
    </w:r>
    <w:fldSimple w:instr=" STYLEREF &quot;Document name&quot; \* MERGEFORMAT ">
      <w:r w:rsidR="00D76A8D">
        <w:t>Commissioning</w:t>
      </w:r>
    </w:fldSimple>
    <w:r w:rsidR="00471B0D">
      <w:tab/>
    </w:r>
  </w:p>
  <w:p w14:paraId="5690BC10" w14:textId="77777777" w:rsidR="00471B0D" w:rsidRPr="00C907DF" w:rsidRDefault="008F1949" w:rsidP="007F26A6">
    <w:pPr>
      <w:pStyle w:val="Footerportrait"/>
    </w:pPr>
    <w:fldSimple w:instr=" STYLEREF &quot;Edition number&quot; \* MERGEFORMAT ">
      <w:r w:rsidR="00D76A8D">
        <w:t>Edition 1.0</w:t>
      </w:r>
    </w:fldSimple>
    <w:r w:rsidR="00471B0D">
      <w:t xml:space="preserve">  </w:t>
    </w:r>
    <w:fldSimple w:instr=" STYLEREF &quot;Document date&quot; \* MERGEFORMAT ">
      <w:r w:rsidR="00D76A8D">
        <w:t>December 2016</w:t>
      </w:r>
    </w:fldSimple>
    <w:r w:rsidR="00471B0D">
      <w:tab/>
    </w:r>
    <w:r w:rsidR="00471B0D">
      <w:rPr>
        <w:rStyle w:val="PageNumber"/>
        <w:szCs w:val="15"/>
      </w:rPr>
      <w:t xml:space="preserve">P </w:t>
    </w:r>
    <w:r w:rsidR="00471B0D" w:rsidRPr="00C907DF">
      <w:rPr>
        <w:rStyle w:val="PageNumber"/>
        <w:szCs w:val="15"/>
      </w:rPr>
      <w:fldChar w:fldCharType="begin"/>
    </w:r>
    <w:r w:rsidR="00471B0D" w:rsidRPr="00C907DF">
      <w:rPr>
        <w:rStyle w:val="PageNumber"/>
        <w:szCs w:val="15"/>
      </w:rPr>
      <w:instrText xml:space="preserve">PAGE  </w:instrText>
    </w:r>
    <w:r w:rsidR="00471B0D" w:rsidRPr="00C907DF">
      <w:rPr>
        <w:rStyle w:val="PageNumber"/>
        <w:szCs w:val="15"/>
      </w:rPr>
      <w:fldChar w:fldCharType="separate"/>
    </w:r>
    <w:r w:rsidR="00D76A8D">
      <w:rPr>
        <w:rStyle w:val="PageNumber"/>
        <w:szCs w:val="15"/>
      </w:rPr>
      <w:t>26</w:t>
    </w:r>
    <w:r w:rsidR="00471B0D"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84AFA4" w14:textId="77777777" w:rsidR="00174290" w:rsidRDefault="00174290" w:rsidP="003274DB">
      <w:r>
        <w:separator/>
      </w:r>
    </w:p>
    <w:p w14:paraId="60530F2D" w14:textId="77777777" w:rsidR="00174290" w:rsidRDefault="00174290"/>
  </w:footnote>
  <w:footnote w:type="continuationSeparator" w:id="0">
    <w:p w14:paraId="01535C5A" w14:textId="77777777" w:rsidR="00174290" w:rsidRDefault="00174290" w:rsidP="003274DB">
      <w:r>
        <w:continuationSeparator/>
      </w:r>
    </w:p>
    <w:p w14:paraId="760A8DC8" w14:textId="77777777" w:rsidR="00174290" w:rsidRDefault="00174290"/>
  </w:footnote>
  <w:footnote w:id="1">
    <w:p w14:paraId="62DD417F" w14:textId="5E2AA5C6" w:rsidR="00471B0D" w:rsidRPr="002F0987" w:rsidRDefault="00471B0D">
      <w:pPr>
        <w:pStyle w:val="FootnoteText"/>
        <w:rPr>
          <w:lang w:val="en-IE"/>
        </w:rPr>
      </w:pPr>
      <w:ins w:id="393" w:author="Colin Day" w:date="2017-03-29T11:08:00Z">
        <w:r>
          <w:rPr>
            <w:rStyle w:val="FootnoteReference"/>
          </w:rPr>
          <w:footnoteRef/>
        </w:r>
        <w:r>
          <w:t xml:space="preserve"> </w:t>
        </w:r>
        <w:r w:rsidRPr="002F0987">
          <w:rPr>
            <w:sz w:val="22"/>
            <w:szCs w:val="22"/>
            <w:vertAlign w:val="baseline"/>
            <w:rPrChange w:id="394" w:author="Colin Day" w:date="2017-03-29T11:12:00Z">
              <w:rPr>
                <w:sz w:val="22"/>
                <w:lang w:val="en-IE"/>
              </w:rPr>
            </w:rPrChange>
          </w:rPr>
          <w:t xml:space="preserve">The peak Intensity is normally stated </w:t>
        </w:r>
      </w:ins>
      <w:ins w:id="395" w:author="Colin Day" w:date="2017-03-29T11:09:00Z">
        <w:r w:rsidRPr="002F0987">
          <w:rPr>
            <w:sz w:val="22"/>
            <w:szCs w:val="22"/>
            <w:vertAlign w:val="baseline"/>
            <w:rPrChange w:id="396" w:author="Colin Day" w:date="2017-03-29T11:12:00Z">
              <w:rPr>
                <w:sz w:val="22"/>
                <w:lang w:val="en-IE"/>
              </w:rPr>
            </w:rPrChange>
          </w:rPr>
          <w:t>by the supplier. The Effective Intensity</w:t>
        </w:r>
      </w:ins>
      <w:ins w:id="397" w:author="Colin Day" w:date="2017-03-29T11:10:00Z">
        <w:r w:rsidRPr="002F0987">
          <w:rPr>
            <w:sz w:val="22"/>
            <w:szCs w:val="22"/>
            <w:vertAlign w:val="baseline"/>
            <w:rPrChange w:id="398" w:author="Colin Day" w:date="2017-03-29T11:12:00Z">
              <w:rPr>
                <w:sz w:val="22"/>
                <w:lang w:val="en-IE"/>
              </w:rPr>
            </w:rPrChange>
          </w:rPr>
          <w:t xml:space="preserve"> (and therefore range)</w:t>
        </w:r>
      </w:ins>
      <w:ins w:id="399" w:author="Colin Day" w:date="2017-03-29T11:09:00Z">
        <w:r w:rsidRPr="002F0987">
          <w:rPr>
            <w:sz w:val="22"/>
            <w:szCs w:val="22"/>
            <w:vertAlign w:val="baseline"/>
            <w:rPrChange w:id="400" w:author="Colin Day" w:date="2017-03-29T11:12:00Z">
              <w:rPr>
                <w:sz w:val="22"/>
                <w:lang w:val="en-IE"/>
              </w:rPr>
            </w:rPrChange>
          </w:rPr>
          <w:t xml:space="preserve"> can be calculated</w:t>
        </w:r>
      </w:ins>
      <w:ins w:id="401" w:author="Colin Day" w:date="2017-03-29T11:10:00Z">
        <w:r w:rsidRPr="002F0987">
          <w:rPr>
            <w:sz w:val="22"/>
            <w:szCs w:val="22"/>
            <w:vertAlign w:val="baseline"/>
            <w:rPrChange w:id="402" w:author="Colin Day" w:date="2017-03-29T11:12:00Z">
              <w:rPr>
                <w:sz w:val="22"/>
                <w:lang w:val="en-IE"/>
              </w:rPr>
            </w:rPrChange>
          </w:rPr>
          <w:t xml:space="preserve"> based on </w:t>
        </w:r>
      </w:ins>
      <w:ins w:id="403" w:author="Colin Day" w:date="2017-03-29T11:11:00Z">
        <w:r w:rsidRPr="002F0987">
          <w:rPr>
            <w:sz w:val="22"/>
            <w:szCs w:val="22"/>
            <w:vertAlign w:val="baseline"/>
            <w:rPrChange w:id="404" w:author="Colin Day" w:date="2017-03-29T11:12:00Z">
              <w:rPr>
                <w:sz w:val="22"/>
                <w:lang w:val="en-IE"/>
              </w:rPr>
            </w:rPrChange>
          </w:rPr>
          <w:t xml:space="preserve">the Flash length as per </w:t>
        </w:r>
      </w:ins>
      <w:ins w:id="405" w:author="Colin Day" w:date="2017-03-29T11:10:00Z">
        <w:r w:rsidRPr="002F0987">
          <w:rPr>
            <w:sz w:val="22"/>
            <w:szCs w:val="22"/>
            <w:vertAlign w:val="baseline"/>
            <w:rPrChange w:id="406" w:author="Colin Day" w:date="2017-03-29T11:12:00Z">
              <w:rPr>
                <w:sz w:val="22"/>
                <w:lang w:val="en-IE"/>
              </w:rPr>
            </w:rPrChange>
          </w:rPr>
          <w:t>IALA guidelines</w:t>
        </w:r>
      </w:ins>
      <w:ins w:id="407" w:author="Colin Day" w:date="2017-03-29T11:12:00Z">
        <w:r>
          <w:rPr>
            <w:sz w:val="22"/>
            <w:szCs w:val="22"/>
            <w:vertAlign w:val="baseline"/>
          </w:rPr>
          <w:t>.</w:t>
        </w:r>
      </w:ins>
      <w:ins w:id="408" w:author="Colin Day" w:date="2017-03-29T11:10:00Z">
        <w:r>
          <w:rPr>
            <w:sz w:val="22"/>
            <w:lang w:val="en-IE"/>
          </w:rPr>
          <w:t xml:space="preserve"> </w:t>
        </w:r>
      </w:ins>
    </w:p>
  </w:footnote>
  <w:footnote w:id="2">
    <w:p w14:paraId="3FDCFA91" w14:textId="32E85925" w:rsidR="00471B0D" w:rsidRDefault="00471B0D" w:rsidP="00001AC3">
      <w:pPr>
        <w:pStyle w:val="Acronym"/>
        <w:ind w:left="0" w:firstLine="0"/>
      </w:pPr>
      <w:r>
        <w:rPr>
          <w:rStyle w:val="FootnoteReference"/>
        </w:rPr>
        <w:footnoteRef/>
      </w:r>
      <w:r>
        <w:t xml:space="preserve"> </w:t>
      </w:r>
      <w:r w:rsidRPr="00001AC3">
        <w:t>Soak testing involves testing a system with a typical production load, over a continuous availabil</w:t>
      </w:r>
      <w:r>
        <w:t>ity period</w:t>
      </w:r>
      <w:r w:rsidRPr="00001AC3">
        <w:t xml:space="preserve">, </w:t>
      </w:r>
      <w:r>
        <w:t xml:space="preserve">to </w:t>
      </w:r>
      <w:r w:rsidRPr="00001AC3">
        <w:t>validate system behaviour</w:t>
      </w:r>
      <w:r>
        <w:t xml:space="preserve"> under typical</w:t>
      </w:r>
      <w:r w:rsidRPr="00001AC3">
        <w:t xml:space="preserve"> use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37DE1" w14:textId="7718BCD1" w:rsidR="00471B0D" w:rsidRDefault="00D76A8D">
    <w:pPr>
      <w:pStyle w:val="Header"/>
    </w:pPr>
    <w:r>
      <w:rPr>
        <w:noProof/>
      </w:rPr>
      <w:pict w14:anchorId="6AEBE7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38" o:spid="_x0000_s2068" type="#_x0000_t136" style="position:absolute;margin-left:0;margin-top:0;width:571.4pt;height:87.9pt;rotation:315;z-index:-251641344;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47488" behindDoc="1" locked="0" layoutInCell="0" allowOverlap="1" wp14:anchorId="4855E007" wp14:editId="728465F6">
              <wp:simplePos x="0" y="0"/>
              <wp:positionH relativeFrom="margin">
                <wp:align>center</wp:align>
              </wp:positionH>
              <wp:positionV relativeFrom="margin">
                <wp:align>center</wp:align>
              </wp:positionV>
              <wp:extent cx="7676515" cy="697865"/>
              <wp:effectExtent l="0" t="2466975" r="0" b="2435860"/>
              <wp:wrapNone/>
              <wp:docPr id="38"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149B8FD"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855E007" id="_x0000_t202" coordsize="21600,21600" o:spt="202" path="m,l,21600r21600,l21600,xe">
              <v:stroke joinstyle="miter"/>
              <v:path gradientshapeok="t" o:connecttype="rect"/>
            </v:shapetype>
            <v:shape id="WordArt 20" o:spid="_x0000_s1026" type="#_x0000_t202" style="position:absolute;margin-left:0;margin-top:0;width:604.45pt;height:54.95pt;rotation:-45;z-index:-2515783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" o:allowincell="f" filled="f" stroked="f">
              <v:stroke joinstyle="round"/>
              <o:lock v:ext="edit" shapetype="t"/>
              <v:textbox style="mso-fit-shape-to-text:t">
                <w:txbxContent>
                  <w:p w14:paraId="6149B8FD"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174290">
      <w:rPr>
        <w:noProof/>
      </w:rPr>
      <w:pict w14:anchorId="46441B1C">
        <v:shape id="PowerPlusWaterMarkObject1" o:spid="_x0000_s2049" type="#_x0000_t136" style="position:absolute;margin-left:0;margin-top:0;width:604.45pt;height:54.95pt;rotation:315;z-index:-2516515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B6E02" w14:textId="4C846DB1" w:rsidR="00471B0D" w:rsidRDefault="00D76A8D">
    <w:pPr>
      <w:pStyle w:val="Header"/>
    </w:pPr>
    <w:r>
      <w:rPr>
        <w:noProof/>
      </w:rPr>
      <w:pict w14:anchorId="5E3FB1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7" o:spid="_x0000_s2077" type="#_x0000_t136" style="position:absolute;margin-left:0;margin-top:0;width:571.4pt;height:87.9pt;rotation:315;z-index:-251622912;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56704" behindDoc="1" locked="0" layoutInCell="0" allowOverlap="1" wp14:anchorId="066392BC" wp14:editId="74D58222">
              <wp:simplePos x="0" y="0"/>
              <wp:positionH relativeFrom="margin">
                <wp:align>center</wp:align>
              </wp:positionH>
              <wp:positionV relativeFrom="margin">
                <wp:align>center</wp:align>
              </wp:positionV>
              <wp:extent cx="7676515" cy="697865"/>
              <wp:effectExtent l="0" t="2466975" r="0" b="2435860"/>
              <wp:wrapNone/>
              <wp:docPr id="23" name="WordArt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5054FA7"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66392BC" id="_x0000_t202" coordsize="21600,21600" o:spt="202" path="m,l,21600r21600,l21600,xe">
              <v:stroke joinstyle="miter"/>
              <v:path gradientshapeok="t" o:connecttype="rect"/>
            </v:shapetype>
            <v:shape id="WordArt 29" o:spid="_x0000_s1035" type="#_x0000_t202" style="position:absolute;margin-left:0;margin-top:0;width:604.45pt;height:54.95pt;rotation:-45;z-index:-2515599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AfB2oMjAIAAAQ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14:paraId="05054FA7"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1B7ED" w14:textId="3D4D92A5" w:rsidR="00471B0D" w:rsidRDefault="00D76A8D" w:rsidP="00C716E5">
    <w:pPr>
      <w:pStyle w:val="Header"/>
    </w:pPr>
    <w:r>
      <w:rPr>
        <w:noProof/>
      </w:rPr>
      <w:pict w14:anchorId="0F86B1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8" o:spid="_x0000_s2078" type="#_x0000_t136" style="position:absolute;margin-left:0;margin-top:0;width:571.4pt;height:87.9pt;rotation:315;z-index:-251620864;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55680" behindDoc="1" locked="0" layoutInCell="0" allowOverlap="1" wp14:anchorId="097076A9" wp14:editId="23D22B52">
              <wp:simplePos x="0" y="0"/>
              <wp:positionH relativeFrom="margin">
                <wp:align>center</wp:align>
              </wp:positionH>
              <wp:positionV relativeFrom="margin">
                <wp:align>center</wp:align>
              </wp:positionV>
              <wp:extent cx="7676515" cy="697865"/>
              <wp:effectExtent l="0" t="2466975" r="0" b="2435860"/>
              <wp:wrapNone/>
              <wp:docPr id="22" name="WordArt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A35DFF9"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97076A9" id="_x0000_t202" coordsize="21600,21600" o:spt="202" path="m,l,21600r21600,l21600,xe">
              <v:stroke joinstyle="miter"/>
              <v:path gradientshapeok="t" o:connecttype="rect"/>
            </v:shapetype>
            <v:shape id="WordArt 28" o:spid="_x0000_s1036" type="#_x0000_t202" style="position:absolute;margin-left:0;margin-top:0;width:604.45pt;height:54.95pt;rotation:-45;z-index:-2515619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hhrbvooCAAAF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1A35DFF9"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174290">
      <w:rPr>
        <w:noProof/>
      </w:rPr>
      <w:pict w14:anchorId="51528DDD">
        <v:shape id="PowerPlusWaterMarkObject7" o:spid="_x0000_s2055" type="#_x0000_t136" style="position:absolute;margin-left:0;margin-top:0;width:604.45pt;height:54.95pt;rotation:315;z-index:-2516454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471B0D">
      <w:rPr>
        <w:noProof/>
        <w:lang w:val="en-IE" w:eastAsia="en-IE"/>
      </w:rPr>
      <w:drawing>
        <wp:anchor distT="0" distB="0" distL="114300" distR="114300" simplePos="0" relativeHeight="251633152" behindDoc="1" locked="0" layoutInCell="1" allowOverlap="1" wp14:anchorId="4589C9B3" wp14:editId="520BBB75">
          <wp:simplePos x="0" y="0"/>
          <wp:positionH relativeFrom="page">
            <wp:posOffset>6827520</wp:posOffset>
          </wp:positionH>
          <wp:positionV relativeFrom="page">
            <wp:posOffset>-30480</wp:posOffset>
          </wp:positionV>
          <wp:extent cx="720000" cy="72000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F198B" w14:textId="3C07DF7A" w:rsidR="00471B0D" w:rsidRDefault="00D76A8D">
    <w:pPr>
      <w:pStyle w:val="Header"/>
    </w:pPr>
    <w:r>
      <w:rPr>
        <w:noProof/>
      </w:rPr>
      <w:pict w14:anchorId="08DDB2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6" o:spid="_x0000_s2076" type="#_x0000_t136" style="position:absolute;margin-left:0;margin-top:0;width:571.4pt;height:87.9pt;rotation:315;z-index:-251624960;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57728" behindDoc="1" locked="0" layoutInCell="0" allowOverlap="1" wp14:anchorId="53C2B5DC" wp14:editId="6BE7ABC1">
              <wp:simplePos x="0" y="0"/>
              <wp:positionH relativeFrom="margin">
                <wp:align>center</wp:align>
              </wp:positionH>
              <wp:positionV relativeFrom="margin">
                <wp:align>center</wp:align>
              </wp:positionV>
              <wp:extent cx="7676515" cy="697865"/>
              <wp:effectExtent l="0" t="2466975" r="0" b="2435860"/>
              <wp:wrapNone/>
              <wp:docPr id="20" name="WordArt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FBF7AE9"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3C2B5DC" id="_x0000_t202" coordsize="21600,21600" o:spt="202" path="m,l,21600r21600,l21600,xe">
              <v:stroke joinstyle="miter"/>
              <v:path gradientshapeok="t" o:connecttype="rect"/>
            </v:shapetype>
            <v:shape id="WordArt 30" o:spid="_x0000_s1037" type="#_x0000_t202" style="position:absolute;margin-left:0;margin-top:0;width:604.45pt;height:54.95pt;rotation:-45;z-index:-2515578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KSw1y6LAgAABQ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7FBF7AE9"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3D4D0" w14:textId="63A3D4CE" w:rsidR="00471B0D" w:rsidRDefault="00D76A8D">
    <w:pPr>
      <w:pStyle w:val="Header"/>
    </w:pPr>
    <w:r>
      <w:rPr>
        <w:noProof/>
      </w:rPr>
      <w:pict w14:anchorId="3B91CE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50" o:spid="_x0000_s2080" type="#_x0000_t136" style="position:absolute;margin-left:0;margin-top:0;width:571.4pt;height:87.9pt;rotation:315;z-index:-251616768;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59776" behindDoc="1" locked="0" layoutInCell="0" allowOverlap="1" wp14:anchorId="0E1570D7" wp14:editId="4A153D1A">
              <wp:simplePos x="0" y="0"/>
              <wp:positionH relativeFrom="margin">
                <wp:align>center</wp:align>
              </wp:positionH>
              <wp:positionV relativeFrom="margin">
                <wp:align>center</wp:align>
              </wp:positionV>
              <wp:extent cx="7676515" cy="697865"/>
              <wp:effectExtent l="0" t="2466975" r="0" b="2435860"/>
              <wp:wrapNone/>
              <wp:docPr id="19" name="WordArt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A91CA17"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E1570D7" id="_x0000_t202" coordsize="21600,21600" o:spt="202" path="m,l,21600r21600,l21600,xe">
              <v:stroke joinstyle="miter"/>
              <v:path gradientshapeok="t" o:connecttype="rect"/>
            </v:shapetype>
            <v:shape id="WordArt 32" o:spid="_x0000_s1038" type="#_x0000_t202" style="position:absolute;margin-left:0;margin-top:0;width:604.45pt;height:54.95pt;rotation:-45;z-index:-2515537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pGjrJ4oCAAAF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0A91CA17"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8A66C" w14:textId="294098C4" w:rsidR="00471B0D" w:rsidRDefault="00D76A8D" w:rsidP="00C716E5">
    <w:pPr>
      <w:pStyle w:val="Header"/>
    </w:pPr>
    <w:r>
      <w:rPr>
        <w:noProof/>
      </w:rPr>
      <w:pict w14:anchorId="2DB58F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51" o:spid="_x0000_s2081" type="#_x0000_t136" style="position:absolute;margin-left:0;margin-top:0;width:571.4pt;height:87.9pt;rotation:315;z-index:-251614720;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58752" behindDoc="1" locked="0" layoutInCell="0" allowOverlap="1" wp14:anchorId="43B8DE13" wp14:editId="3B0E98DD">
              <wp:simplePos x="0" y="0"/>
              <wp:positionH relativeFrom="margin">
                <wp:align>center</wp:align>
              </wp:positionH>
              <wp:positionV relativeFrom="margin">
                <wp:align>center</wp:align>
              </wp:positionV>
              <wp:extent cx="7676515" cy="697865"/>
              <wp:effectExtent l="0" t="2466975" r="0" b="2435860"/>
              <wp:wrapNone/>
              <wp:docPr id="18" name="WordArt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ECAD29"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3B8DE13" id="_x0000_t202" coordsize="21600,21600" o:spt="202" path="m,l,21600r21600,l21600,xe">
              <v:stroke joinstyle="miter"/>
              <v:path gradientshapeok="t" o:connecttype="rect"/>
            </v:shapetype>
            <v:shape id="WordArt 31" o:spid="_x0000_s1039" type="#_x0000_t202" style="position:absolute;margin-left:0;margin-top:0;width:604.45pt;height:54.95pt;rotation:-45;z-index:-2515558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DXU1sVjAIAAAU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14:paraId="6BECAD29"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471B0D">
      <w:rPr>
        <w:noProof/>
        <w:lang w:val="en-IE" w:eastAsia="en-IE"/>
      </w:rPr>
      <w:drawing>
        <wp:anchor distT="0" distB="0" distL="114300" distR="114300" simplePos="0" relativeHeight="251638272" behindDoc="1" locked="0" layoutInCell="1" allowOverlap="1" wp14:anchorId="272352C5" wp14:editId="112B0C30">
          <wp:simplePos x="0" y="0"/>
          <wp:positionH relativeFrom="page">
            <wp:posOffset>9960520</wp:posOffset>
          </wp:positionH>
          <wp:positionV relativeFrom="page">
            <wp:posOffset>4898</wp:posOffset>
          </wp:positionV>
          <wp:extent cx="720000" cy="720000"/>
          <wp:effectExtent l="0" t="0" r="4445" b="4445"/>
          <wp:wrapNone/>
          <wp:docPr id="3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26FA9" w14:textId="2E7EF9E5" w:rsidR="00471B0D" w:rsidRDefault="00D76A8D">
    <w:pPr>
      <w:pStyle w:val="Header"/>
    </w:pPr>
    <w:r>
      <w:rPr>
        <w:noProof/>
      </w:rPr>
      <w:pict w14:anchorId="7E58C4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9" o:spid="_x0000_s2079" type="#_x0000_t136" style="position:absolute;margin-left:0;margin-top:0;width:571.4pt;height:87.9pt;rotation:315;z-index:-251618816;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60800" behindDoc="1" locked="0" layoutInCell="0" allowOverlap="1" wp14:anchorId="7FB03993" wp14:editId="0BEAEF25">
              <wp:simplePos x="0" y="0"/>
              <wp:positionH relativeFrom="margin">
                <wp:align>center</wp:align>
              </wp:positionH>
              <wp:positionV relativeFrom="margin">
                <wp:align>center</wp:align>
              </wp:positionV>
              <wp:extent cx="7676515" cy="697865"/>
              <wp:effectExtent l="0" t="2466975" r="0" b="2435860"/>
              <wp:wrapNone/>
              <wp:docPr id="15" name="WordArt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3568C7"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B03993" id="_x0000_t202" coordsize="21600,21600" o:spt="202" path="m,l,21600r21600,l21600,xe">
              <v:stroke joinstyle="miter"/>
              <v:path gradientshapeok="t" o:connecttype="rect"/>
            </v:shapetype>
            <v:shape id="WordArt 33" o:spid="_x0000_s1040" type="#_x0000_t202" style="position:absolute;margin-left:0;margin-top:0;width:604.45pt;height:54.95pt;rotation:-45;z-index:-2515517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A3URJooCAAAF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743568C7"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643E3" w14:textId="6F106C2B" w:rsidR="00471B0D" w:rsidRDefault="00D76A8D">
    <w:pPr>
      <w:pStyle w:val="Header"/>
    </w:pPr>
    <w:r>
      <w:rPr>
        <w:noProof/>
      </w:rPr>
      <w:pict w14:anchorId="56D2C6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53" o:spid="_x0000_s2083" type="#_x0000_t136" style="position:absolute;margin-left:0;margin-top:0;width:571.4pt;height:87.9pt;rotation:315;z-index:-251610624;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62848" behindDoc="1" locked="0" layoutInCell="0" allowOverlap="1" wp14:anchorId="256A8F6F" wp14:editId="20798A22">
              <wp:simplePos x="0" y="0"/>
              <wp:positionH relativeFrom="margin">
                <wp:align>center</wp:align>
              </wp:positionH>
              <wp:positionV relativeFrom="margin">
                <wp:align>center</wp:align>
              </wp:positionV>
              <wp:extent cx="7676515" cy="697865"/>
              <wp:effectExtent l="0" t="2466975" r="0" b="2435860"/>
              <wp:wrapNone/>
              <wp:docPr id="4" name="WordArt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BD34D32"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6A8F6F" id="_x0000_t202" coordsize="21600,21600" o:spt="202" path="m,l,21600r21600,l21600,xe">
              <v:stroke joinstyle="miter"/>
              <v:path gradientshapeok="t" o:connecttype="rect"/>
            </v:shapetype>
            <v:shape id="WordArt 35" o:spid="_x0000_s1041" type="#_x0000_t202" style="position:absolute;margin-left:0;margin-top:0;width:604.45pt;height:54.95pt;rotation:-45;z-index:-2515476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ATCDgy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5BD34D32"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28419" w14:textId="421261FE" w:rsidR="00471B0D" w:rsidRPr="00667792" w:rsidRDefault="00D76A8D" w:rsidP="00667792">
    <w:pPr>
      <w:pStyle w:val="Header"/>
    </w:pPr>
    <w:r>
      <w:rPr>
        <w:noProof/>
      </w:rPr>
      <w:pict w14:anchorId="02FD14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54" o:spid="_x0000_s2084" type="#_x0000_t136" style="position:absolute;margin-left:0;margin-top:0;width:571.4pt;height:87.9pt;rotation:315;z-index:-251608576;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61824" behindDoc="1" locked="0" layoutInCell="0" allowOverlap="1" wp14:anchorId="14AED196" wp14:editId="4342065F">
              <wp:simplePos x="0" y="0"/>
              <wp:positionH relativeFrom="margin">
                <wp:align>center</wp:align>
              </wp:positionH>
              <wp:positionV relativeFrom="margin">
                <wp:align>center</wp:align>
              </wp:positionV>
              <wp:extent cx="7676515" cy="697865"/>
              <wp:effectExtent l="0" t="2466975" r="0" b="2435860"/>
              <wp:wrapNone/>
              <wp:docPr id="3" name="WordArt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D028A"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AED196" id="_x0000_t202" coordsize="21600,21600" o:spt="202" path="m,l,21600r21600,l21600,xe">
              <v:stroke joinstyle="miter"/>
              <v:path gradientshapeok="t" o:connecttype="rect"/>
            </v:shapetype>
            <v:shape id="WordArt 34" o:spid="_x0000_s1042" type="#_x0000_t202" style="position:absolute;margin-left:0;margin-top:0;width:604.45pt;height:54.95pt;rotation:-45;z-index:-2515496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JcOK+W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65AD028A"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471B0D">
      <w:rPr>
        <w:noProof/>
        <w:lang w:val="en-IE" w:eastAsia="en-IE"/>
      </w:rPr>
      <w:drawing>
        <wp:anchor distT="0" distB="0" distL="114300" distR="114300" simplePos="0" relativeHeight="251643392" behindDoc="1" locked="0" layoutInCell="1" allowOverlap="1" wp14:anchorId="3B7F3EE4" wp14:editId="58E7DCD1">
          <wp:simplePos x="0" y="0"/>
          <wp:positionH relativeFrom="page">
            <wp:posOffset>6850878</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B50D3" w14:textId="2C248654" w:rsidR="00471B0D" w:rsidRDefault="00D76A8D">
    <w:pPr>
      <w:pStyle w:val="Header"/>
    </w:pPr>
    <w:r>
      <w:rPr>
        <w:noProof/>
      </w:rPr>
      <w:pict w14:anchorId="22081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52" o:spid="_x0000_s2082" type="#_x0000_t136" style="position:absolute;margin-left:0;margin-top:0;width:571.4pt;height:87.9pt;rotation:315;z-index:-251612672;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63872" behindDoc="1" locked="0" layoutInCell="0" allowOverlap="1" wp14:anchorId="5EBB0275" wp14:editId="64BDDF3C">
              <wp:simplePos x="0" y="0"/>
              <wp:positionH relativeFrom="margin">
                <wp:align>center</wp:align>
              </wp:positionH>
              <wp:positionV relativeFrom="margin">
                <wp:align>center</wp:align>
              </wp:positionV>
              <wp:extent cx="7676515" cy="697865"/>
              <wp:effectExtent l="0" t="2466975" r="0" b="2435860"/>
              <wp:wrapNone/>
              <wp:docPr id="1" name="WordArt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5A136D9"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EBB0275" id="_x0000_t202" coordsize="21600,21600" o:spt="202" path="m,l,21600r21600,l21600,xe">
              <v:stroke joinstyle="miter"/>
              <v:path gradientshapeok="t" o:connecttype="rect"/>
            </v:shapetype>
            <v:shape id="WordArt 36" o:spid="_x0000_s1043" type="#_x0000_t202" style="position:absolute;margin-left:0;margin-top:0;width:604.45pt;height:54.95pt;rotation:-45;z-index:-2515456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" o:allowincell="f" filled="f" stroked="f">
              <v:stroke joinstyle="round"/>
              <o:lock v:ext="edit" shapetype="t"/>
              <v:textbox style="mso-fit-shape-to-text:t">
                <w:txbxContent>
                  <w:p w14:paraId="15A136D9"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14900" w14:textId="55A3E545" w:rsidR="00D76A8D" w:rsidRDefault="00D76A8D" w:rsidP="009A3ED4">
    <w:pPr>
      <w:pStyle w:val="Header"/>
      <w:jc w:val="right"/>
    </w:pPr>
    <w:r>
      <w:rPr>
        <w:noProof/>
      </w:rPr>
      <w:pict w14:anchorId="7D022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39" o:spid="_x0000_s2069" type="#_x0000_t136" style="position:absolute;left:0;text-align:left;margin-left:0;margin-top:0;width:571.4pt;height:87.9pt;rotation:315;z-index:-251639296;mso-position-horizontal:center;mso-position-horizontal-relative:margin;mso-position-vertical:center;mso-position-vertical-relative:margin" o:allowincell="f" fillcolor="silver" stroked="f">
          <v:fill opacity=".5"/>
          <v:textpath style="font-family:&quot;Calibri&quot;;font-size:1pt" string="IALA working paper"/>
        </v:shape>
      </w:pict>
    </w:r>
    <w:r>
      <w:t>ENG7-10.4</w:t>
    </w:r>
  </w:p>
  <w:p w14:paraId="34BCC571" w14:textId="76394D76" w:rsidR="00471B0D" w:rsidRDefault="00D76A8D" w:rsidP="009A3ED4">
    <w:pPr>
      <w:pStyle w:val="Header"/>
      <w:jc w:val="right"/>
    </w:pPr>
    <w:r>
      <w:t xml:space="preserve">Formerly </w:t>
    </w:r>
    <w:r w:rsidR="00827E22">
      <w:t>ENG6-11.2.13</w:t>
    </w:r>
    <w:r w:rsidR="00D11A31">
      <w:rPr>
        <w:noProof/>
        <w:lang w:val="en-IE" w:eastAsia="en-IE"/>
      </w:rPr>
      <mc:AlternateContent>
        <mc:Choice Requires="wps">
          <w:drawing>
            <wp:anchor distT="0" distB="0" distL="114300" distR="114300" simplePos="0" relativeHeight="251646464" behindDoc="1" locked="0" layoutInCell="0" allowOverlap="1" wp14:anchorId="2357D679" wp14:editId="725B1A5D">
              <wp:simplePos x="0" y="0"/>
              <wp:positionH relativeFrom="margin">
                <wp:align>center</wp:align>
              </wp:positionH>
              <wp:positionV relativeFrom="margin">
                <wp:align>center</wp:align>
              </wp:positionV>
              <wp:extent cx="7676515" cy="697865"/>
              <wp:effectExtent l="0" t="2466975" r="0" b="2435860"/>
              <wp:wrapNone/>
              <wp:docPr id="37" name="WordArt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C4170D0"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357D679" id="_x0000_t202" coordsize="21600,21600" o:spt="202" path="m,l,21600r21600,l21600,xe">
              <v:stroke joinstyle="miter"/>
              <v:path gradientshapeok="t" o:connecttype="rect"/>
            </v:shapetype>
            <v:shape id="WordArt 19" o:spid="_x0000_s1027" type="#_x0000_t202" style="position:absolute;left:0;text-align:left;margin-left:0;margin-top:0;width:604.45pt;height:54.95pt;rotation:-45;z-index:-2515804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LsNLPG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7C4170D0"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471B0D" w:rsidRPr="00A1043E">
      <w:rPr>
        <w:noProof/>
        <w:lang w:val="en-IE" w:eastAsia="en-IE"/>
      </w:rPr>
      <w:drawing>
        <wp:anchor distT="0" distB="0" distL="114300" distR="114300" simplePos="0" relativeHeight="251636224" behindDoc="1" locked="0" layoutInCell="1" allowOverlap="1" wp14:anchorId="0A5743D7" wp14:editId="50D23B9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2" w:author="Peter Dobson" w:date="2016-10-13T07:56:00Z">
      <w:r w:rsidR="00471B0D" w:rsidRPr="00A1043E">
        <w:t xml:space="preserve"> </w:t>
      </w:r>
    </w:ins>
  </w:p>
  <w:p w14:paraId="0B9C7CED" w14:textId="032378FD" w:rsidR="00471B0D" w:rsidRPr="00ED2A8D" w:rsidRDefault="00471B0D" w:rsidP="007B070B">
    <w:pPr>
      <w:pStyle w:val="Header"/>
      <w:jc w:val="center"/>
    </w:pPr>
  </w:p>
  <w:p w14:paraId="48EF5ACA" w14:textId="77777777" w:rsidR="00471B0D" w:rsidRPr="00ED2A8D" w:rsidRDefault="00471B0D" w:rsidP="008747E0">
    <w:pPr>
      <w:pStyle w:val="Header"/>
    </w:pPr>
  </w:p>
  <w:p w14:paraId="217ACFF3" w14:textId="2F4CC65C" w:rsidR="00471B0D" w:rsidDel="007B070B" w:rsidRDefault="00471B0D" w:rsidP="008747E0">
    <w:pPr>
      <w:pStyle w:val="Header"/>
      <w:rPr>
        <w:del w:id="3" w:author="Peter Dobson" w:date="2016-10-13T07:56:00Z"/>
      </w:rPr>
    </w:pPr>
  </w:p>
  <w:p w14:paraId="35404A2A" w14:textId="77777777" w:rsidR="00471B0D" w:rsidRDefault="00471B0D" w:rsidP="008747E0">
    <w:pPr>
      <w:pStyle w:val="Header"/>
    </w:pPr>
  </w:p>
  <w:p w14:paraId="0AB8BFF7" w14:textId="77777777" w:rsidR="00471B0D" w:rsidRDefault="00471B0D" w:rsidP="008747E0">
    <w:pPr>
      <w:pStyle w:val="Header"/>
    </w:pPr>
    <w:r>
      <w:rPr>
        <w:noProof/>
        <w:lang w:val="en-IE" w:eastAsia="en-IE"/>
      </w:rPr>
      <w:drawing>
        <wp:anchor distT="0" distB="0" distL="114300" distR="114300" simplePos="0" relativeHeight="251635200" behindDoc="1" locked="0" layoutInCell="1" allowOverlap="1" wp14:anchorId="2C45CBD4" wp14:editId="0CA95D09">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CA9115D" w14:textId="77777777" w:rsidR="00471B0D" w:rsidRPr="00ED2A8D" w:rsidRDefault="00471B0D" w:rsidP="008747E0">
    <w:pPr>
      <w:pStyle w:val="Header"/>
    </w:pPr>
  </w:p>
  <w:p w14:paraId="2D0C0430" w14:textId="77777777" w:rsidR="00471B0D" w:rsidRPr="00ED2A8D" w:rsidRDefault="00471B0D"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6D5FB" w14:textId="363B2479" w:rsidR="00471B0D" w:rsidRDefault="00D76A8D">
    <w:pPr>
      <w:pStyle w:val="Header"/>
    </w:pPr>
    <w:r>
      <w:rPr>
        <w:noProof/>
      </w:rPr>
      <w:pict w14:anchorId="1805EB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37" o:spid="_x0000_s2067" type="#_x0000_t136" style="position:absolute;margin-left:0;margin-top:0;width:571.4pt;height:87.9pt;rotation:315;z-index:-251643392;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48512" behindDoc="1" locked="0" layoutInCell="0" allowOverlap="1" wp14:anchorId="250A0B4C" wp14:editId="7F2846C6">
              <wp:simplePos x="0" y="0"/>
              <wp:positionH relativeFrom="margin">
                <wp:align>center</wp:align>
              </wp:positionH>
              <wp:positionV relativeFrom="margin">
                <wp:align>center</wp:align>
              </wp:positionV>
              <wp:extent cx="7676515" cy="697865"/>
              <wp:effectExtent l="0" t="2466975" r="0" b="2435860"/>
              <wp:wrapNone/>
              <wp:docPr id="36"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61E373D"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0A0B4C" id="_x0000_t202" coordsize="21600,21600" o:spt="202" path="m,l,21600r21600,l21600,xe">
              <v:stroke joinstyle="miter"/>
              <v:path gradientshapeok="t" o:connecttype="rect"/>
            </v:shapetype>
            <v:shape id="WordArt 21" o:spid="_x0000_s1028" type="#_x0000_t202" style="position:absolute;margin-left:0;margin-top:0;width:604.45pt;height:54.95pt;rotation:-45;z-index:-2515763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" o:allowincell="f" filled="f" stroked="f">
              <v:stroke joinstyle="round"/>
              <o:lock v:ext="edit" shapetype="t"/>
              <v:textbox style="mso-fit-shape-to-text:t">
                <w:txbxContent>
                  <w:p w14:paraId="361E373D"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471B0D">
      <w:rPr>
        <w:noProof/>
        <w:lang w:val="en-IE" w:eastAsia="en-IE"/>
      </w:rPr>
      <w:drawing>
        <wp:anchor distT="0" distB="0" distL="114300" distR="114300" simplePos="0" relativeHeight="251644416" behindDoc="1" locked="0" layoutInCell="1" allowOverlap="1" wp14:anchorId="4089CCC8" wp14:editId="0181E0F1">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BBF852" w14:textId="77777777" w:rsidR="00471B0D" w:rsidRDefault="00471B0D">
    <w:pPr>
      <w:pStyle w:val="Header"/>
    </w:pPr>
  </w:p>
  <w:p w14:paraId="5C321843" w14:textId="77777777" w:rsidR="00471B0D" w:rsidRDefault="00471B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C9268" w14:textId="0CAE7153" w:rsidR="00471B0D" w:rsidRDefault="00D76A8D">
    <w:pPr>
      <w:pStyle w:val="Header"/>
    </w:pPr>
    <w:r>
      <w:rPr>
        <w:noProof/>
      </w:rPr>
      <w:pict w14:anchorId="2D1B55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1" o:spid="_x0000_s2071" type="#_x0000_t136" style="position:absolute;margin-left:0;margin-top:0;width:571.4pt;height:87.9pt;rotation:315;z-index:-251635200;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50560" behindDoc="1" locked="0" layoutInCell="0" allowOverlap="1" wp14:anchorId="06D80633" wp14:editId="341A25FE">
              <wp:simplePos x="0" y="0"/>
              <wp:positionH relativeFrom="margin">
                <wp:align>center</wp:align>
              </wp:positionH>
              <wp:positionV relativeFrom="margin">
                <wp:align>center</wp:align>
              </wp:positionV>
              <wp:extent cx="7676515" cy="697865"/>
              <wp:effectExtent l="0" t="2466975" r="0" b="2435860"/>
              <wp:wrapNone/>
              <wp:docPr id="35" name="WordArt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72B45C"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6D80633" id="_x0000_t202" coordsize="21600,21600" o:spt="202" path="m,l,21600r21600,l21600,xe">
              <v:stroke joinstyle="miter"/>
              <v:path gradientshapeok="t" o:connecttype="rect"/>
            </v:shapetype>
            <v:shape id="WordArt 23" o:spid="_x0000_s1029" type="#_x0000_t202" style="position:absolute;margin-left:0;margin-top:0;width:604.45pt;height:54.95pt;rotation:-45;z-index:-2515722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IrVJui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1372B45C"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341EF" w14:textId="1D7BC7C4" w:rsidR="00471B0D" w:rsidRPr="00ED2A8D" w:rsidRDefault="00D76A8D" w:rsidP="008747E0">
    <w:pPr>
      <w:pStyle w:val="Header"/>
    </w:pPr>
    <w:r>
      <w:rPr>
        <w:noProof/>
      </w:rPr>
      <w:pict w14:anchorId="3515B9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2" o:spid="_x0000_s2072" type="#_x0000_t136" style="position:absolute;margin-left:0;margin-top:0;width:571.4pt;height:87.9pt;rotation:315;z-index:-251633152;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49536" behindDoc="1" locked="0" layoutInCell="0" allowOverlap="1" wp14:anchorId="291B6D36" wp14:editId="4AC97E88">
              <wp:simplePos x="0" y="0"/>
              <wp:positionH relativeFrom="margin">
                <wp:align>center</wp:align>
              </wp:positionH>
              <wp:positionV relativeFrom="margin">
                <wp:align>center</wp:align>
              </wp:positionV>
              <wp:extent cx="7676515" cy="697865"/>
              <wp:effectExtent l="0" t="2466975" r="0" b="2435860"/>
              <wp:wrapNone/>
              <wp:docPr id="34" name="WordArt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4FF822"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1B6D36" id="_x0000_t202" coordsize="21600,21600" o:spt="202" path="m,l,21600r21600,l21600,xe">
              <v:stroke joinstyle="miter"/>
              <v:path gradientshapeok="t" o:connecttype="rect"/>
            </v:shapetype>
            <v:shape id="WordArt 22" o:spid="_x0000_s1030" type="#_x0000_t202" style="position:absolute;margin-left:0;margin-top:0;width:604.45pt;height:54.95pt;rotation:-45;z-index:-2515742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Cbgg1+jAIAAAQ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14:paraId="774FF822"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471B0D">
      <w:rPr>
        <w:noProof/>
        <w:lang w:val="en-IE" w:eastAsia="en-IE"/>
      </w:rPr>
      <w:drawing>
        <wp:anchor distT="0" distB="0" distL="114300" distR="114300" simplePos="0" relativeHeight="251637248" behindDoc="1" locked="0" layoutInCell="1" allowOverlap="1" wp14:anchorId="50336F6D" wp14:editId="604691CC">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D5556CD" w14:textId="77777777" w:rsidR="00471B0D" w:rsidRPr="00ED2A8D" w:rsidRDefault="00471B0D" w:rsidP="008747E0">
    <w:pPr>
      <w:pStyle w:val="Header"/>
    </w:pPr>
  </w:p>
  <w:p w14:paraId="1DEFBC4F" w14:textId="77777777" w:rsidR="00471B0D" w:rsidRDefault="00471B0D" w:rsidP="008747E0">
    <w:pPr>
      <w:pStyle w:val="Header"/>
    </w:pPr>
  </w:p>
  <w:p w14:paraId="1117E144" w14:textId="77777777" w:rsidR="00471B0D" w:rsidRDefault="00471B0D" w:rsidP="008747E0">
    <w:pPr>
      <w:pStyle w:val="Header"/>
    </w:pPr>
  </w:p>
  <w:p w14:paraId="5C29BAE1" w14:textId="77777777" w:rsidR="00471B0D" w:rsidRDefault="00471B0D" w:rsidP="008747E0">
    <w:pPr>
      <w:pStyle w:val="Header"/>
    </w:pPr>
  </w:p>
  <w:p w14:paraId="47F32706" w14:textId="77777777" w:rsidR="00471B0D" w:rsidRPr="00441393" w:rsidRDefault="00471B0D" w:rsidP="00441393">
    <w:pPr>
      <w:pStyle w:val="Contents"/>
    </w:pPr>
    <w:r>
      <w:t>DOCUMENT REVISION</w:t>
    </w:r>
  </w:p>
  <w:p w14:paraId="562CF07D" w14:textId="77777777" w:rsidR="00471B0D" w:rsidRPr="00ED2A8D" w:rsidRDefault="00471B0D" w:rsidP="008747E0">
    <w:pPr>
      <w:pStyle w:val="Header"/>
    </w:pPr>
  </w:p>
  <w:p w14:paraId="1512C70D" w14:textId="77777777" w:rsidR="00471B0D" w:rsidRPr="00AC33A2" w:rsidRDefault="00471B0D"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0B7DF" w14:textId="09A6B882" w:rsidR="00471B0D" w:rsidRDefault="00D76A8D">
    <w:pPr>
      <w:pStyle w:val="Header"/>
    </w:pPr>
    <w:r>
      <w:rPr>
        <w:noProof/>
      </w:rPr>
      <w:pict w14:anchorId="7BBC80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0" o:spid="_x0000_s2070" type="#_x0000_t136" style="position:absolute;margin-left:0;margin-top:0;width:571.4pt;height:87.9pt;rotation:315;z-index:-251637248;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51584" behindDoc="1" locked="0" layoutInCell="0" allowOverlap="1" wp14:anchorId="56618462" wp14:editId="4EFF1948">
              <wp:simplePos x="0" y="0"/>
              <wp:positionH relativeFrom="margin">
                <wp:align>center</wp:align>
              </wp:positionH>
              <wp:positionV relativeFrom="margin">
                <wp:align>center</wp:align>
              </wp:positionV>
              <wp:extent cx="7676515" cy="697865"/>
              <wp:effectExtent l="0" t="2466975" r="0" b="2435860"/>
              <wp:wrapNone/>
              <wp:docPr id="33" name="WordArt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6463435"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6618462" id="_x0000_t202" coordsize="21600,21600" o:spt="202" path="m,l,21600r21600,l21600,xe">
              <v:stroke joinstyle="miter"/>
              <v:path gradientshapeok="t" o:connecttype="rect"/>
            </v:shapetype>
            <v:shape id="WordArt 24" o:spid="_x0000_s1031" type="#_x0000_t202" style="position:absolute;margin-left:0;margin-top:0;width:604.45pt;height:54.95pt;rotation:-45;z-index:-2515701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Izj/qC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36463435"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E7298" w14:textId="1515D3C2" w:rsidR="00471B0D" w:rsidRDefault="00D76A8D">
    <w:pPr>
      <w:pStyle w:val="Header"/>
    </w:pPr>
    <w:r>
      <w:rPr>
        <w:noProof/>
      </w:rPr>
      <w:pict w14:anchorId="660CD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4" o:spid="_x0000_s2074" type="#_x0000_t136" style="position:absolute;margin-left:0;margin-top:0;width:571.4pt;height:87.9pt;rotation:315;z-index:-251629056;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53632" behindDoc="1" locked="0" layoutInCell="0" allowOverlap="1" wp14:anchorId="04A3C530" wp14:editId="02E75B42">
              <wp:simplePos x="0" y="0"/>
              <wp:positionH relativeFrom="margin">
                <wp:align>center</wp:align>
              </wp:positionH>
              <wp:positionV relativeFrom="margin">
                <wp:align>center</wp:align>
              </wp:positionV>
              <wp:extent cx="7676515" cy="697865"/>
              <wp:effectExtent l="0" t="2466975" r="0" b="2435860"/>
              <wp:wrapNone/>
              <wp:docPr id="32" name="WordArt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1574E7"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4A3C530" id="_x0000_t202" coordsize="21600,21600" o:spt="202" path="m,l,21600r21600,l21600,xe">
              <v:stroke joinstyle="miter"/>
              <v:path gradientshapeok="t" o:connecttype="rect"/>
            </v:shapetype>
            <v:shape id="WordArt 26" o:spid="_x0000_s1032" type="#_x0000_t202" style="position:absolute;margin-left:0;margin-top:0;width:604.45pt;height:54.95pt;rotation:-45;z-index:-2515660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BRbMk+jAIAAAQ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14:paraId="401574E7"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151CF" w14:textId="2D68C6E8" w:rsidR="00471B0D" w:rsidRPr="00ED2A8D" w:rsidRDefault="00D76A8D" w:rsidP="008747E0">
    <w:pPr>
      <w:pStyle w:val="Header"/>
    </w:pPr>
    <w:r>
      <w:rPr>
        <w:noProof/>
      </w:rPr>
      <w:pict w14:anchorId="051262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5" o:spid="_x0000_s2075" type="#_x0000_t136" style="position:absolute;margin-left:0;margin-top:0;width:571.4pt;height:87.9pt;rotation:315;z-index:-251627008;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52608" behindDoc="1" locked="0" layoutInCell="0" allowOverlap="1" wp14:anchorId="7AD93CAA" wp14:editId="0B97A8BD">
              <wp:simplePos x="0" y="0"/>
              <wp:positionH relativeFrom="margin">
                <wp:align>center</wp:align>
              </wp:positionH>
              <wp:positionV relativeFrom="margin">
                <wp:align>center</wp:align>
              </wp:positionV>
              <wp:extent cx="7676515" cy="697865"/>
              <wp:effectExtent l="0" t="2466975" r="0" b="2435860"/>
              <wp:wrapNone/>
              <wp:docPr id="31" name="WordArt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EED883E"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AD93CAA" id="_x0000_t202" coordsize="21600,21600" o:spt="202" path="m,l,21600r21600,l21600,xe">
              <v:stroke joinstyle="miter"/>
              <v:path gradientshapeok="t" o:connecttype="rect"/>
            </v:shapetype>
            <v:shape id="WordArt 25" o:spid="_x0000_s1033" type="#_x0000_t202" style="position:absolute;margin-left:0;margin-top:0;width:604.45pt;height:54.95pt;rotation:-45;z-index:-2515681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EB9XMy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5EED883E"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471B0D">
      <w:rPr>
        <w:noProof/>
        <w:lang w:val="en-IE" w:eastAsia="en-IE"/>
      </w:rPr>
      <w:drawing>
        <wp:anchor distT="0" distB="0" distL="114300" distR="114300" simplePos="0" relativeHeight="251634176" behindDoc="1" locked="0" layoutInCell="1" allowOverlap="1" wp14:anchorId="0E5419DA" wp14:editId="4B707266">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3C5CD3" w14:textId="77777777" w:rsidR="00471B0D" w:rsidRPr="00ED2A8D" w:rsidRDefault="00471B0D" w:rsidP="008747E0">
    <w:pPr>
      <w:pStyle w:val="Header"/>
    </w:pPr>
  </w:p>
  <w:p w14:paraId="23C1D056" w14:textId="77777777" w:rsidR="00471B0D" w:rsidRDefault="00471B0D" w:rsidP="008747E0">
    <w:pPr>
      <w:pStyle w:val="Header"/>
    </w:pPr>
  </w:p>
  <w:p w14:paraId="5D624A3C" w14:textId="77777777" w:rsidR="00471B0D" w:rsidRDefault="00471B0D" w:rsidP="008747E0">
    <w:pPr>
      <w:pStyle w:val="Header"/>
    </w:pPr>
  </w:p>
  <w:p w14:paraId="1EC6B538" w14:textId="77777777" w:rsidR="00471B0D" w:rsidRDefault="00471B0D" w:rsidP="008747E0">
    <w:pPr>
      <w:pStyle w:val="Header"/>
    </w:pPr>
  </w:p>
  <w:p w14:paraId="4822DB84" w14:textId="77777777" w:rsidR="00471B0D" w:rsidRPr="00441393" w:rsidRDefault="00471B0D" w:rsidP="00441393">
    <w:pPr>
      <w:pStyle w:val="Contents"/>
    </w:pPr>
    <w:r>
      <w:t>CONTENTS</w:t>
    </w:r>
  </w:p>
  <w:p w14:paraId="7C4C3D4D" w14:textId="77777777" w:rsidR="00471B0D" w:rsidRDefault="00471B0D" w:rsidP="0078486B">
    <w:pPr>
      <w:pStyle w:val="Header"/>
      <w:spacing w:line="140" w:lineRule="exact"/>
    </w:pPr>
  </w:p>
  <w:p w14:paraId="13D8B7D3" w14:textId="77777777" w:rsidR="00471B0D" w:rsidRPr="00AC33A2" w:rsidRDefault="00471B0D"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4F94D" w14:textId="6E23D7DA" w:rsidR="00471B0D" w:rsidRPr="00ED2A8D" w:rsidRDefault="00D76A8D" w:rsidP="00C716E5">
    <w:pPr>
      <w:pStyle w:val="Header"/>
    </w:pPr>
    <w:r>
      <w:rPr>
        <w:noProof/>
      </w:rPr>
      <w:pict w14:anchorId="0AB8C9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3" o:spid="_x0000_s2073" type="#_x0000_t136" style="position:absolute;margin-left:0;margin-top:0;width:571.4pt;height:87.9pt;rotation:315;z-index:-251631104;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11A31">
      <w:rPr>
        <w:noProof/>
        <w:lang w:val="en-IE" w:eastAsia="en-IE"/>
      </w:rPr>
      <mc:AlternateContent>
        <mc:Choice Requires="wps">
          <w:drawing>
            <wp:anchor distT="0" distB="0" distL="114300" distR="114300" simplePos="0" relativeHeight="251654656" behindDoc="1" locked="0" layoutInCell="0" allowOverlap="1" wp14:anchorId="0C1E0874" wp14:editId="11CF321B">
              <wp:simplePos x="0" y="0"/>
              <wp:positionH relativeFrom="margin">
                <wp:align>center</wp:align>
              </wp:positionH>
              <wp:positionV relativeFrom="margin">
                <wp:align>center</wp:align>
              </wp:positionV>
              <wp:extent cx="7676515" cy="697865"/>
              <wp:effectExtent l="0" t="2466975" r="0" b="2435860"/>
              <wp:wrapNone/>
              <wp:docPr id="24"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68C1D4" w14:textId="77777777" w:rsidR="00D11A31" w:rsidRDefault="00D11A31"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C1E0874" id="_x0000_t202" coordsize="21600,21600" o:spt="202" path="m,l,21600r21600,l21600,xe">
              <v:stroke joinstyle="miter"/>
              <v:path gradientshapeok="t" o:connecttype="rect"/>
            </v:shapetype>
            <v:shape id="WordArt 27" o:spid="_x0000_s1034" type="#_x0000_t202" style="position:absolute;margin-left:0;margin-top:0;width:604.45pt;height:54.95pt;rotation:-45;z-index:-2515640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DtSpfzjAIAAAQ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14:paraId="4F68C1D4"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471B0D">
      <w:rPr>
        <w:noProof/>
        <w:lang w:val="en-IE" w:eastAsia="en-IE"/>
      </w:rPr>
      <w:drawing>
        <wp:anchor distT="0" distB="0" distL="114300" distR="114300" simplePos="0" relativeHeight="251641344" behindDoc="1" locked="0" layoutInCell="1" allowOverlap="1" wp14:anchorId="33E1815B" wp14:editId="6D2C52C7">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3CB9F2" w14:textId="77777777" w:rsidR="00471B0D" w:rsidRPr="00ED2A8D" w:rsidRDefault="00471B0D" w:rsidP="00C716E5">
    <w:pPr>
      <w:pStyle w:val="Header"/>
    </w:pPr>
  </w:p>
  <w:p w14:paraId="56B62A84" w14:textId="77777777" w:rsidR="00471B0D" w:rsidRDefault="00471B0D" w:rsidP="00C716E5">
    <w:pPr>
      <w:pStyle w:val="Header"/>
    </w:pPr>
  </w:p>
  <w:p w14:paraId="2589ED3C" w14:textId="77777777" w:rsidR="00471B0D" w:rsidRDefault="00471B0D" w:rsidP="00C716E5">
    <w:pPr>
      <w:pStyle w:val="Header"/>
    </w:pPr>
  </w:p>
  <w:p w14:paraId="375EE420" w14:textId="77777777" w:rsidR="00471B0D" w:rsidRDefault="00471B0D" w:rsidP="00C716E5">
    <w:pPr>
      <w:pStyle w:val="Header"/>
    </w:pPr>
  </w:p>
  <w:p w14:paraId="4E62647C" w14:textId="77777777" w:rsidR="00471B0D" w:rsidRPr="00441393" w:rsidRDefault="00471B0D" w:rsidP="00C716E5">
    <w:pPr>
      <w:pStyle w:val="Contents"/>
    </w:pPr>
    <w:r>
      <w:t>CONTENTS</w:t>
    </w:r>
  </w:p>
  <w:p w14:paraId="2FB5C01D" w14:textId="77777777" w:rsidR="00471B0D" w:rsidRPr="00ED2A8D" w:rsidRDefault="00471B0D" w:rsidP="00C716E5">
    <w:pPr>
      <w:pStyle w:val="Header"/>
    </w:pPr>
  </w:p>
  <w:p w14:paraId="6A97F4EB" w14:textId="77777777" w:rsidR="00471B0D" w:rsidRPr="00AC33A2" w:rsidRDefault="00471B0D" w:rsidP="00C716E5">
    <w:pPr>
      <w:pStyle w:val="Header"/>
      <w:spacing w:line="140" w:lineRule="exact"/>
    </w:pPr>
  </w:p>
  <w:p w14:paraId="629BDA26" w14:textId="77777777" w:rsidR="00471B0D" w:rsidRDefault="00471B0D">
    <w:pPr>
      <w:pStyle w:val="Header"/>
    </w:pPr>
    <w:r>
      <w:rPr>
        <w:noProof/>
        <w:lang w:val="en-IE" w:eastAsia="en-IE"/>
      </w:rPr>
      <w:drawing>
        <wp:anchor distT="0" distB="0" distL="114300" distR="114300" simplePos="0" relativeHeight="251640320" behindDoc="1" locked="0" layoutInCell="1" allowOverlap="1" wp14:anchorId="58708A83" wp14:editId="707EA4EB">
          <wp:simplePos x="0" y="0"/>
          <wp:positionH relativeFrom="page">
            <wp:posOffset>6827653</wp:posOffset>
          </wp:positionH>
          <wp:positionV relativeFrom="page">
            <wp:posOffset>0</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60AF8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184C72E"/>
    <w:lvl w:ilvl="0">
      <w:start w:val="1"/>
      <w:numFmt w:val="decimal"/>
      <w:lvlText w:val="%1."/>
      <w:lvlJc w:val="left"/>
      <w:pPr>
        <w:tabs>
          <w:tab w:val="num" w:pos="1800"/>
        </w:tabs>
        <w:ind w:left="1800" w:hanging="360"/>
      </w:pPr>
    </w:lvl>
  </w:abstractNum>
  <w:abstractNum w:abstractNumId="2">
    <w:nsid w:val="FFFFFF7D"/>
    <w:multiLevelType w:val="singleLevel"/>
    <w:tmpl w:val="CB3C77D6"/>
    <w:lvl w:ilvl="0">
      <w:start w:val="1"/>
      <w:numFmt w:val="decimal"/>
      <w:lvlText w:val="%1."/>
      <w:lvlJc w:val="left"/>
      <w:pPr>
        <w:tabs>
          <w:tab w:val="num" w:pos="1440"/>
        </w:tabs>
        <w:ind w:left="1440" w:hanging="360"/>
      </w:pPr>
    </w:lvl>
  </w:abstractNum>
  <w:abstractNum w:abstractNumId="3">
    <w:nsid w:val="FFFFFF7F"/>
    <w:multiLevelType w:val="singleLevel"/>
    <w:tmpl w:val="B99C0584"/>
    <w:lvl w:ilvl="0">
      <w:start w:val="1"/>
      <w:numFmt w:val="decimal"/>
      <w:lvlText w:val="%1."/>
      <w:lvlJc w:val="left"/>
      <w:pPr>
        <w:tabs>
          <w:tab w:val="num" w:pos="720"/>
        </w:tabs>
        <w:ind w:left="720" w:hanging="360"/>
      </w:pPr>
    </w:lvl>
  </w:abstractNum>
  <w:abstractNum w:abstractNumId="4">
    <w:nsid w:val="FFFFFF80"/>
    <w:multiLevelType w:val="singleLevel"/>
    <w:tmpl w:val="C60E7BA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2BADBA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27035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B4AB48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8A824C8"/>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D7A7C9A"/>
    <w:multiLevelType w:val="hybridMultilevel"/>
    <w:tmpl w:val="D8FA8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5561C7C"/>
    <w:multiLevelType w:val="hybridMultilevel"/>
    <w:tmpl w:val="F3C46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28A07BD"/>
    <w:multiLevelType w:val="hybridMultilevel"/>
    <w:tmpl w:val="301CF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A686DC6"/>
    <w:multiLevelType w:val="hybridMultilevel"/>
    <w:tmpl w:val="262E27DC"/>
    <w:lvl w:ilvl="0" w:tplc="0C090001">
      <w:start w:val="1"/>
      <w:numFmt w:val="bullet"/>
      <w:lvlText w:val=""/>
      <w:lvlJc w:val="left"/>
      <w:pPr>
        <w:ind w:left="1145" w:hanging="360"/>
      </w:pPr>
      <w:rPr>
        <w:rFonts w:ascii="Symbol" w:hAnsi="Symbo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3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49340783"/>
    <w:multiLevelType w:val="hybridMultilevel"/>
    <w:tmpl w:val="D572F7AA"/>
    <w:lvl w:ilvl="0" w:tplc="AA98261E">
      <w:start w:val="1"/>
      <w:numFmt w:val="decimal"/>
      <w:lvlText w:val="%1)"/>
      <w:lvlJc w:val="left"/>
      <w:pPr>
        <w:tabs>
          <w:tab w:val="num" w:pos="288"/>
        </w:tabs>
        <w:ind w:left="210" w:hanging="282"/>
      </w:pPr>
      <w:rPr>
        <w:rFonts w:hint="default"/>
      </w:rPr>
    </w:lvl>
    <w:lvl w:ilvl="1" w:tplc="F1BECA66">
      <w:start w:val="1"/>
      <w:numFmt w:val="lowerLetter"/>
      <w:lvlText w:val="%2)"/>
      <w:lvlJc w:val="left"/>
      <w:pPr>
        <w:tabs>
          <w:tab w:val="num" w:pos="360"/>
        </w:tabs>
        <w:ind w:left="170" w:hanging="1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37A3C00"/>
    <w:multiLevelType w:val="hybridMultilevel"/>
    <w:tmpl w:val="A5C63B54"/>
    <w:lvl w:ilvl="0" w:tplc="96F85306">
      <w:start w:val="1"/>
      <w:numFmt w:val="bullet"/>
      <w:lvlText w:val="o"/>
      <w:lvlJc w:val="left"/>
      <w:pPr>
        <w:tabs>
          <w:tab w:val="num" w:pos="1080"/>
        </w:tabs>
        <w:ind w:left="1060" w:hanging="340"/>
      </w:pPr>
      <w:rPr>
        <w:rFonts w:hint="default"/>
      </w:rPr>
    </w:lvl>
    <w:lvl w:ilvl="1" w:tplc="04090003">
      <w:start w:val="1"/>
      <w:numFmt w:val="bullet"/>
      <w:lvlText w:val="o"/>
      <w:lvlJc w:val="left"/>
      <w:pPr>
        <w:tabs>
          <w:tab w:val="num" w:pos="2214"/>
        </w:tabs>
        <w:ind w:left="2214" w:hanging="360"/>
      </w:pPr>
      <w:rPr>
        <w:rFonts w:ascii="Courier New" w:hAnsi="Courier New" w:hint="default"/>
      </w:r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9">
    <w:nsid w:val="55420E6D"/>
    <w:multiLevelType w:val="hybridMultilevel"/>
    <w:tmpl w:val="34DC2558"/>
    <w:lvl w:ilvl="0" w:tplc="96F85306">
      <w:start w:val="1"/>
      <w:numFmt w:val="bullet"/>
      <w:lvlText w:val="o"/>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64486091"/>
    <w:multiLevelType w:val="hybridMultilevel"/>
    <w:tmpl w:val="D638A1E0"/>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44">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nsid w:val="69941240"/>
    <w:multiLevelType w:val="hybridMultilevel"/>
    <w:tmpl w:val="E69EF7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E784D2F"/>
    <w:multiLevelType w:val="hybridMultilevel"/>
    <w:tmpl w:val="9B24372C"/>
    <w:lvl w:ilvl="0" w:tplc="03A2AD0A">
      <w:start w:val="1"/>
      <w:numFmt w:val="decimal"/>
      <w:lvlText w:val="%1)"/>
      <w:lvlJc w:val="left"/>
      <w:pPr>
        <w:tabs>
          <w:tab w:val="num" w:pos="306"/>
        </w:tabs>
        <w:ind w:left="228" w:hanging="282"/>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6F28170E"/>
    <w:multiLevelType w:val="hybridMultilevel"/>
    <w:tmpl w:val="4B5C9C9C"/>
    <w:lvl w:ilvl="0" w:tplc="0C090001">
      <w:start w:val="1"/>
      <w:numFmt w:val="bullet"/>
      <w:lvlText w:val=""/>
      <w:lvlJc w:val="left"/>
      <w:pPr>
        <w:ind w:left="810" w:hanging="360"/>
      </w:pPr>
      <w:rPr>
        <w:rFonts w:ascii="Symbol" w:hAnsi="Symbol" w:hint="default"/>
      </w:rPr>
    </w:lvl>
    <w:lvl w:ilvl="1" w:tplc="0C090003">
      <w:start w:val="1"/>
      <w:numFmt w:val="bullet"/>
      <w:lvlText w:val="o"/>
      <w:lvlJc w:val="left"/>
      <w:pPr>
        <w:ind w:left="1530" w:hanging="360"/>
      </w:pPr>
      <w:rPr>
        <w:rFonts w:ascii="Courier New" w:hAnsi="Courier New" w:cs="Courier New" w:hint="default"/>
      </w:rPr>
    </w:lvl>
    <w:lvl w:ilvl="2" w:tplc="0C090005">
      <w:start w:val="1"/>
      <w:numFmt w:val="bullet"/>
      <w:lvlText w:val=""/>
      <w:lvlJc w:val="left"/>
      <w:pPr>
        <w:ind w:left="2250" w:hanging="360"/>
      </w:pPr>
      <w:rPr>
        <w:rFonts w:ascii="Wingdings" w:hAnsi="Wingdings" w:hint="default"/>
      </w:rPr>
    </w:lvl>
    <w:lvl w:ilvl="3" w:tplc="0C090001">
      <w:start w:val="1"/>
      <w:numFmt w:val="bullet"/>
      <w:lvlText w:val=""/>
      <w:lvlJc w:val="left"/>
      <w:pPr>
        <w:ind w:left="2970" w:hanging="360"/>
      </w:pPr>
      <w:rPr>
        <w:rFonts w:ascii="Symbol" w:hAnsi="Symbol" w:hint="default"/>
      </w:rPr>
    </w:lvl>
    <w:lvl w:ilvl="4" w:tplc="0C090003">
      <w:start w:val="1"/>
      <w:numFmt w:val="bullet"/>
      <w:lvlText w:val="o"/>
      <w:lvlJc w:val="left"/>
      <w:pPr>
        <w:ind w:left="3690" w:hanging="360"/>
      </w:pPr>
      <w:rPr>
        <w:rFonts w:ascii="Courier New" w:hAnsi="Courier New" w:cs="Courier New" w:hint="default"/>
      </w:rPr>
    </w:lvl>
    <w:lvl w:ilvl="5" w:tplc="0C090005">
      <w:start w:val="1"/>
      <w:numFmt w:val="bullet"/>
      <w:lvlText w:val=""/>
      <w:lvlJc w:val="left"/>
      <w:pPr>
        <w:ind w:left="4410" w:hanging="360"/>
      </w:pPr>
      <w:rPr>
        <w:rFonts w:ascii="Wingdings" w:hAnsi="Wingdings" w:hint="default"/>
      </w:rPr>
    </w:lvl>
    <w:lvl w:ilvl="6" w:tplc="0C090001">
      <w:start w:val="1"/>
      <w:numFmt w:val="bullet"/>
      <w:lvlText w:val=""/>
      <w:lvlJc w:val="left"/>
      <w:pPr>
        <w:ind w:left="5130" w:hanging="360"/>
      </w:pPr>
      <w:rPr>
        <w:rFonts w:ascii="Symbol" w:hAnsi="Symbol" w:hint="default"/>
      </w:rPr>
    </w:lvl>
    <w:lvl w:ilvl="7" w:tplc="0C090003">
      <w:start w:val="1"/>
      <w:numFmt w:val="bullet"/>
      <w:lvlText w:val="o"/>
      <w:lvlJc w:val="left"/>
      <w:pPr>
        <w:ind w:left="5850" w:hanging="360"/>
      </w:pPr>
      <w:rPr>
        <w:rFonts w:ascii="Courier New" w:hAnsi="Courier New" w:cs="Courier New" w:hint="default"/>
      </w:rPr>
    </w:lvl>
    <w:lvl w:ilvl="8" w:tplc="0C090005">
      <w:start w:val="1"/>
      <w:numFmt w:val="bullet"/>
      <w:lvlText w:val=""/>
      <w:lvlJc w:val="left"/>
      <w:pPr>
        <w:ind w:left="6570" w:hanging="360"/>
      </w:pPr>
      <w:rPr>
        <w:rFonts w:ascii="Wingdings" w:hAnsi="Wingdings" w:hint="default"/>
      </w:rPr>
    </w:lvl>
  </w:abstractNum>
  <w:abstractNum w:abstractNumId="4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nsid w:val="7E722736"/>
    <w:multiLevelType w:val="hybridMultilevel"/>
    <w:tmpl w:val="EE76A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51"/>
  </w:num>
  <w:num w:numId="3">
    <w:abstractNumId w:val="15"/>
  </w:num>
  <w:num w:numId="4">
    <w:abstractNumId w:val="30"/>
  </w:num>
  <w:num w:numId="5">
    <w:abstractNumId w:val="26"/>
  </w:num>
  <w:num w:numId="6">
    <w:abstractNumId w:val="16"/>
  </w:num>
  <w:num w:numId="7">
    <w:abstractNumId w:val="23"/>
  </w:num>
  <w:num w:numId="8">
    <w:abstractNumId w:val="33"/>
  </w:num>
  <w:num w:numId="9">
    <w:abstractNumId w:val="14"/>
  </w:num>
  <w:num w:numId="10">
    <w:abstractNumId w:val="22"/>
  </w:num>
  <w:num w:numId="11">
    <w:abstractNumId w:val="27"/>
  </w:num>
  <w:num w:numId="12">
    <w:abstractNumId w:val="12"/>
  </w:num>
  <w:num w:numId="13">
    <w:abstractNumId w:val="34"/>
  </w:num>
  <w:num w:numId="14">
    <w:abstractNumId w:val="8"/>
  </w:num>
  <w:num w:numId="15">
    <w:abstractNumId w:val="44"/>
  </w:num>
  <w:num w:numId="16">
    <w:abstractNumId w:val="48"/>
  </w:num>
  <w:num w:numId="17">
    <w:abstractNumId w:val="21"/>
  </w:num>
  <w:num w:numId="18">
    <w:abstractNumId w:val="19"/>
  </w:num>
  <w:num w:numId="19">
    <w:abstractNumId w:val="49"/>
  </w:num>
  <w:num w:numId="20">
    <w:abstractNumId w:val="32"/>
  </w:num>
  <w:num w:numId="21">
    <w:abstractNumId w:val="11"/>
  </w:num>
  <w:num w:numId="22">
    <w:abstractNumId w:val="18"/>
  </w:num>
  <w:num w:numId="23">
    <w:abstractNumId w:val="41"/>
  </w:num>
  <w:num w:numId="24">
    <w:abstractNumId w:val="17"/>
  </w:num>
  <w:num w:numId="25">
    <w:abstractNumId w:val="50"/>
  </w:num>
  <w:num w:numId="26">
    <w:abstractNumId w:val="10"/>
  </w:num>
  <w:num w:numId="27">
    <w:abstractNumId w:val="29"/>
  </w:num>
  <w:num w:numId="28">
    <w:abstractNumId w:val="25"/>
  </w:num>
  <w:num w:numId="29">
    <w:abstractNumId w:val="40"/>
  </w:num>
  <w:num w:numId="30">
    <w:abstractNumId w:val="42"/>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5"/>
  </w:num>
  <w:num w:numId="42">
    <w:abstractNumId w:val="37"/>
  </w:num>
  <w:num w:numId="43">
    <w:abstractNumId w:val="46"/>
  </w:num>
  <w:num w:numId="44">
    <w:abstractNumId w:val="38"/>
  </w:num>
  <w:num w:numId="45">
    <w:abstractNumId w:val="39"/>
  </w:num>
  <w:num w:numId="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num>
  <w:num w:numId="48">
    <w:abstractNumId w:val="47"/>
  </w:num>
  <w:num w:numId="49">
    <w:abstractNumId w:val="45"/>
  </w:num>
  <w:num w:numId="50">
    <w:abstractNumId w:val="24"/>
  </w:num>
  <w:num w:numId="51">
    <w:abstractNumId w:val="43"/>
  </w:num>
  <w:num w:numId="52">
    <w:abstractNumId w:val="28"/>
  </w:num>
  <w:num w:numId="53">
    <w:abstractNumId w:val="52"/>
  </w:num>
  <w:num w:numId="54">
    <w:abstractNumId w:val="20"/>
  </w:num>
  <w:num w:numId="55">
    <w:abstractNumId w:val="44"/>
  </w:num>
  <w:num w:numId="56">
    <w:abstractNumId w:val="15"/>
  </w:num>
  <w:num w:numId="57">
    <w:abstractNumId w:val="31"/>
  </w:num>
  <w:numIdMacAtCleanup w:val="5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Dobson">
    <w15:presenceInfo w15:providerId="AD" w15:userId="S-1-5-21-2046026355-2876191845-2165928818-1752"/>
  </w15:person>
  <w15:person w15:author="Adam Hay">
    <w15:presenceInfo w15:providerId="AD" w15:userId="S-1-5-21-3583801436-1964316682-236744428-1106"/>
  </w15:person>
  <w15:person w15:author="Michael Hadley">
    <w15:presenceInfo w15:providerId="Windows Live" w15:userId="7edea1fdf255c438"/>
  </w15:person>
  <w15:person w15:author="Simon Millyard">
    <w15:presenceInfo w15:providerId="AD" w15:userId="S-1-5-21-2046026355-2876191845-2165928818-14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en-AU" w:vendorID="64" w:dllVersion="131078" w:nlCheck="1" w:checkStyle="1"/>
  <w:activeWritingStyle w:appName="MSWord" w:lang="en-IE"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C28"/>
    <w:rsid w:val="00001AC3"/>
    <w:rsid w:val="0001616D"/>
    <w:rsid w:val="00016839"/>
    <w:rsid w:val="000174F9"/>
    <w:rsid w:val="000249C2"/>
    <w:rsid w:val="000258F6"/>
    <w:rsid w:val="000379A7"/>
    <w:rsid w:val="00040EB8"/>
    <w:rsid w:val="00043646"/>
    <w:rsid w:val="000439A4"/>
    <w:rsid w:val="0005449E"/>
    <w:rsid w:val="00057B6D"/>
    <w:rsid w:val="00061A7B"/>
    <w:rsid w:val="0006677D"/>
    <w:rsid w:val="00072079"/>
    <w:rsid w:val="00077527"/>
    <w:rsid w:val="0008654C"/>
    <w:rsid w:val="000904ED"/>
    <w:rsid w:val="0009108E"/>
    <w:rsid w:val="00091545"/>
    <w:rsid w:val="000A27A8"/>
    <w:rsid w:val="000A7B2E"/>
    <w:rsid w:val="000B2356"/>
    <w:rsid w:val="000B62BE"/>
    <w:rsid w:val="000C711B"/>
    <w:rsid w:val="000D2431"/>
    <w:rsid w:val="000E3954"/>
    <w:rsid w:val="000E3E52"/>
    <w:rsid w:val="000F0F9F"/>
    <w:rsid w:val="000F3F43"/>
    <w:rsid w:val="000F58ED"/>
    <w:rsid w:val="00113D5B"/>
    <w:rsid w:val="00113F8F"/>
    <w:rsid w:val="00122EBD"/>
    <w:rsid w:val="0013494F"/>
    <w:rsid w:val="001349DB"/>
    <w:rsid w:val="00135AEB"/>
    <w:rsid w:val="00136E58"/>
    <w:rsid w:val="001547F9"/>
    <w:rsid w:val="001607D8"/>
    <w:rsid w:val="00160ECB"/>
    <w:rsid w:val="00161325"/>
    <w:rsid w:val="00174290"/>
    <w:rsid w:val="00184427"/>
    <w:rsid w:val="00184C2E"/>
    <w:rsid w:val="001875B1"/>
    <w:rsid w:val="001B2A35"/>
    <w:rsid w:val="001B339A"/>
    <w:rsid w:val="001B43D9"/>
    <w:rsid w:val="001C650B"/>
    <w:rsid w:val="001C72B5"/>
    <w:rsid w:val="001D2E7A"/>
    <w:rsid w:val="001D3147"/>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4B3A"/>
    <w:rsid w:val="0029793F"/>
    <w:rsid w:val="002A1C42"/>
    <w:rsid w:val="002A617C"/>
    <w:rsid w:val="002A71CF"/>
    <w:rsid w:val="002B044E"/>
    <w:rsid w:val="002B3E9D"/>
    <w:rsid w:val="002C17C2"/>
    <w:rsid w:val="002C77F4"/>
    <w:rsid w:val="002D001D"/>
    <w:rsid w:val="002D0869"/>
    <w:rsid w:val="002D78FE"/>
    <w:rsid w:val="002E0A70"/>
    <w:rsid w:val="002E4993"/>
    <w:rsid w:val="002E5BAC"/>
    <w:rsid w:val="002E7635"/>
    <w:rsid w:val="002F0987"/>
    <w:rsid w:val="002F265A"/>
    <w:rsid w:val="0030413F"/>
    <w:rsid w:val="00305EFE"/>
    <w:rsid w:val="00313B4B"/>
    <w:rsid w:val="00313D85"/>
    <w:rsid w:val="00315CE3"/>
    <w:rsid w:val="0031629B"/>
    <w:rsid w:val="003251FE"/>
    <w:rsid w:val="003274DB"/>
    <w:rsid w:val="00327FBF"/>
    <w:rsid w:val="0033133C"/>
    <w:rsid w:val="00332A7B"/>
    <w:rsid w:val="003343E0"/>
    <w:rsid w:val="00335E40"/>
    <w:rsid w:val="00344408"/>
    <w:rsid w:val="00345E37"/>
    <w:rsid w:val="00347F3E"/>
    <w:rsid w:val="003621C3"/>
    <w:rsid w:val="0036382D"/>
    <w:rsid w:val="00380350"/>
    <w:rsid w:val="00380B4E"/>
    <w:rsid w:val="003816E4"/>
    <w:rsid w:val="0039131E"/>
    <w:rsid w:val="0039408E"/>
    <w:rsid w:val="003A04A6"/>
    <w:rsid w:val="003A7759"/>
    <w:rsid w:val="003A7F6E"/>
    <w:rsid w:val="003B03EA"/>
    <w:rsid w:val="003C7C34"/>
    <w:rsid w:val="003D0F37"/>
    <w:rsid w:val="003D5150"/>
    <w:rsid w:val="003F1901"/>
    <w:rsid w:val="003F1C3A"/>
    <w:rsid w:val="00405D62"/>
    <w:rsid w:val="0041086B"/>
    <w:rsid w:val="00411CBD"/>
    <w:rsid w:val="00414698"/>
    <w:rsid w:val="0042565E"/>
    <w:rsid w:val="004274D1"/>
    <w:rsid w:val="00432C05"/>
    <w:rsid w:val="00440379"/>
    <w:rsid w:val="00441393"/>
    <w:rsid w:val="00447CF0"/>
    <w:rsid w:val="00456F10"/>
    <w:rsid w:val="00467F38"/>
    <w:rsid w:val="00471B0D"/>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23666"/>
    <w:rsid w:val="00525922"/>
    <w:rsid w:val="00526234"/>
    <w:rsid w:val="00532620"/>
    <w:rsid w:val="00534F34"/>
    <w:rsid w:val="0053692E"/>
    <w:rsid w:val="005378A6"/>
    <w:rsid w:val="00547837"/>
    <w:rsid w:val="00557434"/>
    <w:rsid w:val="00560ABF"/>
    <w:rsid w:val="005805D2"/>
    <w:rsid w:val="00590C28"/>
    <w:rsid w:val="00595415"/>
    <w:rsid w:val="00597652"/>
    <w:rsid w:val="005A0703"/>
    <w:rsid w:val="005A080B"/>
    <w:rsid w:val="005B12A5"/>
    <w:rsid w:val="005C161A"/>
    <w:rsid w:val="005C1BCB"/>
    <w:rsid w:val="005C1E29"/>
    <w:rsid w:val="005C2312"/>
    <w:rsid w:val="005C4735"/>
    <w:rsid w:val="005C5C63"/>
    <w:rsid w:val="005D03E9"/>
    <w:rsid w:val="005D304B"/>
    <w:rsid w:val="005D3AF4"/>
    <w:rsid w:val="005D6E5D"/>
    <w:rsid w:val="005E1AD9"/>
    <w:rsid w:val="005E3989"/>
    <w:rsid w:val="005E4659"/>
    <w:rsid w:val="005E5F3F"/>
    <w:rsid w:val="005E657A"/>
    <w:rsid w:val="005F1386"/>
    <w:rsid w:val="005F17C2"/>
    <w:rsid w:val="00600C2B"/>
    <w:rsid w:val="0060184B"/>
    <w:rsid w:val="006127AC"/>
    <w:rsid w:val="006218E8"/>
    <w:rsid w:val="00634A78"/>
    <w:rsid w:val="00642025"/>
    <w:rsid w:val="00646E87"/>
    <w:rsid w:val="0065107F"/>
    <w:rsid w:val="0066134B"/>
    <w:rsid w:val="00661445"/>
    <w:rsid w:val="00661946"/>
    <w:rsid w:val="00666061"/>
    <w:rsid w:val="00667424"/>
    <w:rsid w:val="00667792"/>
    <w:rsid w:val="006709E5"/>
    <w:rsid w:val="0067154B"/>
    <w:rsid w:val="00671677"/>
    <w:rsid w:val="006744D8"/>
    <w:rsid w:val="006750F2"/>
    <w:rsid w:val="006752D6"/>
    <w:rsid w:val="00675E02"/>
    <w:rsid w:val="00682C4B"/>
    <w:rsid w:val="0068553C"/>
    <w:rsid w:val="00685F34"/>
    <w:rsid w:val="00695656"/>
    <w:rsid w:val="006975A8"/>
    <w:rsid w:val="006A1012"/>
    <w:rsid w:val="006B2E58"/>
    <w:rsid w:val="006C1376"/>
    <w:rsid w:val="006C48F9"/>
    <w:rsid w:val="006D238A"/>
    <w:rsid w:val="006E0E7D"/>
    <w:rsid w:val="006E10BF"/>
    <w:rsid w:val="006F1C14"/>
    <w:rsid w:val="00703A6A"/>
    <w:rsid w:val="00722236"/>
    <w:rsid w:val="00725CCA"/>
    <w:rsid w:val="0072737A"/>
    <w:rsid w:val="007311E7"/>
    <w:rsid w:val="00731DEE"/>
    <w:rsid w:val="00734BC6"/>
    <w:rsid w:val="007427B2"/>
    <w:rsid w:val="007541D3"/>
    <w:rsid w:val="007572FC"/>
    <w:rsid w:val="007577D7"/>
    <w:rsid w:val="007715E8"/>
    <w:rsid w:val="00776004"/>
    <w:rsid w:val="0078486B"/>
    <w:rsid w:val="00785A39"/>
    <w:rsid w:val="00787D8A"/>
    <w:rsid w:val="00790277"/>
    <w:rsid w:val="00790F64"/>
    <w:rsid w:val="00791EBC"/>
    <w:rsid w:val="00793577"/>
    <w:rsid w:val="00795637"/>
    <w:rsid w:val="00797EF8"/>
    <w:rsid w:val="007A446A"/>
    <w:rsid w:val="007A4953"/>
    <w:rsid w:val="007A53A6"/>
    <w:rsid w:val="007A6159"/>
    <w:rsid w:val="007B070B"/>
    <w:rsid w:val="007B27E9"/>
    <w:rsid w:val="007B2C5B"/>
    <w:rsid w:val="007B2D11"/>
    <w:rsid w:val="007B6700"/>
    <w:rsid w:val="007B6A93"/>
    <w:rsid w:val="007B7BEC"/>
    <w:rsid w:val="007D1805"/>
    <w:rsid w:val="007D2107"/>
    <w:rsid w:val="007D3A42"/>
    <w:rsid w:val="007D5895"/>
    <w:rsid w:val="007D77AB"/>
    <w:rsid w:val="007E28D0"/>
    <w:rsid w:val="007E30DF"/>
    <w:rsid w:val="007F26A6"/>
    <w:rsid w:val="007F7544"/>
    <w:rsid w:val="00800995"/>
    <w:rsid w:val="00801047"/>
    <w:rsid w:val="00810C0F"/>
    <w:rsid w:val="008146B2"/>
    <w:rsid w:val="00816F79"/>
    <w:rsid w:val="008172F8"/>
    <w:rsid w:val="00821332"/>
    <w:rsid w:val="00827E22"/>
    <w:rsid w:val="008326B2"/>
    <w:rsid w:val="00834ED4"/>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C7535"/>
    <w:rsid w:val="008D198C"/>
    <w:rsid w:val="008D1EF2"/>
    <w:rsid w:val="008D29F3"/>
    <w:rsid w:val="008E1F69"/>
    <w:rsid w:val="008E76B1"/>
    <w:rsid w:val="008F1949"/>
    <w:rsid w:val="008F38BB"/>
    <w:rsid w:val="008F57D8"/>
    <w:rsid w:val="00902834"/>
    <w:rsid w:val="00902A83"/>
    <w:rsid w:val="00914330"/>
    <w:rsid w:val="00914E26"/>
    <w:rsid w:val="0091590F"/>
    <w:rsid w:val="00923B4D"/>
    <w:rsid w:val="0092540C"/>
    <w:rsid w:val="00925E0F"/>
    <w:rsid w:val="00931A57"/>
    <w:rsid w:val="0093492E"/>
    <w:rsid w:val="009414E6"/>
    <w:rsid w:val="0095450F"/>
    <w:rsid w:val="00956901"/>
    <w:rsid w:val="00962A16"/>
    <w:rsid w:val="00962EC1"/>
    <w:rsid w:val="00971431"/>
    <w:rsid w:val="00971591"/>
    <w:rsid w:val="00974564"/>
    <w:rsid w:val="00974E99"/>
    <w:rsid w:val="009764FA"/>
    <w:rsid w:val="00980192"/>
    <w:rsid w:val="00982A22"/>
    <w:rsid w:val="00992D0E"/>
    <w:rsid w:val="00994D97"/>
    <w:rsid w:val="009A07B7"/>
    <w:rsid w:val="009A3ED4"/>
    <w:rsid w:val="009B1545"/>
    <w:rsid w:val="009B5023"/>
    <w:rsid w:val="009B543F"/>
    <w:rsid w:val="009B6641"/>
    <w:rsid w:val="009B785E"/>
    <w:rsid w:val="009C26F8"/>
    <w:rsid w:val="009C609E"/>
    <w:rsid w:val="009D25B8"/>
    <w:rsid w:val="009D26AB"/>
    <w:rsid w:val="009E16EC"/>
    <w:rsid w:val="009E433C"/>
    <w:rsid w:val="009E4A4D"/>
    <w:rsid w:val="009E6578"/>
    <w:rsid w:val="009F081F"/>
    <w:rsid w:val="00A06A3D"/>
    <w:rsid w:val="00A1043E"/>
    <w:rsid w:val="00A10EBA"/>
    <w:rsid w:val="00A1192E"/>
    <w:rsid w:val="00A13E56"/>
    <w:rsid w:val="00A227BF"/>
    <w:rsid w:val="00A24838"/>
    <w:rsid w:val="00A2743E"/>
    <w:rsid w:val="00A30C33"/>
    <w:rsid w:val="00A40768"/>
    <w:rsid w:val="00A4308C"/>
    <w:rsid w:val="00A44836"/>
    <w:rsid w:val="00A524B5"/>
    <w:rsid w:val="00A549B3"/>
    <w:rsid w:val="00A56184"/>
    <w:rsid w:val="00A57FC5"/>
    <w:rsid w:val="00A61C50"/>
    <w:rsid w:val="00A67954"/>
    <w:rsid w:val="00A72ED7"/>
    <w:rsid w:val="00A748A1"/>
    <w:rsid w:val="00A8083F"/>
    <w:rsid w:val="00A90D86"/>
    <w:rsid w:val="00A91DBA"/>
    <w:rsid w:val="00A96CC2"/>
    <w:rsid w:val="00A97900"/>
    <w:rsid w:val="00AA1D7A"/>
    <w:rsid w:val="00AA3E01"/>
    <w:rsid w:val="00AB0BFA"/>
    <w:rsid w:val="00AB1302"/>
    <w:rsid w:val="00AB76B7"/>
    <w:rsid w:val="00AC33A2"/>
    <w:rsid w:val="00AD38F7"/>
    <w:rsid w:val="00AE65F1"/>
    <w:rsid w:val="00AE6BB4"/>
    <w:rsid w:val="00AE74AD"/>
    <w:rsid w:val="00AF159C"/>
    <w:rsid w:val="00B01873"/>
    <w:rsid w:val="00B041B7"/>
    <w:rsid w:val="00B074AB"/>
    <w:rsid w:val="00B07717"/>
    <w:rsid w:val="00B17253"/>
    <w:rsid w:val="00B17D23"/>
    <w:rsid w:val="00B2583D"/>
    <w:rsid w:val="00B31A41"/>
    <w:rsid w:val="00B3287F"/>
    <w:rsid w:val="00B40199"/>
    <w:rsid w:val="00B502FF"/>
    <w:rsid w:val="00B528D3"/>
    <w:rsid w:val="00B60B68"/>
    <w:rsid w:val="00B61242"/>
    <w:rsid w:val="00B614DA"/>
    <w:rsid w:val="00B643DF"/>
    <w:rsid w:val="00B65300"/>
    <w:rsid w:val="00B67422"/>
    <w:rsid w:val="00B70BD4"/>
    <w:rsid w:val="00B712CA"/>
    <w:rsid w:val="00B73463"/>
    <w:rsid w:val="00B90123"/>
    <w:rsid w:val="00B9016D"/>
    <w:rsid w:val="00BA0F98"/>
    <w:rsid w:val="00BA1517"/>
    <w:rsid w:val="00BA4E39"/>
    <w:rsid w:val="00BA5754"/>
    <w:rsid w:val="00BA6657"/>
    <w:rsid w:val="00BA67FD"/>
    <w:rsid w:val="00BA7C48"/>
    <w:rsid w:val="00BC251F"/>
    <w:rsid w:val="00BC275C"/>
    <w:rsid w:val="00BC27F6"/>
    <w:rsid w:val="00BC39F4"/>
    <w:rsid w:val="00BD1587"/>
    <w:rsid w:val="00BD6A20"/>
    <w:rsid w:val="00BD7EE1"/>
    <w:rsid w:val="00BE5568"/>
    <w:rsid w:val="00BE5764"/>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2F5"/>
    <w:rsid w:val="00CA04B1"/>
    <w:rsid w:val="00CA2DFC"/>
    <w:rsid w:val="00CA4518"/>
    <w:rsid w:val="00CA4EC9"/>
    <w:rsid w:val="00CB03D4"/>
    <w:rsid w:val="00CB0617"/>
    <w:rsid w:val="00CB08B6"/>
    <w:rsid w:val="00CB137B"/>
    <w:rsid w:val="00CB7460"/>
    <w:rsid w:val="00CC35EF"/>
    <w:rsid w:val="00CC5048"/>
    <w:rsid w:val="00CC6246"/>
    <w:rsid w:val="00CD09C8"/>
    <w:rsid w:val="00CE5E46"/>
    <w:rsid w:val="00CF49CC"/>
    <w:rsid w:val="00D04F0B"/>
    <w:rsid w:val="00D11A31"/>
    <w:rsid w:val="00D1463A"/>
    <w:rsid w:val="00D24632"/>
    <w:rsid w:val="00D252C9"/>
    <w:rsid w:val="00D32DDF"/>
    <w:rsid w:val="00D35663"/>
    <w:rsid w:val="00D3700C"/>
    <w:rsid w:val="00D5535D"/>
    <w:rsid w:val="00D62700"/>
    <w:rsid w:val="00D638E0"/>
    <w:rsid w:val="00D653B1"/>
    <w:rsid w:val="00D67B8B"/>
    <w:rsid w:val="00D74AE1"/>
    <w:rsid w:val="00D75D42"/>
    <w:rsid w:val="00D76A8D"/>
    <w:rsid w:val="00D80B20"/>
    <w:rsid w:val="00D865A8"/>
    <w:rsid w:val="00D9012A"/>
    <w:rsid w:val="00D92C2D"/>
    <w:rsid w:val="00D9361E"/>
    <w:rsid w:val="00D94F38"/>
    <w:rsid w:val="00D960DE"/>
    <w:rsid w:val="00DA17CD"/>
    <w:rsid w:val="00DA27F0"/>
    <w:rsid w:val="00DB129A"/>
    <w:rsid w:val="00DB25B3"/>
    <w:rsid w:val="00DD60F2"/>
    <w:rsid w:val="00DE0893"/>
    <w:rsid w:val="00DE2814"/>
    <w:rsid w:val="00DE6796"/>
    <w:rsid w:val="00DF41B2"/>
    <w:rsid w:val="00E01166"/>
    <w:rsid w:val="00E01272"/>
    <w:rsid w:val="00E03067"/>
    <w:rsid w:val="00E03846"/>
    <w:rsid w:val="00E16EB4"/>
    <w:rsid w:val="00E20A7D"/>
    <w:rsid w:val="00E21A27"/>
    <w:rsid w:val="00E27A2F"/>
    <w:rsid w:val="00E3341B"/>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28FB"/>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0F47"/>
    <w:rsid w:val="00F01F0C"/>
    <w:rsid w:val="00F02A5A"/>
    <w:rsid w:val="00F11368"/>
    <w:rsid w:val="00F11764"/>
    <w:rsid w:val="00F157E2"/>
    <w:rsid w:val="00F259E2"/>
    <w:rsid w:val="00F35666"/>
    <w:rsid w:val="00F41F0B"/>
    <w:rsid w:val="00F527AC"/>
    <w:rsid w:val="00F5503F"/>
    <w:rsid w:val="00F61D83"/>
    <w:rsid w:val="00F65DD1"/>
    <w:rsid w:val="00F707B3"/>
    <w:rsid w:val="00F71135"/>
    <w:rsid w:val="00F74309"/>
    <w:rsid w:val="00F82C35"/>
    <w:rsid w:val="00F90461"/>
    <w:rsid w:val="00F91E2E"/>
    <w:rsid w:val="00F950B6"/>
    <w:rsid w:val="00FA370D"/>
    <w:rsid w:val="00FA66F1"/>
    <w:rsid w:val="00FC06AF"/>
    <w:rsid w:val="00FC33F1"/>
    <w:rsid w:val="00FC378B"/>
    <w:rsid w:val="00FC3977"/>
    <w:rsid w:val="00FD2566"/>
    <w:rsid w:val="00FD2F16"/>
    <w:rsid w:val="00FD6065"/>
    <w:rsid w:val="00FE1D34"/>
    <w:rsid w:val="00FE244F"/>
    <w:rsid w:val="00FE2A6F"/>
    <w:rsid w:val="00FF40F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1"/>
    </o:shapelayout>
  </w:shapeDefaults>
  <w:decimalSymbol w:val="."/>
  <w:listSeparator w:val=","/>
  <w14:docId w14:val="147629DD"/>
  <w15:docId w15:val="{81BBC648-1680-48E2-BA51-9177D2A9C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7572FC"/>
    <w:pPr>
      <w:spacing w:line="240" w:lineRule="auto"/>
      <w:ind w:left="720"/>
    </w:pPr>
    <w:rPr>
      <w:rFonts w:ascii="Calibri" w:hAnsi="Calibri" w:cs="Calibri"/>
      <w:sz w:val="22"/>
    </w:rPr>
  </w:style>
  <w:style w:type="table" w:customStyle="1" w:styleId="TableGrid2">
    <w:name w:val="Table Grid2"/>
    <w:basedOn w:val="TableNormal"/>
    <w:next w:val="TableGrid"/>
    <w:uiPriority w:val="59"/>
    <w:rsid w:val="001B43D9"/>
    <w:pPr>
      <w:spacing w:after="100" w:afterAutospacing="1"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72079"/>
    <w:pPr>
      <w:spacing w:after="100" w:afterAutospacing="1"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6D238A"/>
    <w:pPr>
      <w:spacing w:after="100" w:afterAutospacing="1"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6D238A"/>
    <w:pPr>
      <w:spacing w:after="100" w:afterAutospacing="1"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6D238A"/>
    <w:pPr>
      <w:spacing w:after="100" w:afterAutospacing="1"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43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3.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image" Target="media/image10.png"/><Relationship Id="rId38"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image" Target="media/image6.png"/><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xml"/><Relationship Id="rId32" Type="http://schemas.openxmlformats.org/officeDocument/2006/relationships/image" Target="media/image9.png"/><Relationship Id="rId37" Type="http://schemas.openxmlformats.org/officeDocument/2006/relationships/header" Target="header15.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1/relationships/commentsExtended" Target="commentsExtended.xml"/><Relationship Id="rId28" Type="http://schemas.openxmlformats.org/officeDocument/2006/relationships/image" Target="media/image5.png"/><Relationship Id="rId36"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image" Target="media/image8.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omments" Target="comments.xml"/><Relationship Id="rId27" Type="http://schemas.openxmlformats.org/officeDocument/2006/relationships/header" Target="header12.xml"/><Relationship Id="rId30" Type="http://schemas.openxmlformats.org/officeDocument/2006/relationships/image" Target="media/image7.png"/><Relationship Id="rId35" Type="http://schemas.openxmlformats.org/officeDocument/2006/relationships/header" Target="header14.xml"/><Relationship Id="rId43"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2" Type="http://schemas.openxmlformats.org/officeDocument/2006/relationships/oleObject" Target="file:///C:\Users\junterderweide\Desktop\LL14_2016\LVK%20MSM%20SLW%20SN%20008.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4166807951942"/>
          <c:y val="0.14932143192501199"/>
          <c:w val="0.87083451447823701"/>
          <c:h val="0.64253464646520397"/>
        </c:manualLayout>
      </c:layout>
      <c:scatterChart>
        <c:scatterStyle val="smoothMarker"/>
        <c:varyColors val="0"/>
        <c:ser>
          <c:idx val="0"/>
          <c:order val="0"/>
          <c:tx>
            <c:v>light distribution curve</c:v>
          </c:tx>
          <c:spPr>
            <a:ln w="25400">
              <a:solidFill>
                <a:srgbClr val="000000"/>
              </a:solidFill>
              <a:prstDash val="solid"/>
            </a:ln>
          </c:spPr>
          <c:marker>
            <c:symbol val="none"/>
          </c:marker>
          <c:xVal>
            <c:numRef>
              <c:f>'weiß 0° hor.'!$A$32:$A$5000</c:f>
              <c:numCache>
                <c:formatCode>0.0</c:formatCode>
                <c:ptCount val="4969"/>
                <c:pt idx="0">
                  <c:v>-120</c:v>
                </c:pt>
                <c:pt idx="1">
                  <c:v>-119.52</c:v>
                </c:pt>
                <c:pt idx="2">
                  <c:v>-119.04</c:v>
                </c:pt>
                <c:pt idx="3">
                  <c:v>-118.56</c:v>
                </c:pt>
                <c:pt idx="4">
                  <c:v>-118.08</c:v>
                </c:pt>
                <c:pt idx="5">
                  <c:v>-117.6</c:v>
                </c:pt>
                <c:pt idx="6">
                  <c:v>-117.12</c:v>
                </c:pt>
                <c:pt idx="7">
                  <c:v>-116.64</c:v>
                </c:pt>
                <c:pt idx="8">
                  <c:v>-116.16</c:v>
                </c:pt>
                <c:pt idx="9">
                  <c:v>-115.68</c:v>
                </c:pt>
                <c:pt idx="10">
                  <c:v>-115.2</c:v>
                </c:pt>
                <c:pt idx="11">
                  <c:v>-114.72</c:v>
                </c:pt>
                <c:pt idx="12">
                  <c:v>-114.24</c:v>
                </c:pt>
                <c:pt idx="13">
                  <c:v>-113.76</c:v>
                </c:pt>
                <c:pt idx="14">
                  <c:v>-113.28</c:v>
                </c:pt>
                <c:pt idx="15">
                  <c:v>-112.8</c:v>
                </c:pt>
                <c:pt idx="16">
                  <c:v>-112.32</c:v>
                </c:pt>
                <c:pt idx="17">
                  <c:v>-111.84</c:v>
                </c:pt>
                <c:pt idx="18">
                  <c:v>-111.36</c:v>
                </c:pt>
                <c:pt idx="19">
                  <c:v>-110.88</c:v>
                </c:pt>
                <c:pt idx="20">
                  <c:v>-110.4</c:v>
                </c:pt>
                <c:pt idx="21">
                  <c:v>-109.92</c:v>
                </c:pt>
                <c:pt idx="22">
                  <c:v>-109.44</c:v>
                </c:pt>
                <c:pt idx="23">
                  <c:v>-108.96</c:v>
                </c:pt>
                <c:pt idx="24">
                  <c:v>-108.48</c:v>
                </c:pt>
                <c:pt idx="25">
                  <c:v>-108</c:v>
                </c:pt>
                <c:pt idx="26">
                  <c:v>-107.52</c:v>
                </c:pt>
                <c:pt idx="27">
                  <c:v>-107.04</c:v>
                </c:pt>
                <c:pt idx="28">
                  <c:v>-106.56</c:v>
                </c:pt>
                <c:pt idx="29">
                  <c:v>-106.08</c:v>
                </c:pt>
                <c:pt idx="30">
                  <c:v>-105.6</c:v>
                </c:pt>
                <c:pt idx="31">
                  <c:v>-105.12</c:v>
                </c:pt>
                <c:pt idx="32">
                  <c:v>-104.64</c:v>
                </c:pt>
                <c:pt idx="33">
                  <c:v>-104.16</c:v>
                </c:pt>
                <c:pt idx="34">
                  <c:v>-103.68</c:v>
                </c:pt>
                <c:pt idx="35">
                  <c:v>-103.2</c:v>
                </c:pt>
                <c:pt idx="36">
                  <c:v>-102.72</c:v>
                </c:pt>
                <c:pt idx="37">
                  <c:v>-102.24</c:v>
                </c:pt>
                <c:pt idx="38">
                  <c:v>-101.76</c:v>
                </c:pt>
                <c:pt idx="39">
                  <c:v>-101.28</c:v>
                </c:pt>
                <c:pt idx="40">
                  <c:v>-100.8</c:v>
                </c:pt>
                <c:pt idx="41">
                  <c:v>-100.32</c:v>
                </c:pt>
                <c:pt idx="42">
                  <c:v>-99.84</c:v>
                </c:pt>
                <c:pt idx="43">
                  <c:v>-99.36</c:v>
                </c:pt>
                <c:pt idx="44">
                  <c:v>-98.88</c:v>
                </c:pt>
                <c:pt idx="45">
                  <c:v>-98.4</c:v>
                </c:pt>
                <c:pt idx="46">
                  <c:v>-97.92</c:v>
                </c:pt>
                <c:pt idx="47">
                  <c:v>-97.44</c:v>
                </c:pt>
                <c:pt idx="48">
                  <c:v>-96.96</c:v>
                </c:pt>
                <c:pt idx="49">
                  <c:v>-96.48</c:v>
                </c:pt>
                <c:pt idx="50">
                  <c:v>-96</c:v>
                </c:pt>
                <c:pt idx="51">
                  <c:v>-95.52</c:v>
                </c:pt>
                <c:pt idx="52">
                  <c:v>-95.04</c:v>
                </c:pt>
                <c:pt idx="53">
                  <c:v>-94.56</c:v>
                </c:pt>
                <c:pt idx="54">
                  <c:v>-94.08</c:v>
                </c:pt>
                <c:pt idx="55">
                  <c:v>-93.6</c:v>
                </c:pt>
                <c:pt idx="56">
                  <c:v>-93.12</c:v>
                </c:pt>
                <c:pt idx="57">
                  <c:v>-92.64</c:v>
                </c:pt>
                <c:pt idx="58">
                  <c:v>-92.16</c:v>
                </c:pt>
                <c:pt idx="59">
                  <c:v>-91.679999999999978</c:v>
                </c:pt>
                <c:pt idx="60">
                  <c:v>-91.2</c:v>
                </c:pt>
                <c:pt idx="61">
                  <c:v>-90.72</c:v>
                </c:pt>
                <c:pt idx="62">
                  <c:v>-90.24</c:v>
                </c:pt>
                <c:pt idx="63">
                  <c:v>-89.76</c:v>
                </c:pt>
                <c:pt idx="64">
                  <c:v>-89.28</c:v>
                </c:pt>
                <c:pt idx="65">
                  <c:v>-88.8</c:v>
                </c:pt>
                <c:pt idx="66">
                  <c:v>-88.32</c:v>
                </c:pt>
                <c:pt idx="67">
                  <c:v>-87.84</c:v>
                </c:pt>
                <c:pt idx="68">
                  <c:v>-87.36</c:v>
                </c:pt>
                <c:pt idx="69">
                  <c:v>-86.88</c:v>
                </c:pt>
                <c:pt idx="70">
                  <c:v>-86.4</c:v>
                </c:pt>
                <c:pt idx="71">
                  <c:v>-85.92</c:v>
                </c:pt>
                <c:pt idx="72">
                  <c:v>-85.44</c:v>
                </c:pt>
                <c:pt idx="73">
                  <c:v>-84.96</c:v>
                </c:pt>
                <c:pt idx="74">
                  <c:v>-84.48</c:v>
                </c:pt>
                <c:pt idx="75">
                  <c:v>-84</c:v>
                </c:pt>
                <c:pt idx="76">
                  <c:v>-83.52</c:v>
                </c:pt>
                <c:pt idx="77">
                  <c:v>-83.04</c:v>
                </c:pt>
                <c:pt idx="78">
                  <c:v>-82.56</c:v>
                </c:pt>
                <c:pt idx="79">
                  <c:v>-82.08</c:v>
                </c:pt>
                <c:pt idx="80">
                  <c:v>-81.599999999999994</c:v>
                </c:pt>
                <c:pt idx="81">
                  <c:v>-81.12</c:v>
                </c:pt>
                <c:pt idx="82">
                  <c:v>-80.64</c:v>
                </c:pt>
                <c:pt idx="83">
                  <c:v>-80.16</c:v>
                </c:pt>
                <c:pt idx="84">
                  <c:v>-79.679999999999978</c:v>
                </c:pt>
                <c:pt idx="85">
                  <c:v>-79.2</c:v>
                </c:pt>
                <c:pt idx="86">
                  <c:v>-78.72</c:v>
                </c:pt>
                <c:pt idx="87">
                  <c:v>-78.239999999999995</c:v>
                </c:pt>
                <c:pt idx="88">
                  <c:v>-77.760000000000005</c:v>
                </c:pt>
                <c:pt idx="89">
                  <c:v>-77.28</c:v>
                </c:pt>
                <c:pt idx="90">
                  <c:v>-76.8</c:v>
                </c:pt>
                <c:pt idx="91">
                  <c:v>-76.319999999999993</c:v>
                </c:pt>
                <c:pt idx="92">
                  <c:v>-75.84</c:v>
                </c:pt>
                <c:pt idx="93">
                  <c:v>-75.36</c:v>
                </c:pt>
                <c:pt idx="94">
                  <c:v>-74.88</c:v>
                </c:pt>
                <c:pt idx="95">
                  <c:v>-74.400000000000006</c:v>
                </c:pt>
                <c:pt idx="96">
                  <c:v>-73.92</c:v>
                </c:pt>
                <c:pt idx="97">
                  <c:v>-73.44</c:v>
                </c:pt>
                <c:pt idx="98">
                  <c:v>-72.959999999999994</c:v>
                </c:pt>
                <c:pt idx="99">
                  <c:v>-72.48</c:v>
                </c:pt>
                <c:pt idx="100">
                  <c:v>-72</c:v>
                </c:pt>
                <c:pt idx="101">
                  <c:v>-71.52</c:v>
                </c:pt>
                <c:pt idx="102">
                  <c:v>-71.040000000000006</c:v>
                </c:pt>
                <c:pt idx="103">
                  <c:v>-70.56</c:v>
                </c:pt>
                <c:pt idx="104">
                  <c:v>-70.08</c:v>
                </c:pt>
                <c:pt idx="105">
                  <c:v>-69.599999999999994</c:v>
                </c:pt>
                <c:pt idx="106">
                  <c:v>-69.12</c:v>
                </c:pt>
                <c:pt idx="107">
                  <c:v>-68.64</c:v>
                </c:pt>
                <c:pt idx="108">
                  <c:v>-68.16</c:v>
                </c:pt>
                <c:pt idx="109">
                  <c:v>-67.679999999999978</c:v>
                </c:pt>
                <c:pt idx="110">
                  <c:v>-67.2</c:v>
                </c:pt>
                <c:pt idx="111">
                  <c:v>-66.72</c:v>
                </c:pt>
                <c:pt idx="112">
                  <c:v>-66.239999999999995</c:v>
                </c:pt>
                <c:pt idx="113">
                  <c:v>-65.760000000000005</c:v>
                </c:pt>
                <c:pt idx="114">
                  <c:v>-65.28</c:v>
                </c:pt>
                <c:pt idx="115">
                  <c:v>-64.8</c:v>
                </c:pt>
                <c:pt idx="116">
                  <c:v>-64.319999999999993</c:v>
                </c:pt>
                <c:pt idx="117">
                  <c:v>-63.84</c:v>
                </c:pt>
                <c:pt idx="118">
                  <c:v>-63.36</c:v>
                </c:pt>
                <c:pt idx="119">
                  <c:v>-62.88</c:v>
                </c:pt>
                <c:pt idx="120">
                  <c:v>-62.4</c:v>
                </c:pt>
                <c:pt idx="121">
                  <c:v>-61.92</c:v>
                </c:pt>
                <c:pt idx="122">
                  <c:v>-61.44</c:v>
                </c:pt>
                <c:pt idx="123">
                  <c:v>-60.96</c:v>
                </c:pt>
                <c:pt idx="124">
                  <c:v>-60.48</c:v>
                </c:pt>
                <c:pt idx="125">
                  <c:v>-60</c:v>
                </c:pt>
                <c:pt idx="126">
                  <c:v>-59.52</c:v>
                </c:pt>
                <c:pt idx="127">
                  <c:v>-59.04</c:v>
                </c:pt>
                <c:pt idx="128">
                  <c:v>-58.56</c:v>
                </c:pt>
                <c:pt idx="129">
                  <c:v>-58.08</c:v>
                </c:pt>
                <c:pt idx="130">
                  <c:v>-57.6</c:v>
                </c:pt>
                <c:pt idx="131">
                  <c:v>-57.12</c:v>
                </c:pt>
                <c:pt idx="132">
                  <c:v>-56.64</c:v>
                </c:pt>
                <c:pt idx="133">
                  <c:v>-56.16</c:v>
                </c:pt>
                <c:pt idx="134">
                  <c:v>-55.68</c:v>
                </c:pt>
                <c:pt idx="135">
                  <c:v>-55.2</c:v>
                </c:pt>
                <c:pt idx="136">
                  <c:v>-54.72</c:v>
                </c:pt>
                <c:pt idx="137">
                  <c:v>-54.24</c:v>
                </c:pt>
                <c:pt idx="138">
                  <c:v>-53.76</c:v>
                </c:pt>
                <c:pt idx="139">
                  <c:v>-53.28</c:v>
                </c:pt>
                <c:pt idx="140">
                  <c:v>-52.8</c:v>
                </c:pt>
                <c:pt idx="141">
                  <c:v>-52.32</c:v>
                </c:pt>
                <c:pt idx="142">
                  <c:v>-51.84</c:v>
                </c:pt>
                <c:pt idx="143">
                  <c:v>-51.36</c:v>
                </c:pt>
                <c:pt idx="144">
                  <c:v>-50.88</c:v>
                </c:pt>
                <c:pt idx="145">
                  <c:v>-50.4</c:v>
                </c:pt>
                <c:pt idx="146">
                  <c:v>-49.92</c:v>
                </c:pt>
                <c:pt idx="147">
                  <c:v>-49.44</c:v>
                </c:pt>
                <c:pt idx="148">
                  <c:v>-48.96</c:v>
                </c:pt>
                <c:pt idx="149">
                  <c:v>-48.48</c:v>
                </c:pt>
                <c:pt idx="150">
                  <c:v>-48</c:v>
                </c:pt>
                <c:pt idx="151">
                  <c:v>-47.52</c:v>
                </c:pt>
                <c:pt idx="152">
                  <c:v>-47.04</c:v>
                </c:pt>
                <c:pt idx="153">
                  <c:v>-46.56</c:v>
                </c:pt>
                <c:pt idx="154">
                  <c:v>-46.08</c:v>
                </c:pt>
                <c:pt idx="155">
                  <c:v>-45.6</c:v>
                </c:pt>
                <c:pt idx="156">
                  <c:v>-45.12</c:v>
                </c:pt>
                <c:pt idx="157">
                  <c:v>-44.64</c:v>
                </c:pt>
                <c:pt idx="158">
                  <c:v>-44.16</c:v>
                </c:pt>
                <c:pt idx="159">
                  <c:v>-43.68</c:v>
                </c:pt>
                <c:pt idx="160">
                  <c:v>-43.2</c:v>
                </c:pt>
                <c:pt idx="161">
                  <c:v>-42.72</c:v>
                </c:pt>
                <c:pt idx="162">
                  <c:v>-42.24</c:v>
                </c:pt>
                <c:pt idx="163">
                  <c:v>-41.76</c:v>
                </c:pt>
                <c:pt idx="164">
                  <c:v>-41.28</c:v>
                </c:pt>
                <c:pt idx="165">
                  <c:v>-40.799999999999997</c:v>
                </c:pt>
                <c:pt idx="166">
                  <c:v>-40.32</c:v>
                </c:pt>
                <c:pt idx="167">
                  <c:v>-39.840000000000003</c:v>
                </c:pt>
                <c:pt idx="168">
                  <c:v>-39.36</c:v>
                </c:pt>
                <c:pt idx="169">
                  <c:v>-38.880000000000003</c:v>
                </c:pt>
                <c:pt idx="170">
                  <c:v>-38.4</c:v>
                </c:pt>
                <c:pt idx="171">
                  <c:v>-37.92</c:v>
                </c:pt>
                <c:pt idx="172">
                  <c:v>-37.44</c:v>
                </c:pt>
                <c:pt idx="173">
                  <c:v>-36.96</c:v>
                </c:pt>
                <c:pt idx="174">
                  <c:v>-36.479999999999997</c:v>
                </c:pt>
                <c:pt idx="175">
                  <c:v>-36</c:v>
                </c:pt>
                <c:pt idx="176">
                  <c:v>-35.520000000000003</c:v>
                </c:pt>
                <c:pt idx="177">
                  <c:v>-35.04</c:v>
                </c:pt>
                <c:pt idx="178">
                  <c:v>-34.56</c:v>
                </c:pt>
                <c:pt idx="179">
                  <c:v>-34.08</c:v>
                </c:pt>
                <c:pt idx="180">
                  <c:v>-33.6</c:v>
                </c:pt>
                <c:pt idx="181">
                  <c:v>-33.119999999999997</c:v>
                </c:pt>
                <c:pt idx="182">
                  <c:v>-32.64</c:v>
                </c:pt>
                <c:pt idx="183">
                  <c:v>-32.159999999999997</c:v>
                </c:pt>
                <c:pt idx="184">
                  <c:v>-31.68</c:v>
                </c:pt>
                <c:pt idx="185">
                  <c:v>-31.2</c:v>
                </c:pt>
                <c:pt idx="186">
                  <c:v>-30.72</c:v>
                </c:pt>
                <c:pt idx="187">
                  <c:v>-30.24</c:v>
                </c:pt>
                <c:pt idx="188">
                  <c:v>-29.76</c:v>
                </c:pt>
                <c:pt idx="189">
                  <c:v>-29.28</c:v>
                </c:pt>
                <c:pt idx="190">
                  <c:v>-28.8</c:v>
                </c:pt>
                <c:pt idx="191">
                  <c:v>-28.32</c:v>
                </c:pt>
                <c:pt idx="192">
                  <c:v>-27.84</c:v>
                </c:pt>
                <c:pt idx="193">
                  <c:v>-27.36</c:v>
                </c:pt>
                <c:pt idx="194">
                  <c:v>-26.88</c:v>
                </c:pt>
                <c:pt idx="195">
                  <c:v>-26.4</c:v>
                </c:pt>
                <c:pt idx="196">
                  <c:v>-25.92</c:v>
                </c:pt>
                <c:pt idx="197">
                  <c:v>-25.44</c:v>
                </c:pt>
                <c:pt idx="198">
                  <c:v>-24.96</c:v>
                </c:pt>
                <c:pt idx="199">
                  <c:v>-24.48</c:v>
                </c:pt>
                <c:pt idx="200">
                  <c:v>-24</c:v>
                </c:pt>
                <c:pt idx="201">
                  <c:v>-23.52</c:v>
                </c:pt>
                <c:pt idx="202">
                  <c:v>-23.04</c:v>
                </c:pt>
                <c:pt idx="203">
                  <c:v>-22.56</c:v>
                </c:pt>
                <c:pt idx="204">
                  <c:v>-22.08</c:v>
                </c:pt>
                <c:pt idx="205">
                  <c:v>-21.6</c:v>
                </c:pt>
                <c:pt idx="206">
                  <c:v>-21.12</c:v>
                </c:pt>
                <c:pt idx="207">
                  <c:v>-20.64</c:v>
                </c:pt>
                <c:pt idx="208">
                  <c:v>-20.16</c:v>
                </c:pt>
                <c:pt idx="209">
                  <c:v>-19.68</c:v>
                </c:pt>
                <c:pt idx="210">
                  <c:v>-19.2</c:v>
                </c:pt>
                <c:pt idx="211">
                  <c:v>-18.72</c:v>
                </c:pt>
                <c:pt idx="212">
                  <c:v>-18.239999999999991</c:v>
                </c:pt>
                <c:pt idx="213">
                  <c:v>-17.760000000000002</c:v>
                </c:pt>
                <c:pt idx="214">
                  <c:v>-17.28</c:v>
                </c:pt>
                <c:pt idx="215">
                  <c:v>-16.8</c:v>
                </c:pt>
                <c:pt idx="216">
                  <c:v>-16.32</c:v>
                </c:pt>
                <c:pt idx="217">
                  <c:v>-15.84</c:v>
                </c:pt>
                <c:pt idx="218">
                  <c:v>-15.36</c:v>
                </c:pt>
                <c:pt idx="219">
                  <c:v>-14.88</c:v>
                </c:pt>
                <c:pt idx="220">
                  <c:v>-14.4</c:v>
                </c:pt>
                <c:pt idx="221">
                  <c:v>-13.92</c:v>
                </c:pt>
                <c:pt idx="222">
                  <c:v>-13.44</c:v>
                </c:pt>
                <c:pt idx="223">
                  <c:v>-12.96</c:v>
                </c:pt>
                <c:pt idx="224">
                  <c:v>-12.48</c:v>
                </c:pt>
                <c:pt idx="225">
                  <c:v>-12</c:v>
                </c:pt>
                <c:pt idx="226">
                  <c:v>-11.52</c:v>
                </c:pt>
                <c:pt idx="227">
                  <c:v>-11.04</c:v>
                </c:pt>
                <c:pt idx="228">
                  <c:v>-10.56</c:v>
                </c:pt>
                <c:pt idx="229">
                  <c:v>-10.08</c:v>
                </c:pt>
                <c:pt idx="230">
                  <c:v>-9.6</c:v>
                </c:pt>
                <c:pt idx="231">
                  <c:v>-9.120000000000001</c:v>
                </c:pt>
                <c:pt idx="232">
                  <c:v>-8.64</c:v>
                </c:pt>
                <c:pt idx="233">
                  <c:v>-8.16</c:v>
                </c:pt>
                <c:pt idx="234">
                  <c:v>-7.68</c:v>
                </c:pt>
                <c:pt idx="235">
                  <c:v>-7.2</c:v>
                </c:pt>
                <c:pt idx="236">
                  <c:v>-6.72</c:v>
                </c:pt>
                <c:pt idx="237">
                  <c:v>-6.24</c:v>
                </c:pt>
                <c:pt idx="238">
                  <c:v>-5.76</c:v>
                </c:pt>
                <c:pt idx="239">
                  <c:v>-5.28</c:v>
                </c:pt>
                <c:pt idx="240">
                  <c:v>-4.8</c:v>
                </c:pt>
                <c:pt idx="241">
                  <c:v>-4.3199999999999976</c:v>
                </c:pt>
                <c:pt idx="242">
                  <c:v>-3.84</c:v>
                </c:pt>
                <c:pt idx="243">
                  <c:v>-3.36</c:v>
                </c:pt>
                <c:pt idx="244">
                  <c:v>-2.88</c:v>
                </c:pt>
                <c:pt idx="245">
                  <c:v>-2.4</c:v>
                </c:pt>
                <c:pt idx="246">
                  <c:v>-1.92</c:v>
                </c:pt>
                <c:pt idx="247">
                  <c:v>-1.44</c:v>
                </c:pt>
                <c:pt idx="248">
                  <c:v>-0.96</c:v>
                </c:pt>
                <c:pt idx="249">
                  <c:v>-0.48</c:v>
                </c:pt>
                <c:pt idx="250">
                  <c:v>0</c:v>
                </c:pt>
                <c:pt idx="251">
                  <c:v>0.48</c:v>
                </c:pt>
                <c:pt idx="252">
                  <c:v>0.96</c:v>
                </c:pt>
                <c:pt idx="253">
                  <c:v>1.44</c:v>
                </c:pt>
                <c:pt idx="254">
                  <c:v>1.92</c:v>
                </c:pt>
                <c:pt idx="255">
                  <c:v>2.4</c:v>
                </c:pt>
                <c:pt idx="256">
                  <c:v>2.88</c:v>
                </c:pt>
                <c:pt idx="257">
                  <c:v>3.36</c:v>
                </c:pt>
                <c:pt idx="258">
                  <c:v>3.84</c:v>
                </c:pt>
                <c:pt idx="259">
                  <c:v>4.3199999999999976</c:v>
                </c:pt>
                <c:pt idx="260">
                  <c:v>4.8</c:v>
                </c:pt>
                <c:pt idx="261">
                  <c:v>5.28</c:v>
                </c:pt>
                <c:pt idx="262">
                  <c:v>5.76</c:v>
                </c:pt>
                <c:pt idx="263">
                  <c:v>6.24</c:v>
                </c:pt>
                <c:pt idx="264">
                  <c:v>6.72</c:v>
                </c:pt>
                <c:pt idx="265">
                  <c:v>7.2</c:v>
                </c:pt>
                <c:pt idx="266">
                  <c:v>7.68</c:v>
                </c:pt>
                <c:pt idx="267">
                  <c:v>8.16</c:v>
                </c:pt>
                <c:pt idx="268">
                  <c:v>8.64</c:v>
                </c:pt>
                <c:pt idx="269">
                  <c:v>9.120000000000001</c:v>
                </c:pt>
                <c:pt idx="270">
                  <c:v>9.6</c:v>
                </c:pt>
                <c:pt idx="271">
                  <c:v>10.08</c:v>
                </c:pt>
                <c:pt idx="272">
                  <c:v>10.56</c:v>
                </c:pt>
                <c:pt idx="273">
                  <c:v>11.04</c:v>
                </c:pt>
                <c:pt idx="274">
                  <c:v>11.52</c:v>
                </c:pt>
                <c:pt idx="275">
                  <c:v>12</c:v>
                </c:pt>
                <c:pt idx="276">
                  <c:v>12.48</c:v>
                </c:pt>
                <c:pt idx="277">
                  <c:v>12.96</c:v>
                </c:pt>
                <c:pt idx="278">
                  <c:v>13.44</c:v>
                </c:pt>
                <c:pt idx="279">
                  <c:v>13.92</c:v>
                </c:pt>
                <c:pt idx="280">
                  <c:v>14.4</c:v>
                </c:pt>
                <c:pt idx="281">
                  <c:v>14.88</c:v>
                </c:pt>
                <c:pt idx="282">
                  <c:v>15.36</c:v>
                </c:pt>
                <c:pt idx="283">
                  <c:v>15.84</c:v>
                </c:pt>
                <c:pt idx="284">
                  <c:v>16.32</c:v>
                </c:pt>
                <c:pt idx="285">
                  <c:v>16.8</c:v>
                </c:pt>
                <c:pt idx="286">
                  <c:v>17.28</c:v>
                </c:pt>
                <c:pt idx="287">
                  <c:v>17.760000000000002</c:v>
                </c:pt>
                <c:pt idx="288">
                  <c:v>18.239999999999991</c:v>
                </c:pt>
                <c:pt idx="289">
                  <c:v>18.72</c:v>
                </c:pt>
                <c:pt idx="290">
                  <c:v>19.2</c:v>
                </c:pt>
                <c:pt idx="291">
                  <c:v>19.68</c:v>
                </c:pt>
                <c:pt idx="292">
                  <c:v>20.16</c:v>
                </c:pt>
                <c:pt idx="293">
                  <c:v>20.64</c:v>
                </c:pt>
                <c:pt idx="294">
                  <c:v>21.12</c:v>
                </c:pt>
                <c:pt idx="295">
                  <c:v>21.6</c:v>
                </c:pt>
                <c:pt idx="296">
                  <c:v>22.08</c:v>
                </c:pt>
                <c:pt idx="297">
                  <c:v>22.56</c:v>
                </c:pt>
                <c:pt idx="298">
                  <c:v>23.04</c:v>
                </c:pt>
                <c:pt idx="299">
                  <c:v>23.52</c:v>
                </c:pt>
                <c:pt idx="300">
                  <c:v>24</c:v>
                </c:pt>
                <c:pt idx="301">
                  <c:v>24.48</c:v>
                </c:pt>
                <c:pt idx="302">
                  <c:v>24.96</c:v>
                </c:pt>
                <c:pt idx="303">
                  <c:v>25.44</c:v>
                </c:pt>
                <c:pt idx="304">
                  <c:v>25.92</c:v>
                </c:pt>
                <c:pt idx="305">
                  <c:v>26.4</c:v>
                </c:pt>
                <c:pt idx="306">
                  <c:v>26.88</c:v>
                </c:pt>
                <c:pt idx="307">
                  <c:v>27.36</c:v>
                </c:pt>
                <c:pt idx="308">
                  <c:v>27.84</c:v>
                </c:pt>
                <c:pt idx="309">
                  <c:v>28.32</c:v>
                </c:pt>
                <c:pt idx="310">
                  <c:v>28.8</c:v>
                </c:pt>
                <c:pt idx="311">
                  <c:v>29.28</c:v>
                </c:pt>
                <c:pt idx="312">
                  <c:v>29.76</c:v>
                </c:pt>
                <c:pt idx="313">
                  <c:v>30.24</c:v>
                </c:pt>
                <c:pt idx="314">
                  <c:v>30.72</c:v>
                </c:pt>
                <c:pt idx="315">
                  <c:v>31.2</c:v>
                </c:pt>
                <c:pt idx="316">
                  <c:v>31.68</c:v>
                </c:pt>
                <c:pt idx="317">
                  <c:v>32.159999999999997</c:v>
                </c:pt>
                <c:pt idx="318">
                  <c:v>32.64</c:v>
                </c:pt>
                <c:pt idx="319">
                  <c:v>33.119999999999997</c:v>
                </c:pt>
                <c:pt idx="320">
                  <c:v>33.6</c:v>
                </c:pt>
                <c:pt idx="321">
                  <c:v>34.08</c:v>
                </c:pt>
                <c:pt idx="322">
                  <c:v>34.56</c:v>
                </c:pt>
                <c:pt idx="323">
                  <c:v>35.04</c:v>
                </c:pt>
                <c:pt idx="324">
                  <c:v>35.520000000000003</c:v>
                </c:pt>
                <c:pt idx="325">
                  <c:v>36</c:v>
                </c:pt>
                <c:pt idx="326">
                  <c:v>36.479999999999997</c:v>
                </c:pt>
                <c:pt idx="327">
                  <c:v>36.96</c:v>
                </c:pt>
                <c:pt idx="328">
                  <c:v>37.44</c:v>
                </c:pt>
                <c:pt idx="329">
                  <c:v>37.92</c:v>
                </c:pt>
                <c:pt idx="330">
                  <c:v>38.4</c:v>
                </c:pt>
                <c:pt idx="331">
                  <c:v>38.880000000000003</c:v>
                </c:pt>
                <c:pt idx="332">
                  <c:v>39.36</c:v>
                </c:pt>
                <c:pt idx="333">
                  <c:v>39.840000000000003</c:v>
                </c:pt>
                <c:pt idx="334">
                  <c:v>40.32</c:v>
                </c:pt>
                <c:pt idx="335">
                  <c:v>40.799999999999997</c:v>
                </c:pt>
                <c:pt idx="336">
                  <c:v>41.28</c:v>
                </c:pt>
                <c:pt idx="337">
                  <c:v>41.76</c:v>
                </c:pt>
                <c:pt idx="338">
                  <c:v>42.24</c:v>
                </c:pt>
                <c:pt idx="339">
                  <c:v>42.72</c:v>
                </c:pt>
                <c:pt idx="340">
                  <c:v>43.2</c:v>
                </c:pt>
                <c:pt idx="341">
                  <c:v>43.68</c:v>
                </c:pt>
                <c:pt idx="342">
                  <c:v>44.16</c:v>
                </c:pt>
                <c:pt idx="343">
                  <c:v>44.64</c:v>
                </c:pt>
                <c:pt idx="344">
                  <c:v>45.12</c:v>
                </c:pt>
                <c:pt idx="345">
                  <c:v>45.6</c:v>
                </c:pt>
                <c:pt idx="346">
                  <c:v>46.08</c:v>
                </c:pt>
                <c:pt idx="347">
                  <c:v>46.56</c:v>
                </c:pt>
                <c:pt idx="348">
                  <c:v>47.04</c:v>
                </c:pt>
                <c:pt idx="349">
                  <c:v>47.52</c:v>
                </c:pt>
                <c:pt idx="350">
                  <c:v>48</c:v>
                </c:pt>
                <c:pt idx="351">
                  <c:v>48.48</c:v>
                </c:pt>
                <c:pt idx="352">
                  <c:v>48.96</c:v>
                </c:pt>
                <c:pt idx="353">
                  <c:v>49.44</c:v>
                </c:pt>
                <c:pt idx="354">
                  <c:v>49.92</c:v>
                </c:pt>
                <c:pt idx="355">
                  <c:v>50.4</c:v>
                </c:pt>
                <c:pt idx="356">
                  <c:v>50.88</c:v>
                </c:pt>
                <c:pt idx="357">
                  <c:v>51.36</c:v>
                </c:pt>
                <c:pt idx="358">
                  <c:v>51.84</c:v>
                </c:pt>
                <c:pt idx="359">
                  <c:v>52.32</c:v>
                </c:pt>
                <c:pt idx="360">
                  <c:v>52.8</c:v>
                </c:pt>
                <c:pt idx="361">
                  <c:v>53.28</c:v>
                </c:pt>
                <c:pt idx="362">
                  <c:v>53.76</c:v>
                </c:pt>
                <c:pt idx="363">
                  <c:v>54.24</c:v>
                </c:pt>
                <c:pt idx="364">
                  <c:v>54.72</c:v>
                </c:pt>
                <c:pt idx="365">
                  <c:v>55.2</c:v>
                </c:pt>
                <c:pt idx="366">
                  <c:v>55.68</c:v>
                </c:pt>
                <c:pt idx="367">
                  <c:v>56.16</c:v>
                </c:pt>
                <c:pt idx="368">
                  <c:v>56.64</c:v>
                </c:pt>
                <c:pt idx="369">
                  <c:v>57.12</c:v>
                </c:pt>
                <c:pt idx="370">
                  <c:v>57.6</c:v>
                </c:pt>
                <c:pt idx="371">
                  <c:v>58.08</c:v>
                </c:pt>
                <c:pt idx="372">
                  <c:v>58.56</c:v>
                </c:pt>
                <c:pt idx="373">
                  <c:v>59.04</c:v>
                </c:pt>
                <c:pt idx="374">
                  <c:v>59.52</c:v>
                </c:pt>
                <c:pt idx="375">
                  <c:v>60</c:v>
                </c:pt>
                <c:pt idx="376">
                  <c:v>60.48</c:v>
                </c:pt>
                <c:pt idx="377">
                  <c:v>60.96</c:v>
                </c:pt>
                <c:pt idx="378">
                  <c:v>61.44</c:v>
                </c:pt>
                <c:pt idx="379">
                  <c:v>61.92</c:v>
                </c:pt>
                <c:pt idx="380">
                  <c:v>62.4</c:v>
                </c:pt>
                <c:pt idx="381">
                  <c:v>62.88</c:v>
                </c:pt>
                <c:pt idx="382">
                  <c:v>63.36</c:v>
                </c:pt>
                <c:pt idx="383">
                  <c:v>63.84</c:v>
                </c:pt>
                <c:pt idx="384">
                  <c:v>64.319999999999993</c:v>
                </c:pt>
                <c:pt idx="385">
                  <c:v>64.8</c:v>
                </c:pt>
                <c:pt idx="386">
                  <c:v>65.28</c:v>
                </c:pt>
                <c:pt idx="387">
                  <c:v>65.760000000000005</c:v>
                </c:pt>
                <c:pt idx="388">
                  <c:v>66.239999999999995</c:v>
                </c:pt>
                <c:pt idx="389">
                  <c:v>66.72</c:v>
                </c:pt>
                <c:pt idx="390">
                  <c:v>67.2</c:v>
                </c:pt>
                <c:pt idx="391">
                  <c:v>67.679999999999978</c:v>
                </c:pt>
                <c:pt idx="392">
                  <c:v>68.16</c:v>
                </c:pt>
                <c:pt idx="393">
                  <c:v>68.64</c:v>
                </c:pt>
                <c:pt idx="394">
                  <c:v>69.12</c:v>
                </c:pt>
                <c:pt idx="395">
                  <c:v>69.599999999999994</c:v>
                </c:pt>
                <c:pt idx="396">
                  <c:v>70.08</c:v>
                </c:pt>
                <c:pt idx="397">
                  <c:v>70.56</c:v>
                </c:pt>
                <c:pt idx="398">
                  <c:v>71.040000000000006</c:v>
                </c:pt>
                <c:pt idx="399">
                  <c:v>71.52</c:v>
                </c:pt>
                <c:pt idx="400">
                  <c:v>72</c:v>
                </c:pt>
                <c:pt idx="401">
                  <c:v>72.48</c:v>
                </c:pt>
                <c:pt idx="402">
                  <c:v>72.959999999999994</c:v>
                </c:pt>
                <c:pt idx="403">
                  <c:v>73.44</c:v>
                </c:pt>
                <c:pt idx="404">
                  <c:v>73.92</c:v>
                </c:pt>
                <c:pt idx="405">
                  <c:v>74.400000000000006</c:v>
                </c:pt>
                <c:pt idx="406">
                  <c:v>74.88</c:v>
                </c:pt>
                <c:pt idx="407">
                  <c:v>75.36</c:v>
                </c:pt>
                <c:pt idx="408">
                  <c:v>75.84</c:v>
                </c:pt>
                <c:pt idx="409">
                  <c:v>76.319999999999993</c:v>
                </c:pt>
                <c:pt idx="410">
                  <c:v>76.8</c:v>
                </c:pt>
                <c:pt idx="411">
                  <c:v>77.28</c:v>
                </c:pt>
                <c:pt idx="412">
                  <c:v>77.760000000000005</c:v>
                </c:pt>
                <c:pt idx="413">
                  <c:v>78.239999999999995</c:v>
                </c:pt>
                <c:pt idx="414">
                  <c:v>78.72</c:v>
                </c:pt>
                <c:pt idx="415">
                  <c:v>79.2</c:v>
                </c:pt>
                <c:pt idx="416">
                  <c:v>79.679999999999978</c:v>
                </c:pt>
                <c:pt idx="417">
                  <c:v>80.16</c:v>
                </c:pt>
                <c:pt idx="418">
                  <c:v>80.64</c:v>
                </c:pt>
                <c:pt idx="419">
                  <c:v>81.12</c:v>
                </c:pt>
                <c:pt idx="420">
                  <c:v>81.599999999999994</c:v>
                </c:pt>
                <c:pt idx="421">
                  <c:v>82.08</c:v>
                </c:pt>
                <c:pt idx="422">
                  <c:v>82.56</c:v>
                </c:pt>
                <c:pt idx="423">
                  <c:v>83.04</c:v>
                </c:pt>
                <c:pt idx="424">
                  <c:v>83.52</c:v>
                </c:pt>
                <c:pt idx="425">
                  <c:v>84</c:v>
                </c:pt>
                <c:pt idx="426">
                  <c:v>84.48</c:v>
                </c:pt>
                <c:pt idx="427">
                  <c:v>84.96</c:v>
                </c:pt>
                <c:pt idx="428">
                  <c:v>85.44</c:v>
                </c:pt>
                <c:pt idx="429">
                  <c:v>85.92</c:v>
                </c:pt>
                <c:pt idx="430">
                  <c:v>86.4</c:v>
                </c:pt>
                <c:pt idx="431">
                  <c:v>86.88</c:v>
                </c:pt>
                <c:pt idx="432">
                  <c:v>87.36</c:v>
                </c:pt>
                <c:pt idx="433">
                  <c:v>87.84</c:v>
                </c:pt>
                <c:pt idx="434">
                  <c:v>88.32</c:v>
                </c:pt>
                <c:pt idx="435">
                  <c:v>88.8</c:v>
                </c:pt>
                <c:pt idx="436">
                  <c:v>89.28</c:v>
                </c:pt>
                <c:pt idx="437">
                  <c:v>89.76</c:v>
                </c:pt>
                <c:pt idx="438">
                  <c:v>90.24</c:v>
                </c:pt>
                <c:pt idx="439">
                  <c:v>90.72</c:v>
                </c:pt>
                <c:pt idx="440">
                  <c:v>91.2</c:v>
                </c:pt>
                <c:pt idx="441">
                  <c:v>91.679999999999978</c:v>
                </c:pt>
                <c:pt idx="442">
                  <c:v>92.16</c:v>
                </c:pt>
                <c:pt idx="443">
                  <c:v>92.64</c:v>
                </c:pt>
                <c:pt idx="444">
                  <c:v>93.12</c:v>
                </c:pt>
                <c:pt idx="445">
                  <c:v>93.6</c:v>
                </c:pt>
                <c:pt idx="446">
                  <c:v>94.08</c:v>
                </c:pt>
                <c:pt idx="447">
                  <c:v>94.56</c:v>
                </c:pt>
                <c:pt idx="448">
                  <c:v>95.04</c:v>
                </c:pt>
                <c:pt idx="449">
                  <c:v>95.52</c:v>
                </c:pt>
                <c:pt idx="450">
                  <c:v>96</c:v>
                </c:pt>
                <c:pt idx="451">
                  <c:v>96.48</c:v>
                </c:pt>
                <c:pt idx="452">
                  <c:v>96.96</c:v>
                </c:pt>
                <c:pt idx="453">
                  <c:v>97.44</c:v>
                </c:pt>
                <c:pt idx="454">
                  <c:v>97.92</c:v>
                </c:pt>
                <c:pt idx="455">
                  <c:v>98.4</c:v>
                </c:pt>
                <c:pt idx="456">
                  <c:v>98.88</c:v>
                </c:pt>
                <c:pt idx="457">
                  <c:v>99.36</c:v>
                </c:pt>
                <c:pt idx="458">
                  <c:v>99.84</c:v>
                </c:pt>
                <c:pt idx="459">
                  <c:v>100.32</c:v>
                </c:pt>
                <c:pt idx="460">
                  <c:v>100.8</c:v>
                </c:pt>
                <c:pt idx="461">
                  <c:v>101.28</c:v>
                </c:pt>
                <c:pt idx="462">
                  <c:v>101.76</c:v>
                </c:pt>
                <c:pt idx="463">
                  <c:v>102.24</c:v>
                </c:pt>
                <c:pt idx="464">
                  <c:v>102.72</c:v>
                </c:pt>
                <c:pt idx="465">
                  <c:v>103.2</c:v>
                </c:pt>
                <c:pt idx="466">
                  <c:v>103.68</c:v>
                </c:pt>
                <c:pt idx="467">
                  <c:v>104.16</c:v>
                </c:pt>
                <c:pt idx="468">
                  <c:v>104.64</c:v>
                </c:pt>
                <c:pt idx="469">
                  <c:v>105.12</c:v>
                </c:pt>
                <c:pt idx="470">
                  <c:v>105.6</c:v>
                </c:pt>
                <c:pt idx="471">
                  <c:v>106.08</c:v>
                </c:pt>
                <c:pt idx="472">
                  <c:v>106.56</c:v>
                </c:pt>
                <c:pt idx="473">
                  <c:v>107.04</c:v>
                </c:pt>
                <c:pt idx="474">
                  <c:v>107.52</c:v>
                </c:pt>
                <c:pt idx="475">
                  <c:v>108</c:v>
                </c:pt>
                <c:pt idx="476">
                  <c:v>108.48</c:v>
                </c:pt>
                <c:pt idx="477">
                  <c:v>108.96</c:v>
                </c:pt>
                <c:pt idx="478">
                  <c:v>109.44</c:v>
                </c:pt>
                <c:pt idx="479">
                  <c:v>109.92</c:v>
                </c:pt>
                <c:pt idx="480">
                  <c:v>110.4</c:v>
                </c:pt>
                <c:pt idx="481">
                  <c:v>110.88</c:v>
                </c:pt>
                <c:pt idx="482">
                  <c:v>111.36</c:v>
                </c:pt>
                <c:pt idx="483">
                  <c:v>111.84</c:v>
                </c:pt>
                <c:pt idx="484">
                  <c:v>112.32</c:v>
                </c:pt>
                <c:pt idx="485">
                  <c:v>112.8</c:v>
                </c:pt>
                <c:pt idx="486">
                  <c:v>113.28</c:v>
                </c:pt>
                <c:pt idx="487">
                  <c:v>113.76</c:v>
                </c:pt>
                <c:pt idx="488">
                  <c:v>114.24</c:v>
                </c:pt>
                <c:pt idx="489">
                  <c:v>114.72</c:v>
                </c:pt>
                <c:pt idx="490">
                  <c:v>115.2</c:v>
                </c:pt>
                <c:pt idx="491">
                  <c:v>115.68</c:v>
                </c:pt>
                <c:pt idx="492">
                  <c:v>116.16</c:v>
                </c:pt>
                <c:pt idx="493">
                  <c:v>116.64</c:v>
                </c:pt>
                <c:pt idx="494">
                  <c:v>117.12</c:v>
                </c:pt>
                <c:pt idx="495">
                  <c:v>117.6</c:v>
                </c:pt>
                <c:pt idx="496">
                  <c:v>118.08</c:v>
                </c:pt>
                <c:pt idx="497">
                  <c:v>118.56</c:v>
                </c:pt>
                <c:pt idx="498">
                  <c:v>119.04</c:v>
                </c:pt>
                <c:pt idx="499">
                  <c:v>119.52</c:v>
                </c:pt>
                <c:pt idx="500">
                  <c:v>120</c:v>
                </c:pt>
              </c:numCache>
            </c:numRef>
          </c:xVal>
          <c:yVal>
            <c:numRef>
              <c:f>'weiß 0° hor.'!$B$32:$B$5000</c:f>
              <c:numCache>
                <c:formatCode>0.00</c:formatCode>
                <c:ptCount val="4969"/>
                <c:pt idx="0">
                  <c:v>0.03</c:v>
                </c:pt>
                <c:pt idx="1">
                  <c:v>0.03</c:v>
                </c:pt>
                <c:pt idx="2">
                  <c:v>0.03</c:v>
                </c:pt>
                <c:pt idx="3">
                  <c:v>0.03</c:v>
                </c:pt>
                <c:pt idx="4">
                  <c:v>0.03</c:v>
                </c:pt>
                <c:pt idx="5">
                  <c:v>0.03</c:v>
                </c:pt>
                <c:pt idx="6">
                  <c:v>0.03</c:v>
                </c:pt>
                <c:pt idx="7">
                  <c:v>0.03</c:v>
                </c:pt>
                <c:pt idx="8">
                  <c:v>0.03</c:v>
                </c:pt>
                <c:pt idx="9">
                  <c:v>0.03</c:v>
                </c:pt>
                <c:pt idx="10">
                  <c:v>0.03</c:v>
                </c:pt>
                <c:pt idx="11">
                  <c:v>0.02</c:v>
                </c:pt>
                <c:pt idx="12">
                  <c:v>0.03</c:v>
                </c:pt>
                <c:pt idx="13">
                  <c:v>0.02</c:v>
                </c:pt>
                <c:pt idx="14">
                  <c:v>0.02</c:v>
                </c:pt>
                <c:pt idx="15">
                  <c:v>0.02</c:v>
                </c:pt>
                <c:pt idx="16">
                  <c:v>0.02</c:v>
                </c:pt>
                <c:pt idx="17">
                  <c:v>0.02</c:v>
                </c:pt>
                <c:pt idx="18">
                  <c:v>0.02</c:v>
                </c:pt>
                <c:pt idx="19">
                  <c:v>0.02</c:v>
                </c:pt>
                <c:pt idx="20">
                  <c:v>0.02</c:v>
                </c:pt>
                <c:pt idx="21">
                  <c:v>0.02</c:v>
                </c:pt>
                <c:pt idx="22">
                  <c:v>0.02</c:v>
                </c:pt>
                <c:pt idx="23">
                  <c:v>0.02</c:v>
                </c:pt>
                <c:pt idx="24">
                  <c:v>0.02</c:v>
                </c:pt>
                <c:pt idx="25">
                  <c:v>0.02</c:v>
                </c:pt>
                <c:pt idx="26">
                  <c:v>0.02</c:v>
                </c:pt>
                <c:pt idx="27">
                  <c:v>0.02</c:v>
                </c:pt>
                <c:pt idx="28">
                  <c:v>0.02</c:v>
                </c:pt>
                <c:pt idx="29">
                  <c:v>0.02</c:v>
                </c:pt>
                <c:pt idx="30">
                  <c:v>0.02</c:v>
                </c:pt>
                <c:pt idx="31">
                  <c:v>0.03</c:v>
                </c:pt>
                <c:pt idx="32">
                  <c:v>0.03</c:v>
                </c:pt>
                <c:pt idx="33">
                  <c:v>0.03</c:v>
                </c:pt>
                <c:pt idx="34">
                  <c:v>0.03</c:v>
                </c:pt>
                <c:pt idx="35">
                  <c:v>0.03</c:v>
                </c:pt>
                <c:pt idx="36">
                  <c:v>0.04</c:v>
                </c:pt>
                <c:pt idx="37">
                  <c:v>0.04</c:v>
                </c:pt>
                <c:pt idx="38">
                  <c:v>0.04</c:v>
                </c:pt>
                <c:pt idx="39">
                  <c:v>0.05</c:v>
                </c:pt>
                <c:pt idx="40">
                  <c:v>0.05</c:v>
                </c:pt>
                <c:pt idx="41">
                  <c:v>0.05</c:v>
                </c:pt>
                <c:pt idx="42">
                  <c:v>0.06</c:v>
                </c:pt>
                <c:pt idx="43">
                  <c:v>7.0000000000000007E-2</c:v>
                </c:pt>
                <c:pt idx="44">
                  <c:v>0.1</c:v>
                </c:pt>
                <c:pt idx="45">
                  <c:v>0.1</c:v>
                </c:pt>
                <c:pt idx="46">
                  <c:v>0.11</c:v>
                </c:pt>
                <c:pt idx="47">
                  <c:v>0.14000000000000001</c:v>
                </c:pt>
                <c:pt idx="48">
                  <c:v>0.22800000000000001</c:v>
                </c:pt>
                <c:pt idx="49">
                  <c:v>0.253</c:v>
                </c:pt>
                <c:pt idx="50">
                  <c:v>0.29799999999999999</c:v>
                </c:pt>
                <c:pt idx="51">
                  <c:v>0.36699999999999999</c:v>
                </c:pt>
                <c:pt idx="52">
                  <c:v>0.41799999999999998</c:v>
                </c:pt>
                <c:pt idx="53">
                  <c:v>0.47</c:v>
                </c:pt>
                <c:pt idx="54">
                  <c:v>0.57799999999999996</c:v>
                </c:pt>
                <c:pt idx="55">
                  <c:v>0.77</c:v>
                </c:pt>
                <c:pt idx="56">
                  <c:v>0.95</c:v>
                </c:pt>
                <c:pt idx="57">
                  <c:v>0.98</c:v>
                </c:pt>
                <c:pt idx="58">
                  <c:v>1.081</c:v>
                </c:pt>
                <c:pt idx="59">
                  <c:v>1.163</c:v>
                </c:pt>
                <c:pt idx="60">
                  <c:v>1.26</c:v>
                </c:pt>
                <c:pt idx="61">
                  <c:v>1.3660000000000001</c:v>
                </c:pt>
                <c:pt idx="62">
                  <c:v>1.4570000000000001</c:v>
                </c:pt>
                <c:pt idx="63">
                  <c:v>1.5960000000000001</c:v>
                </c:pt>
                <c:pt idx="64">
                  <c:v>1.68</c:v>
                </c:pt>
                <c:pt idx="65">
                  <c:v>1.738</c:v>
                </c:pt>
                <c:pt idx="66">
                  <c:v>2.06</c:v>
                </c:pt>
                <c:pt idx="67">
                  <c:v>3.0259999999999998</c:v>
                </c:pt>
                <c:pt idx="68">
                  <c:v>2.7639999999999998</c:v>
                </c:pt>
                <c:pt idx="69">
                  <c:v>2.706</c:v>
                </c:pt>
                <c:pt idx="70">
                  <c:v>2.6709999999999998</c:v>
                </c:pt>
                <c:pt idx="71">
                  <c:v>2.657</c:v>
                </c:pt>
                <c:pt idx="72">
                  <c:v>2.41</c:v>
                </c:pt>
                <c:pt idx="73">
                  <c:v>2.416999999999998</c:v>
                </c:pt>
                <c:pt idx="74">
                  <c:v>1.9730000000000001</c:v>
                </c:pt>
                <c:pt idx="75">
                  <c:v>1.7709999999999999</c:v>
                </c:pt>
                <c:pt idx="76">
                  <c:v>1.6779999999999999</c:v>
                </c:pt>
                <c:pt idx="77">
                  <c:v>1.498</c:v>
                </c:pt>
                <c:pt idx="78">
                  <c:v>1.423</c:v>
                </c:pt>
                <c:pt idx="79">
                  <c:v>1.3680000000000001</c:v>
                </c:pt>
                <c:pt idx="80">
                  <c:v>1.327</c:v>
                </c:pt>
                <c:pt idx="81">
                  <c:v>1.2030000000000001</c:v>
                </c:pt>
                <c:pt idx="82">
                  <c:v>1.163</c:v>
                </c:pt>
                <c:pt idx="83">
                  <c:v>1.1040000000000001</c:v>
                </c:pt>
                <c:pt idx="84">
                  <c:v>1.089</c:v>
                </c:pt>
                <c:pt idx="85">
                  <c:v>1.1000000000000001</c:v>
                </c:pt>
                <c:pt idx="86">
                  <c:v>1.1020000000000001</c:v>
                </c:pt>
                <c:pt idx="87">
                  <c:v>1.1000000000000001</c:v>
                </c:pt>
                <c:pt idx="88">
                  <c:v>1.101</c:v>
                </c:pt>
                <c:pt idx="89">
                  <c:v>1.1299999999999999</c:v>
                </c:pt>
                <c:pt idx="90">
                  <c:v>1.1499999999999999</c:v>
                </c:pt>
                <c:pt idx="91">
                  <c:v>1.2030000000000001</c:v>
                </c:pt>
                <c:pt idx="92">
                  <c:v>1.2509999999999999</c:v>
                </c:pt>
                <c:pt idx="93">
                  <c:v>1.423</c:v>
                </c:pt>
                <c:pt idx="94">
                  <c:v>1.4830000000000001</c:v>
                </c:pt>
                <c:pt idx="95">
                  <c:v>1.6080000000000001</c:v>
                </c:pt>
                <c:pt idx="96">
                  <c:v>1.7729999999999999</c:v>
                </c:pt>
                <c:pt idx="97">
                  <c:v>1.9530000000000001</c:v>
                </c:pt>
                <c:pt idx="98">
                  <c:v>2.2679999999999998</c:v>
                </c:pt>
                <c:pt idx="99">
                  <c:v>2.6589999999999998</c:v>
                </c:pt>
                <c:pt idx="100">
                  <c:v>3.2370000000000001</c:v>
                </c:pt>
                <c:pt idx="101">
                  <c:v>3.657</c:v>
                </c:pt>
                <c:pt idx="102">
                  <c:v>5.0289999999999964</c:v>
                </c:pt>
                <c:pt idx="103">
                  <c:v>5.6959999999999962</c:v>
                </c:pt>
                <c:pt idx="104">
                  <c:v>6.7669999999999977</c:v>
                </c:pt>
                <c:pt idx="105">
                  <c:v>8.3119999999999994</c:v>
                </c:pt>
                <c:pt idx="106">
                  <c:v>8.7520000000000007</c:v>
                </c:pt>
                <c:pt idx="107">
                  <c:v>10.52</c:v>
                </c:pt>
                <c:pt idx="108">
                  <c:v>11.55</c:v>
                </c:pt>
                <c:pt idx="109">
                  <c:v>13.18</c:v>
                </c:pt>
                <c:pt idx="110">
                  <c:v>14.37</c:v>
                </c:pt>
                <c:pt idx="111">
                  <c:v>15.98</c:v>
                </c:pt>
                <c:pt idx="112">
                  <c:v>14.47</c:v>
                </c:pt>
                <c:pt idx="113">
                  <c:v>18.68</c:v>
                </c:pt>
                <c:pt idx="114">
                  <c:v>18.97</c:v>
                </c:pt>
                <c:pt idx="115">
                  <c:v>19.73</c:v>
                </c:pt>
                <c:pt idx="116">
                  <c:v>21.59</c:v>
                </c:pt>
                <c:pt idx="117">
                  <c:v>23.27</c:v>
                </c:pt>
                <c:pt idx="118">
                  <c:v>25.66</c:v>
                </c:pt>
                <c:pt idx="119">
                  <c:v>27.68</c:v>
                </c:pt>
                <c:pt idx="120">
                  <c:v>30.02</c:v>
                </c:pt>
                <c:pt idx="121">
                  <c:v>32.230000000000011</c:v>
                </c:pt>
                <c:pt idx="122">
                  <c:v>33.31</c:v>
                </c:pt>
                <c:pt idx="123">
                  <c:v>34.67</c:v>
                </c:pt>
                <c:pt idx="124">
                  <c:v>36.1</c:v>
                </c:pt>
                <c:pt idx="125">
                  <c:v>37.33</c:v>
                </c:pt>
                <c:pt idx="126">
                  <c:v>38.5</c:v>
                </c:pt>
                <c:pt idx="127">
                  <c:v>39.57</c:v>
                </c:pt>
                <c:pt idx="128">
                  <c:v>40.299999999999997</c:v>
                </c:pt>
                <c:pt idx="129">
                  <c:v>41.32</c:v>
                </c:pt>
                <c:pt idx="130">
                  <c:v>42.41</c:v>
                </c:pt>
                <c:pt idx="131">
                  <c:v>43.1</c:v>
                </c:pt>
                <c:pt idx="132">
                  <c:v>43.8</c:v>
                </c:pt>
                <c:pt idx="133">
                  <c:v>44.7</c:v>
                </c:pt>
                <c:pt idx="134">
                  <c:v>45.36</c:v>
                </c:pt>
                <c:pt idx="135">
                  <c:v>46.09</c:v>
                </c:pt>
                <c:pt idx="136">
                  <c:v>46.76</c:v>
                </c:pt>
                <c:pt idx="137">
                  <c:v>47.64</c:v>
                </c:pt>
                <c:pt idx="138">
                  <c:v>48.4</c:v>
                </c:pt>
                <c:pt idx="139">
                  <c:v>49.08</c:v>
                </c:pt>
                <c:pt idx="140">
                  <c:v>49.7</c:v>
                </c:pt>
                <c:pt idx="141">
                  <c:v>50.24</c:v>
                </c:pt>
                <c:pt idx="142">
                  <c:v>50.5</c:v>
                </c:pt>
                <c:pt idx="143">
                  <c:v>50.6</c:v>
                </c:pt>
                <c:pt idx="144">
                  <c:v>50.72</c:v>
                </c:pt>
                <c:pt idx="145">
                  <c:v>50.31</c:v>
                </c:pt>
                <c:pt idx="146">
                  <c:v>50.55</c:v>
                </c:pt>
                <c:pt idx="147">
                  <c:v>51.06</c:v>
                </c:pt>
                <c:pt idx="148">
                  <c:v>51.61</c:v>
                </c:pt>
                <c:pt idx="149">
                  <c:v>51.86</c:v>
                </c:pt>
                <c:pt idx="150">
                  <c:v>52.05</c:v>
                </c:pt>
                <c:pt idx="151">
                  <c:v>52.11</c:v>
                </c:pt>
                <c:pt idx="152">
                  <c:v>52.49</c:v>
                </c:pt>
                <c:pt idx="153">
                  <c:v>52.85</c:v>
                </c:pt>
                <c:pt idx="154">
                  <c:v>53.44</c:v>
                </c:pt>
                <c:pt idx="155">
                  <c:v>54.8</c:v>
                </c:pt>
                <c:pt idx="156">
                  <c:v>55.28</c:v>
                </c:pt>
                <c:pt idx="157">
                  <c:v>55.86</c:v>
                </c:pt>
                <c:pt idx="158">
                  <c:v>55.52</c:v>
                </c:pt>
                <c:pt idx="159">
                  <c:v>55.15</c:v>
                </c:pt>
                <c:pt idx="160">
                  <c:v>55.11</c:v>
                </c:pt>
                <c:pt idx="161">
                  <c:v>55.31</c:v>
                </c:pt>
                <c:pt idx="162">
                  <c:v>55.86</c:v>
                </c:pt>
                <c:pt idx="163">
                  <c:v>56.54</c:v>
                </c:pt>
                <c:pt idx="164">
                  <c:v>57.1</c:v>
                </c:pt>
                <c:pt idx="165">
                  <c:v>57.98</c:v>
                </c:pt>
                <c:pt idx="166">
                  <c:v>58.4</c:v>
                </c:pt>
                <c:pt idx="167">
                  <c:v>58.99</c:v>
                </c:pt>
                <c:pt idx="168">
                  <c:v>59.41</c:v>
                </c:pt>
                <c:pt idx="169">
                  <c:v>59.84</c:v>
                </c:pt>
                <c:pt idx="170">
                  <c:v>60.28</c:v>
                </c:pt>
                <c:pt idx="171">
                  <c:v>60.46</c:v>
                </c:pt>
                <c:pt idx="172">
                  <c:v>61.65</c:v>
                </c:pt>
                <c:pt idx="173">
                  <c:v>62.56</c:v>
                </c:pt>
                <c:pt idx="174">
                  <c:v>63.88</c:v>
                </c:pt>
                <c:pt idx="175">
                  <c:v>64.959999999999994</c:v>
                </c:pt>
                <c:pt idx="176">
                  <c:v>64.28</c:v>
                </c:pt>
                <c:pt idx="177">
                  <c:v>62.59</c:v>
                </c:pt>
                <c:pt idx="178">
                  <c:v>62.52</c:v>
                </c:pt>
                <c:pt idx="179">
                  <c:v>62.52</c:v>
                </c:pt>
                <c:pt idx="180">
                  <c:v>62.57</c:v>
                </c:pt>
                <c:pt idx="181">
                  <c:v>62.8</c:v>
                </c:pt>
                <c:pt idx="182">
                  <c:v>63.52</c:v>
                </c:pt>
                <c:pt idx="183">
                  <c:v>64.349999999999994</c:v>
                </c:pt>
                <c:pt idx="184">
                  <c:v>64.36</c:v>
                </c:pt>
                <c:pt idx="185">
                  <c:v>64.03</c:v>
                </c:pt>
                <c:pt idx="186">
                  <c:v>62.7</c:v>
                </c:pt>
                <c:pt idx="187">
                  <c:v>62.82</c:v>
                </c:pt>
                <c:pt idx="188">
                  <c:v>64.010000000000005</c:v>
                </c:pt>
                <c:pt idx="189">
                  <c:v>63.2</c:v>
                </c:pt>
                <c:pt idx="190">
                  <c:v>62.13</c:v>
                </c:pt>
                <c:pt idx="191">
                  <c:v>62.24</c:v>
                </c:pt>
                <c:pt idx="192">
                  <c:v>64.05</c:v>
                </c:pt>
                <c:pt idx="193">
                  <c:v>65.78</c:v>
                </c:pt>
                <c:pt idx="194">
                  <c:v>65.239999999999995</c:v>
                </c:pt>
                <c:pt idx="195">
                  <c:v>64.260000000000005</c:v>
                </c:pt>
                <c:pt idx="196">
                  <c:v>65.989999999999995</c:v>
                </c:pt>
                <c:pt idx="197">
                  <c:v>67.489999999999995</c:v>
                </c:pt>
                <c:pt idx="198">
                  <c:v>68.489999999999995</c:v>
                </c:pt>
                <c:pt idx="199">
                  <c:v>67.88</c:v>
                </c:pt>
                <c:pt idx="200">
                  <c:v>66.16</c:v>
                </c:pt>
                <c:pt idx="201">
                  <c:v>60.97</c:v>
                </c:pt>
                <c:pt idx="202">
                  <c:v>62.04</c:v>
                </c:pt>
                <c:pt idx="203">
                  <c:v>69.34</c:v>
                </c:pt>
                <c:pt idx="204">
                  <c:v>69.679999999999978</c:v>
                </c:pt>
                <c:pt idx="205">
                  <c:v>69.31</c:v>
                </c:pt>
                <c:pt idx="206">
                  <c:v>69.83</c:v>
                </c:pt>
                <c:pt idx="207">
                  <c:v>70.41</c:v>
                </c:pt>
                <c:pt idx="208">
                  <c:v>69.5</c:v>
                </c:pt>
                <c:pt idx="209">
                  <c:v>68.44</c:v>
                </c:pt>
                <c:pt idx="210">
                  <c:v>68.09</c:v>
                </c:pt>
                <c:pt idx="211">
                  <c:v>68.84</c:v>
                </c:pt>
                <c:pt idx="212">
                  <c:v>69.959999999999994</c:v>
                </c:pt>
                <c:pt idx="213">
                  <c:v>71.349999999999994</c:v>
                </c:pt>
                <c:pt idx="214">
                  <c:v>72.52</c:v>
                </c:pt>
                <c:pt idx="215">
                  <c:v>72.61</c:v>
                </c:pt>
                <c:pt idx="216">
                  <c:v>71.83</c:v>
                </c:pt>
                <c:pt idx="217">
                  <c:v>70.760000000000005</c:v>
                </c:pt>
                <c:pt idx="218">
                  <c:v>69.989999999999995</c:v>
                </c:pt>
                <c:pt idx="219">
                  <c:v>70.78</c:v>
                </c:pt>
                <c:pt idx="220">
                  <c:v>71.209999999999994</c:v>
                </c:pt>
                <c:pt idx="221">
                  <c:v>71.72</c:v>
                </c:pt>
                <c:pt idx="222">
                  <c:v>72.38</c:v>
                </c:pt>
                <c:pt idx="223">
                  <c:v>73.42</c:v>
                </c:pt>
                <c:pt idx="224">
                  <c:v>74.930000000000007</c:v>
                </c:pt>
                <c:pt idx="225">
                  <c:v>74.900000000000006</c:v>
                </c:pt>
                <c:pt idx="226">
                  <c:v>74.91</c:v>
                </c:pt>
                <c:pt idx="227">
                  <c:v>74.31</c:v>
                </c:pt>
                <c:pt idx="228">
                  <c:v>74.12</c:v>
                </c:pt>
                <c:pt idx="229">
                  <c:v>74.36</c:v>
                </c:pt>
                <c:pt idx="230">
                  <c:v>73.97</c:v>
                </c:pt>
                <c:pt idx="231">
                  <c:v>74.260000000000005</c:v>
                </c:pt>
                <c:pt idx="232">
                  <c:v>74.62</c:v>
                </c:pt>
                <c:pt idx="233">
                  <c:v>74.02</c:v>
                </c:pt>
                <c:pt idx="234">
                  <c:v>73.31</c:v>
                </c:pt>
                <c:pt idx="235">
                  <c:v>72.86</c:v>
                </c:pt>
                <c:pt idx="236">
                  <c:v>73.209999999999994</c:v>
                </c:pt>
                <c:pt idx="237">
                  <c:v>74.02</c:v>
                </c:pt>
                <c:pt idx="238">
                  <c:v>74.55</c:v>
                </c:pt>
                <c:pt idx="239">
                  <c:v>75</c:v>
                </c:pt>
                <c:pt idx="240">
                  <c:v>75.430000000000007</c:v>
                </c:pt>
                <c:pt idx="241">
                  <c:v>75.14</c:v>
                </c:pt>
                <c:pt idx="242">
                  <c:v>74.650000000000006</c:v>
                </c:pt>
                <c:pt idx="243">
                  <c:v>75.11</c:v>
                </c:pt>
                <c:pt idx="244">
                  <c:v>75.81</c:v>
                </c:pt>
                <c:pt idx="245">
                  <c:v>76.569999999999993</c:v>
                </c:pt>
                <c:pt idx="246">
                  <c:v>76.790000000000006</c:v>
                </c:pt>
                <c:pt idx="247">
                  <c:v>76.86</c:v>
                </c:pt>
                <c:pt idx="248">
                  <c:v>76.569999999999993</c:v>
                </c:pt>
                <c:pt idx="249">
                  <c:v>76.58</c:v>
                </c:pt>
                <c:pt idx="250">
                  <c:v>76.78</c:v>
                </c:pt>
                <c:pt idx="251">
                  <c:v>76.900000000000006</c:v>
                </c:pt>
                <c:pt idx="252">
                  <c:v>77.209999999999994</c:v>
                </c:pt>
                <c:pt idx="253">
                  <c:v>77.260000000000005</c:v>
                </c:pt>
                <c:pt idx="254">
                  <c:v>77.28</c:v>
                </c:pt>
                <c:pt idx="255">
                  <c:v>77.53</c:v>
                </c:pt>
                <c:pt idx="256">
                  <c:v>77.78</c:v>
                </c:pt>
                <c:pt idx="257">
                  <c:v>77.98</c:v>
                </c:pt>
                <c:pt idx="258">
                  <c:v>77.900000000000006</c:v>
                </c:pt>
                <c:pt idx="259">
                  <c:v>77.679999999999978</c:v>
                </c:pt>
                <c:pt idx="260">
                  <c:v>77.33</c:v>
                </c:pt>
                <c:pt idx="261">
                  <c:v>76.97</c:v>
                </c:pt>
                <c:pt idx="262">
                  <c:v>75.83</c:v>
                </c:pt>
                <c:pt idx="263">
                  <c:v>75.290000000000006</c:v>
                </c:pt>
                <c:pt idx="264">
                  <c:v>75.39</c:v>
                </c:pt>
                <c:pt idx="265">
                  <c:v>75.599999999999994</c:v>
                </c:pt>
                <c:pt idx="266">
                  <c:v>75.09</c:v>
                </c:pt>
                <c:pt idx="267">
                  <c:v>74.7</c:v>
                </c:pt>
                <c:pt idx="268">
                  <c:v>74.75</c:v>
                </c:pt>
                <c:pt idx="269">
                  <c:v>75.06</c:v>
                </c:pt>
                <c:pt idx="270">
                  <c:v>75.47</c:v>
                </c:pt>
                <c:pt idx="271">
                  <c:v>76.12</c:v>
                </c:pt>
                <c:pt idx="272">
                  <c:v>76.86</c:v>
                </c:pt>
                <c:pt idx="273">
                  <c:v>77.260000000000005</c:v>
                </c:pt>
                <c:pt idx="274">
                  <c:v>77.16</c:v>
                </c:pt>
                <c:pt idx="275">
                  <c:v>77.02</c:v>
                </c:pt>
                <c:pt idx="276">
                  <c:v>76.790000000000006</c:v>
                </c:pt>
                <c:pt idx="277">
                  <c:v>76.81</c:v>
                </c:pt>
                <c:pt idx="278">
                  <c:v>76.930000000000007</c:v>
                </c:pt>
                <c:pt idx="279">
                  <c:v>76.959999999999994</c:v>
                </c:pt>
                <c:pt idx="280">
                  <c:v>76.569999999999993</c:v>
                </c:pt>
                <c:pt idx="281">
                  <c:v>76.3</c:v>
                </c:pt>
                <c:pt idx="282">
                  <c:v>76.290000000000006</c:v>
                </c:pt>
                <c:pt idx="283">
                  <c:v>76.55</c:v>
                </c:pt>
                <c:pt idx="284">
                  <c:v>76.63</c:v>
                </c:pt>
                <c:pt idx="285">
                  <c:v>76.37</c:v>
                </c:pt>
                <c:pt idx="286">
                  <c:v>75.92</c:v>
                </c:pt>
                <c:pt idx="287">
                  <c:v>75.53</c:v>
                </c:pt>
                <c:pt idx="288">
                  <c:v>75.319999999999993</c:v>
                </c:pt>
                <c:pt idx="289">
                  <c:v>75.03</c:v>
                </c:pt>
                <c:pt idx="290">
                  <c:v>75.11</c:v>
                </c:pt>
                <c:pt idx="291">
                  <c:v>75.13</c:v>
                </c:pt>
                <c:pt idx="292">
                  <c:v>74.959999999999994</c:v>
                </c:pt>
                <c:pt idx="293">
                  <c:v>74.819999999999993</c:v>
                </c:pt>
                <c:pt idx="294">
                  <c:v>75.069999999999993</c:v>
                </c:pt>
                <c:pt idx="295">
                  <c:v>74.849999999999994</c:v>
                </c:pt>
                <c:pt idx="296">
                  <c:v>74.19</c:v>
                </c:pt>
                <c:pt idx="297">
                  <c:v>74.14</c:v>
                </c:pt>
                <c:pt idx="298">
                  <c:v>73.48</c:v>
                </c:pt>
                <c:pt idx="299">
                  <c:v>73.099999999999994</c:v>
                </c:pt>
                <c:pt idx="300">
                  <c:v>72.669999999999973</c:v>
                </c:pt>
                <c:pt idx="301">
                  <c:v>72.09</c:v>
                </c:pt>
                <c:pt idx="302">
                  <c:v>71.52</c:v>
                </c:pt>
                <c:pt idx="303">
                  <c:v>71.169999999999973</c:v>
                </c:pt>
                <c:pt idx="304">
                  <c:v>71.78</c:v>
                </c:pt>
                <c:pt idx="305">
                  <c:v>72.08</c:v>
                </c:pt>
                <c:pt idx="306">
                  <c:v>71.69</c:v>
                </c:pt>
                <c:pt idx="307">
                  <c:v>71.91</c:v>
                </c:pt>
                <c:pt idx="308">
                  <c:v>72.37</c:v>
                </c:pt>
                <c:pt idx="309">
                  <c:v>72.2</c:v>
                </c:pt>
                <c:pt idx="310">
                  <c:v>71.77</c:v>
                </c:pt>
                <c:pt idx="311">
                  <c:v>70.7</c:v>
                </c:pt>
                <c:pt idx="312">
                  <c:v>69.400000000000006</c:v>
                </c:pt>
                <c:pt idx="313">
                  <c:v>68.81</c:v>
                </c:pt>
                <c:pt idx="314">
                  <c:v>68.760000000000005</c:v>
                </c:pt>
                <c:pt idx="315">
                  <c:v>69.260000000000005</c:v>
                </c:pt>
                <c:pt idx="316">
                  <c:v>69.62</c:v>
                </c:pt>
                <c:pt idx="317">
                  <c:v>69.84</c:v>
                </c:pt>
                <c:pt idx="318">
                  <c:v>70.25</c:v>
                </c:pt>
                <c:pt idx="319">
                  <c:v>69.55</c:v>
                </c:pt>
                <c:pt idx="320">
                  <c:v>68.58</c:v>
                </c:pt>
                <c:pt idx="321">
                  <c:v>68.41</c:v>
                </c:pt>
                <c:pt idx="322">
                  <c:v>68.19</c:v>
                </c:pt>
                <c:pt idx="323">
                  <c:v>67.91</c:v>
                </c:pt>
                <c:pt idx="324">
                  <c:v>67.900000000000006</c:v>
                </c:pt>
                <c:pt idx="325">
                  <c:v>66.83</c:v>
                </c:pt>
                <c:pt idx="326">
                  <c:v>65.069999999999993</c:v>
                </c:pt>
                <c:pt idx="327">
                  <c:v>63.43</c:v>
                </c:pt>
                <c:pt idx="328">
                  <c:v>62.97</c:v>
                </c:pt>
                <c:pt idx="329">
                  <c:v>63.53</c:v>
                </c:pt>
                <c:pt idx="330">
                  <c:v>63.02</c:v>
                </c:pt>
                <c:pt idx="331">
                  <c:v>62.49</c:v>
                </c:pt>
                <c:pt idx="332">
                  <c:v>62.02</c:v>
                </c:pt>
                <c:pt idx="333">
                  <c:v>61.95</c:v>
                </c:pt>
                <c:pt idx="334">
                  <c:v>61.95</c:v>
                </c:pt>
                <c:pt idx="335">
                  <c:v>61.08</c:v>
                </c:pt>
                <c:pt idx="336">
                  <c:v>60.44</c:v>
                </c:pt>
                <c:pt idx="337">
                  <c:v>59.58</c:v>
                </c:pt>
                <c:pt idx="338">
                  <c:v>58.62</c:v>
                </c:pt>
                <c:pt idx="339">
                  <c:v>58.53</c:v>
                </c:pt>
                <c:pt idx="340">
                  <c:v>57.6</c:v>
                </c:pt>
                <c:pt idx="341">
                  <c:v>57.54</c:v>
                </c:pt>
                <c:pt idx="342">
                  <c:v>57.71</c:v>
                </c:pt>
                <c:pt idx="343">
                  <c:v>57.58</c:v>
                </c:pt>
                <c:pt idx="344">
                  <c:v>56.6</c:v>
                </c:pt>
                <c:pt idx="345">
                  <c:v>55.74</c:v>
                </c:pt>
                <c:pt idx="346">
                  <c:v>54.66</c:v>
                </c:pt>
                <c:pt idx="347">
                  <c:v>53.87</c:v>
                </c:pt>
                <c:pt idx="348">
                  <c:v>53.72</c:v>
                </c:pt>
                <c:pt idx="349">
                  <c:v>53.16</c:v>
                </c:pt>
                <c:pt idx="350">
                  <c:v>52.75</c:v>
                </c:pt>
                <c:pt idx="351">
                  <c:v>52.06</c:v>
                </c:pt>
                <c:pt idx="352">
                  <c:v>51.49</c:v>
                </c:pt>
                <c:pt idx="353">
                  <c:v>50.99</c:v>
                </c:pt>
                <c:pt idx="354">
                  <c:v>50.63</c:v>
                </c:pt>
                <c:pt idx="355">
                  <c:v>50.06</c:v>
                </c:pt>
                <c:pt idx="356">
                  <c:v>49.28</c:v>
                </c:pt>
                <c:pt idx="357">
                  <c:v>48.19</c:v>
                </c:pt>
                <c:pt idx="358">
                  <c:v>47.27</c:v>
                </c:pt>
                <c:pt idx="359">
                  <c:v>47.13</c:v>
                </c:pt>
                <c:pt idx="360">
                  <c:v>47.44</c:v>
                </c:pt>
                <c:pt idx="361">
                  <c:v>47.66</c:v>
                </c:pt>
                <c:pt idx="362">
                  <c:v>47.72</c:v>
                </c:pt>
                <c:pt idx="363">
                  <c:v>46.79</c:v>
                </c:pt>
                <c:pt idx="364">
                  <c:v>46.14</c:v>
                </c:pt>
                <c:pt idx="365">
                  <c:v>45.29</c:v>
                </c:pt>
                <c:pt idx="366">
                  <c:v>44.88</c:v>
                </c:pt>
                <c:pt idx="367">
                  <c:v>44</c:v>
                </c:pt>
                <c:pt idx="368">
                  <c:v>43.44</c:v>
                </c:pt>
                <c:pt idx="369">
                  <c:v>42.83</c:v>
                </c:pt>
                <c:pt idx="370">
                  <c:v>42</c:v>
                </c:pt>
                <c:pt idx="371">
                  <c:v>41</c:v>
                </c:pt>
                <c:pt idx="372">
                  <c:v>39.78</c:v>
                </c:pt>
                <c:pt idx="373">
                  <c:v>38.99</c:v>
                </c:pt>
                <c:pt idx="374">
                  <c:v>37.76</c:v>
                </c:pt>
                <c:pt idx="375">
                  <c:v>36.42</c:v>
                </c:pt>
                <c:pt idx="376">
                  <c:v>34.5</c:v>
                </c:pt>
                <c:pt idx="377">
                  <c:v>32.840000000000003</c:v>
                </c:pt>
                <c:pt idx="378">
                  <c:v>31.31</c:v>
                </c:pt>
                <c:pt idx="379">
                  <c:v>29.79</c:v>
                </c:pt>
                <c:pt idx="380">
                  <c:v>28.15</c:v>
                </c:pt>
                <c:pt idx="381">
                  <c:v>26.47</c:v>
                </c:pt>
                <c:pt idx="382">
                  <c:v>24.94</c:v>
                </c:pt>
                <c:pt idx="383">
                  <c:v>22.38</c:v>
                </c:pt>
                <c:pt idx="384">
                  <c:v>20.420000000000002</c:v>
                </c:pt>
                <c:pt idx="385">
                  <c:v>17.329999999999991</c:v>
                </c:pt>
                <c:pt idx="386">
                  <c:v>15.89</c:v>
                </c:pt>
                <c:pt idx="387">
                  <c:v>13.88</c:v>
                </c:pt>
                <c:pt idx="388">
                  <c:v>13.26</c:v>
                </c:pt>
                <c:pt idx="389">
                  <c:v>11.17</c:v>
                </c:pt>
                <c:pt idx="390">
                  <c:v>10.24</c:v>
                </c:pt>
                <c:pt idx="391">
                  <c:v>8.83</c:v>
                </c:pt>
                <c:pt idx="392">
                  <c:v>7.8679999999999959</c:v>
                </c:pt>
                <c:pt idx="393">
                  <c:v>6.6029999999999962</c:v>
                </c:pt>
                <c:pt idx="394">
                  <c:v>5.5460000000000003</c:v>
                </c:pt>
                <c:pt idx="395">
                  <c:v>4.7770000000000001</c:v>
                </c:pt>
                <c:pt idx="396">
                  <c:v>3.867</c:v>
                </c:pt>
                <c:pt idx="397">
                  <c:v>3.3439999999999999</c:v>
                </c:pt>
                <c:pt idx="398">
                  <c:v>2.84</c:v>
                </c:pt>
                <c:pt idx="399">
                  <c:v>2.4489999999999998</c:v>
                </c:pt>
                <c:pt idx="400">
                  <c:v>2.153</c:v>
                </c:pt>
                <c:pt idx="401">
                  <c:v>1.94</c:v>
                </c:pt>
                <c:pt idx="402">
                  <c:v>1.8280000000000001</c:v>
                </c:pt>
                <c:pt idx="403">
                  <c:v>1.724</c:v>
                </c:pt>
                <c:pt idx="404">
                  <c:v>1.659</c:v>
                </c:pt>
                <c:pt idx="405">
                  <c:v>1.6040000000000001</c:v>
                </c:pt>
                <c:pt idx="406">
                  <c:v>1.5509999999999999</c:v>
                </c:pt>
                <c:pt idx="407">
                  <c:v>1.44</c:v>
                </c:pt>
                <c:pt idx="408">
                  <c:v>1.468</c:v>
                </c:pt>
                <c:pt idx="409">
                  <c:v>1.4530000000000001</c:v>
                </c:pt>
                <c:pt idx="410">
                  <c:v>1.4359999999999991</c:v>
                </c:pt>
                <c:pt idx="411">
                  <c:v>1.425999999999999</c:v>
                </c:pt>
                <c:pt idx="412">
                  <c:v>1.37</c:v>
                </c:pt>
                <c:pt idx="413">
                  <c:v>1.298</c:v>
                </c:pt>
                <c:pt idx="414">
                  <c:v>1.29</c:v>
                </c:pt>
                <c:pt idx="415">
                  <c:v>1.3169999999999999</c:v>
                </c:pt>
                <c:pt idx="416">
                  <c:v>1.333</c:v>
                </c:pt>
                <c:pt idx="417">
                  <c:v>1.4490000000000001</c:v>
                </c:pt>
                <c:pt idx="418">
                  <c:v>1.4830000000000001</c:v>
                </c:pt>
                <c:pt idx="419">
                  <c:v>1.534</c:v>
                </c:pt>
                <c:pt idx="420">
                  <c:v>1.581</c:v>
                </c:pt>
                <c:pt idx="421">
                  <c:v>1.649</c:v>
                </c:pt>
                <c:pt idx="422">
                  <c:v>1.7010000000000001</c:v>
                </c:pt>
                <c:pt idx="423">
                  <c:v>1.7889999999999999</c:v>
                </c:pt>
                <c:pt idx="424">
                  <c:v>1.839</c:v>
                </c:pt>
                <c:pt idx="425">
                  <c:v>1.9430000000000001</c:v>
                </c:pt>
                <c:pt idx="426">
                  <c:v>2.0059999999999998</c:v>
                </c:pt>
                <c:pt idx="427">
                  <c:v>2.0289999999999999</c:v>
                </c:pt>
                <c:pt idx="428">
                  <c:v>2.0470000000000002</c:v>
                </c:pt>
                <c:pt idx="429">
                  <c:v>2.08</c:v>
                </c:pt>
                <c:pt idx="430">
                  <c:v>1.772</c:v>
                </c:pt>
                <c:pt idx="431">
                  <c:v>1.7270000000000001</c:v>
                </c:pt>
                <c:pt idx="432">
                  <c:v>1.6870000000000001</c:v>
                </c:pt>
                <c:pt idx="433">
                  <c:v>1.6120000000000001</c:v>
                </c:pt>
                <c:pt idx="434">
                  <c:v>1.5209999999999999</c:v>
                </c:pt>
                <c:pt idx="435">
                  <c:v>1.466</c:v>
                </c:pt>
                <c:pt idx="436">
                  <c:v>1.413999999999999</c:v>
                </c:pt>
                <c:pt idx="437">
                  <c:v>1.3460000000000001</c:v>
                </c:pt>
                <c:pt idx="438">
                  <c:v>1.2629999999999999</c:v>
                </c:pt>
                <c:pt idx="439">
                  <c:v>1.206</c:v>
                </c:pt>
                <c:pt idx="440">
                  <c:v>1.119</c:v>
                </c:pt>
                <c:pt idx="441">
                  <c:v>0.98299999999999998</c:v>
                </c:pt>
                <c:pt idx="442">
                  <c:v>0.75800000000000001</c:v>
                </c:pt>
                <c:pt idx="443">
                  <c:v>0.60699999999999998</c:v>
                </c:pt>
                <c:pt idx="444">
                  <c:v>0.52300000000000002</c:v>
                </c:pt>
                <c:pt idx="445">
                  <c:v>0.46</c:v>
                </c:pt>
                <c:pt idx="446">
                  <c:v>0.40300000000000002</c:v>
                </c:pt>
                <c:pt idx="447">
                  <c:v>0.33200000000000002</c:v>
                </c:pt>
                <c:pt idx="448">
                  <c:v>0.28199999999999997</c:v>
                </c:pt>
                <c:pt idx="449">
                  <c:v>0.20699999999999999</c:v>
                </c:pt>
                <c:pt idx="450">
                  <c:v>0.12</c:v>
                </c:pt>
                <c:pt idx="451">
                  <c:v>0.12</c:v>
                </c:pt>
                <c:pt idx="452">
                  <c:v>0.11</c:v>
                </c:pt>
                <c:pt idx="453">
                  <c:v>0.09</c:v>
                </c:pt>
                <c:pt idx="454">
                  <c:v>0.08</c:v>
                </c:pt>
                <c:pt idx="455">
                  <c:v>7.0000000000000007E-2</c:v>
                </c:pt>
                <c:pt idx="456">
                  <c:v>0.06</c:v>
                </c:pt>
                <c:pt idx="457">
                  <c:v>0.06</c:v>
                </c:pt>
                <c:pt idx="458">
                  <c:v>0.06</c:v>
                </c:pt>
                <c:pt idx="459">
                  <c:v>0.06</c:v>
                </c:pt>
                <c:pt idx="460">
                  <c:v>0.05</c:v>
                </c:pt>
                <c:pt idx="461">
                  <c:v>0.05</c:v>
                </c:pt>
                <c:pt idx="462">
                  <c:v>0.05</c:v>
                </c:pt>
                <c:pt idx="463">
                  <c:v>0.05</c:v>
                </c:pt>
                <c:pt idx="464">
                  <c:v>0.05</c:v>
                </c:pt>
                <c:pt idx="465">
                  <c:v>0.05</c:v>
                </c:pt>
                <c:pt idx="466">
                  <c:v>0.05</c:v>
                </c:pt>
                <c:pt idx="467">
                  <c:v>0.04</c:v>
                </c:pt>
                <c:pt idx="468">
                  <c:v>0.04</c:v>
                </c:pt>
                <c:pt idx="469">
                  <c:v>0.04</c:v>
                </c:pt>
                <c:pt idx="470">
                  <c:v>0.04</c:v>
                </c:pt>
                <c:pt idx="471">
                  <c:v>0.04</c:v>
                </c:pt>
                <c:pt idx="472">
                  <c:v>0.04</c:v>
                </c:pt>
                <c:pt idx="473">
                  <c:v>0.04</c:v>
                </c:pt>
                <c:pt idx="474">
                  <c:v>0.04</c:v>
                </c:pt>
                <c:pt idx="475">
                  <c:v>0.04</c:v>
                </c:pt>
                <c:pt idx="476">
                  <c:v>0.04</c:v>
                </c:pt>
                <c:pt idx="477">
                  <c:v>0.04</c:v>
                </c:pt>
                <c:pt idx="478">
                  <c:v>0.04</c:v>
                </c:pt>
                <c:pt idx="479">
                  <c:v>0.04</c:v>
                </c:pt>
                <c:pt idx="480">
                  <c:v>0.04</c:v>
                </c:pt>
                <c:pt idx="481">
                  <c:v>0.04</c:v>
                </c:pt>
                <c:pt idx="482">
                  <c:v>0.04</c:v>
                </c:pt>
                <c:pt idx="483">
                  <c:v>0.04</c:v>
                </c:pt>
                <c:pt idx="484">
                  <c:v>0.04</c:v>
                </c:pt>
                <c:pt idx="485">
                  <c:v>0.04</c:v>
                </c:pt>
                <c:pt idx="486">
                  <c:v>0.04</c:v>
                </c:pt>
                <c:pt idx="487">
                  <c:v>0.05</c:v>
                </c:pt>
                <c:pt idx="488">
                  <c:v>0.05</c:v>
                </c:pt>
                <c:pt idx="489">
                  <c:v>0.05</c:v>
                </c:pt>
                <c:pt idx="490">
                  <c:v>0.05</c:v>
                </c:pt>
                <c:pt idx="491">
                  <c:v>0.05</c:v>
                </c:pt>
                <c:pt idx="492">
                  <c:v>0.05</c:v>
                </c:pt>
                <c:pt idx="493">
                  <c:v>0.05</c:v>
                </c:pt>
                <c:pt idx="494">
                  <c:v>0.05</c:v>
                </c:pt>
                <c:pt idx="495">
                  <c:v>0.06</c:v>
                </c:pt>
                <c:pt idx="496">
                  <c:v>0.05</c:v>
                </c:pt>
                <c:pt idx="497">
                  <c:v>0.06</c:v>
                </c:pt>
                <c:pt idx="498">
                  <c:v>0.06</c:v>
                </c:pt>
                <c:pt idx="499">
                  <c:v>0.06</c:v>
                </c:pt>
                <c:pt idx="500">
                  <c:v>0.06</c:v>
                </c:pt>
              </c:numCache>
            </c:numRef>
          </c:yVal>
          <c:smooth val="1"/>
          <c:extLst xmlns:c16r2="http://schemas.microsoft.com/office/drawing/2015/06/chart">
            <c:ext xmlns:c16="http://schemas.microsoft.com/office/drawing/2014/chart" uri="{C3380CC4-5D6E-409C-BE32-E72D297353CC}">
              <c16:uniqueId val="{00000000-98C0-4237-9B6E-A473186D5B38}"/>
            </c:ext>
          </c:extLst>
        </c:ser>
        <c:ser>
          <c:idx val="2"/>
          <c:order val="1"/>
          <c:tx>
            <c:v>minimum level</c:v>
          </c:tx>
          <c:spPr>
            <a:ln w="19050">
              <a:solidFill>
                <a:srgbClr val="FF0000"/>
              </a:solidFill>
            </a:ln>
          </c:spPr>
          <c:marker>
            <c:symbol val="none"/>
          </c:marker>
          <c:xVal>
            <c:numRef>
              <c:f>'weiß 0° hor.'!$E$36:$E$41</c:f>
              <c:numCache>
                <c:formatCode>General</c:formatCode>
                <c:ptCount val="6"/>
                <c:pt idx="0">
                  <c:v>-180</c:v>
                </c:pt>
                <c:pt idx="1">
                  <c:v>-60</c:v>
                </c:pt>
                <c:pt idx="2">
                  <c:v>-45</c:v>
                </c:pt>
                <c:pt idx="3">
                  <c:v>45</c:v>
                </c:pt>
                <c:pt idx="4">
                  <c:v>60</c:v>
                </c:pt>
                <c:pt idx="5">
                  <c:v>180</c:v>
                </c:pt>
              </c:numCache>
            </c:numRef>
          </c:xVal>
          <c:yVal>
            <c:numRef>
              <c:f>'weiß 0° hor.'!$F$36:$F$41</c:f>
              <c:numCache>
                <c:formatCode>General</c:formatCode>
                <c:ptCount val="6"/>
                <c:pt idx="0">
                  <c:v>0</c:v>
                </c:pt>
                <c:pt idx="1">
                  <c:v>0</c:v>
                </c:pt>
                <c:pt idx="2">
                  <c:v>50</c:v>
                </c:pt>
                <c:pt idx="3">
                  <c:v>50</c:v>
                </c:pt>
                <c:pt idx="4">
                  <c:v>0</c:v>
                </c:pt>
                <c:pt idx="5">
                  <c:v>0</c:v>
                </c:pt>
              </c:numCache>
            </c:numRef>
          </c:yVal>
          <c:smooth val="0"/>
          <c:extLst xmlns:c16r2="http://schemas.microsoft.com/office/drawing/2015/06/chart">
            <c:ext xmlns:c16="http://schemas.microsoft.com/office/drawing/2014/chart" uri="{C3380CC4-5D6E-409C-BE32-E72D297353CC}">
              <c16:uniqueId val="{00000001-98C0-4237-9B6E-A473186D5B38}"/>
            </c:ext>
          </c:extLst>
        </c:ser>
        <c:ser>
          <c:idx val="3"/>
          <c:order val="2"/>
          <c:tx>
            <c:v>maximum level</c:v>
          </c:tx>
          <c:spPr>
            <a:ln w="19050">
              <a:solidFill>
                <a:srgbClr val="FF0000"/>
              </a:solidFill>
              <a:prstDash val="dash"/>
            </a:ln>
          </c:spPr>
          <c:marker>
            <c:symbol val="none"/>
          </c:marker>
          <c:xVal>
            <c:numRef>
              <c:f>'weiß 0° hor.'!$G$36:$G$41</c:f>
              <c:numCache>
                <c:formatCode>General</c:formatCode>
                <c:ptCount val="6"/>
                <c:pt idx="0">
                  <c:v>-180</c:v>
                </c:pt>
                <c:pt idx="1">
                  <c:v>-80</c:v>
                </c:pt>
                <c:pt idx="2">
                  <c:v>-80</c:v>
                </c:pt>
                <c:pt idx="3">
                  <c:v>80</c:v>
                </c:pt>
                <c:pt idx="4">
                  <c:v>80</c:v>
                </c:pt>
                <c:pt idx="5">
                  <c:v>180</c:v>
                </c:pt>
              </c:numCache>
            </c:numRef>
          </c:xVal>
          <c:yVal>
            <c:numRef>
              <c:f>'weiß 0° hor.'!$H$36:$H$41</c:f>
              <c:numCache>
                <c:formatCode>General</c:formatCode>
                <c:ptCount val="6"/>
                <c:pt idx="0">
                  <c:v>2</c:v>
                </c:pt>
                <c:pt idx="1">
                  <c:v>2</c:v>
                </c:pt>
                <c:pt idx="2">
                  <c:v>80</c:v>
                </c:pt>
                <c:pt idx="3">
                  <c:v>80</c:v>
                </c:pt>
                <c:pt idx="4">
                  <c:v>2</c:v>
                </c:pt>
                <c:pt idx="5">
                  <c:v>2</c:v>
                </c:pt>
              </c:numCache>
            </c:numRef>
          </c:yVal>
          <c:smooth val="0"/>
          <c:extLst xmlns:c16r2="http://schemas.microsoft.com/office/drawing/2015/06/chart">
            <c:ext xmlns:c16="http://schemas.microsoft.com/office/drawing/2014/chart" uri="{C3380CC4-5D6E-409C-BE32-E72D297353CC}">
              <c16:uniqueId val="{00000002-98C0-4237-9B6E-A473186D5B38}"/>
            </c:ext>
          </c:extLst>
        </c:ser>
        <c:dLbls>
          <c:showLegendKey val="0"/>
          <c:showVal val="0"/>
          <c:showCatName val="0"/>
          <c:showSerName val="0"/>
          <c:showPercent val="0"/>
          <c:showBubbleSize val="0"/>
        </c:dLbls>
        <c:axId val="401407472"/>
        <c:axId val="176095792"/>
      </c:scatterChart>
      <c:valAx>
        <c:axId val="401407472"/>
        <c:scaling>
          <c:orientation val="minMax"/>
          <c:max val="120"/>
          <c:min val="-120"/>
        </c:scaling>
        <c:delete val="0"/>
        <c:axPos val="b"/>
        <c:majorGridlines>
          <c:spPr>
            <a:ln w="3175">
              <a:solidFill>
                <a:srgbClr val="000000"/>
              </a:solidFill>
              <a:prstDash val="solid"/>
            </a:ln>
          </c:spPr>
        </c:majorGridlines>
        <c:title>
          <c:tx>
            <c:rich>
              <a:bodyPr/>
              <a:lstStyle/>
              <a:p>
                <a:pPr>
                  <a:defRPr sz="1000" b="0" i="0" u="none" strike="noStrike" baseline="0">
                    <a:solidFill>
                      <a:srgbClr val="000000"/>
                    </a:solidFill>
                    <a:latin typeface="Arial"/>
                    <a:ea typeface="Arial"/>
                    <a:cs typeface="Arial"/>
                  </a:defRPr>
                </a:pPr>
                <a:r>
                  <a:rPr lang="de-DE" sz="1000" b="0" i="0" u="none" strike="noStrike" baseline="0">
                    <a:solidFill>
                      <a:srgbClr val="000000"/>
                    </a:solidFill>
                    <a:latin typeface="Arial"/>
                    <a:cs typeface="Arial"/>
                  </a:rPr>
                  <a:t>angle[°]</a:t>
                </a:r>
              </a:p>
              <a:p>
                <a:pPr>
                  <a:defRPr sz="1000" b="0" i="0" u="none" strike="noStrike" baseline="0">
                    <a:solidFill>
                      <a:srgbClr val="000000"/>
                    </a:solidFill>
                    <a:latin typeface="Arial"/>
                    <a:ea typeface="Arial"/>
                    <a:cs typeface="Arial"/>
                  </a:defRPr>
                </a:pPr>
                <a:endParaRPr lang="de-DE" sz="1000" b="0" i="0" u="none" strike="noStrike" baseline="0">
                  <a:solidFill>
                    <a:srgbClr val="000000"/>
                  </a:solidFill>
                  <a:latin typeface="Arial"/>
                  <a:cs typeface="Arial"/>
                </a:endParaRPr>
              </a:p>
            </c:rich>
          </c:tx>
          <c:layout>
            <c:manualLayout>
              <c:xMode val="edge"/>
              <c:yMode val="edge"/>
              <c:x val="0.49861183117869601"/>
              <c:y val="0.87109125355135997"/>
            </c:manualLayout>
          </c:layout>
          <c:overlay val="0"/>
          <c:spPr>
            <a:noFill/>
            <a:ln w="25400">
              <a:noFill/>
            </a:ln>
          </c:spPr>
        </c:title>
        <c:numFmt formatCode="0" sourceLinked="0"/>
        <c:majorTickMark val="out"/>
        <c:minorTickMark val="cross"/>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76095792"/>
        <c:crosses val="autoZero"/>
        <c:crossBetween val="midCat"/>
        <c:majorUnit val="30"/>
        <c:minorUnit val="15"/>
      </c:valAx>
      <c:valAx>
        <c:axId val="176095792"/>
        <c:scaling>
          <c:orientation val="minMax"/>
          <c:max val="90"/>
          <c:min val="0"/>
        </c:scaling>
        <c:delete val="0"/>
        <c:axPos val="l"/>
        <c:majorGridlines>
          <c:spPr>
            <a:ln w="3175">
              <a:solidFill>
                <a:srgbClr val="000000"/>
              </a:solidFill>
              <a:prstDash val="solid"/>
            </a:ln>
          </c:spPr>
        </c:majorGridlines>
        <c:title>
          <c:tx>
            <c:rich>
              <a:bodyPr/>
              <a:lstStyle/>
              <a:p>
                <a:pPr>
                  <a:defRPr sz="1000" b="0" i="0" u="none" strike="noStrike" baseline="0">
                    <a:solidFill>
                      <a:srgbClr val="000000"/>
                    </a:solidFill>
                    <a:latin typeface="Arial"/>
                    <a:ea typeface="Arial"/>
                    <a:cs typeface="Arial"/>
                  </a:defRPr>
                </a:pPr>
                <a:r>
                  <a:rPr lang="de-DE"/>
                  <a:t>intensity [cd]</a:t>
                </a:r>
              </a:p>
            </c:rich>
          </c:tx>
          <c:layout>
            <c:manualLayout>
              <c:xMode val="edge"/>
              <c:yMode val="edge"/>
              <c:x val="1.6666666666666701E-2"/>
              <c:y val="0.36425386871889898"/>
            </c:manualLayout>
          </c:layout>
          <c:overlay val="0"/>
          <c:spPr>
            <a:noFill/>
            <a:ln w="25400">
              <a:noFill/>
            </a:ln>
          </c:spPr>
        </c:title>
        <c:numFmt formatCode="0" sourceLinked="0"/>
        <c:majorTickMark val="in"/>
        <c:minorTickMark val="cross"/>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401407472"/>
        <c:crossesAt val="-180"/>
        <c:crossBetween val="midCat"/>
        <c:majorUnit val="20"/>
        <c:minorUnit val="10"/>
      </c:valAx>
      <c:spPr>
        <a:noFill/>
        <a:ln w="12700">
          <a:solidFill>
            <a:srgbClr val="808080"/>
          </a:solidFill>
          <a:prstDash val="solid"/>
        </a:ln>
      </c:spPr>
    </c:plotArea>
    <c:legend>
      <c:legendPos val="b"/>
      <c:overlay val="0"/>
      <c:spPr>
        <a:solidFill>
          <a:srgbClr val="FFFFFF"/>
        </a:solidFill>
        <a:ln w="3175">
          <a:solidFill>
            <a:srgbClr val="000000"/>
          </a:solidFill>
          <a:prstDash val="solid"/>
        </a:ln>
      </c:spPr>
      <c:txPr>
        <a:bodyPr/>
        <a:lstStyle/>
        <a:p>
          <a:pPr>
            <a:defRPr sz="98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075" b="0" i="0" u="none" strike="noStrike" baseline="0">
          <a:solidFill>
            <a:srgbClr val="000000"/>
          </a:solidFill>
          <a:latin typeface="Arial"/>
          <a:ea typeface="Arial"/>
          <a:cs typeface="Arial"/>
        </a:defRPr>
      </a:pPr>
      <a:endParaRPr lang="en-US"/>
    </a:p>
  </c:txPr>
  <c:externalData r:id="rId2">
    <c:autoUpdate val="0"/>
  </c:externalData>
</c:chartSpace>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34251-4FED-43B3-B49F-0B9C09DB7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26</Pages>
  <Words>4624</Words>
  <Characters>26363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30926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5</cp:revision>
  <dcterms:created xsi:type="dcterms:W3CDTF">2017-03-29T10:59:00Z</dcterms:created>
  <dcterms:modified xsi:type="dcterms:W3CDTF">2017-06-09T17:02:00Z</dcterms:modified>
</cp:coreProperties>
</file>